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E6D79" w14:textId="12FF1D0D" w:rsidR="00C65245" w:rsidRDefault="00C65245" w:rsidP="666057FE">
      <w:pPr>
        <w:pStyle w:val="Heading1"/>
        <w:pageBreakBefore w:val="0"/>
        <w:numPr>
          <w:ilvl w:val="0"/>
          <w:numId w:val="0"/>
        </w:numPr>
        <w:spacing w:before="0" w:after="0"/>
        <w:rPr>
          <w:rFonts w:ascii="Arial" w:hAnsi="Arial" w:cs="Arial"/>
          <w:u w:val="single"/>
        </w:rPr>
      </w:pPr>
      <w:permStart w:id="1115717154" w:edGrp="everyone"/>
      <w:permEnd w:id="1115717154"/>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CUSC Party</w:t>
      </w:r>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as the case may be;</w:t>
      </w:r>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references to the words "include" or "including" are to be construed without limitation to the generality of the preceding words;</w:t>
      </w:r>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lastRenderedPageBreak/>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10349"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7625"/>
        <w:gridCol w:w="29"/>
      </w:tblGrid>
      <w:tr w:rsidR="00AB2EB9" w14:paraId="5CAF7E2C" w14:textId="77777777" w:rsidTr="00E43116">
        <w:trPr>
          <w:gridAfter w:val="1"/>
          <w:wAfter w:w="29" w:type="dxa"/>
          <w:trHeight w:val="300"/>
          <w:ins w:id="3" w:author="Author"/>
        </w:trPr>
        <w:tc>
          <w:tcPr>
            <w:tcW w:w="2695" w:type="dxa"/>
          </w:tcPr>
          <w:p w14:paraId="1B79E7A1" w14:textId="02ABAF42" w:rsidR="00AB2EB9" w:rsidRPr="00DE7933" w:rsidRDefault="006409F6">
            <w:pPr>
              <w:pStyle w:val="clauseindent"/>
              <w:ind w:left="0"/>
              <w:rPr>
                <w:ins w:id="4" w:author="Author"/>
                <w:rFonts w:ascii="Arial" w:hAnsi="Arial" w:cs="Arial"/>
                <w:b/>
                <w:bCs/>
              </w:rPr>
            </w:pPr>
            <w:ins w:id="5" w:author="Author">
              <w:r w:rsidRPr="00DE7933">
                <w:rPr>
                  <w:rFonts w:ascii="Arial" w:hAnsi="Arial" w:cs="Arial"/>
                  <w:b/>
                  <w:bCs/>
                </w:rPr>
                <w:t>“5</w:t>
              </w:r>
              <w:r w:rsidR="00DE7933" w:rsidRPr="00DE7933">
                <w:rPr>
                  <w:rFonts w:ascii="Arial" w:hAnsi="Arial" w:cs="Arial"/>
                  <w:b/>
                  <w:bCs/>
                </w:rPr>
                <w:t xml:space="preserve"> Business Days Period”</w:t>
              </w:r>
            </w:ins>
          </w:p>
        </w:tc>
        <w:tc>
          <w:tcPr>
            <w:tcW w:w="7625" w:type="dxa"/>
          </w:tcPr>
          <w:p w14:paraId="2EB7CFE6" w14:textId="01EED8C4" w:rsidR="00AB2EB9" w:rsidRPr="00DE7933" w:rsidRDefault="006409F6">
            <w:pPr>
              <w:spacing w:after="120"/>
              <w:jc w:val="both"/>
              <w:rPr>
                <w:ins w:id="6" w:author="Author"/>
                <w:rFonts w:ascii="Arial" w:hAnsi="Arial" w:cs="Arial"/>
              </w:rPr>
            </w:pPr>
            <w:ins w:id="7" w:author="Author">
              <w:r w:rsidRPr="00DE7933">
                <w:rPr>
                  <w:rFonts w:ascii="Arial" w:hAnsi="Arial" w:cs="Arial"/>
                </w:rPr>
                <w:t xml:space="preserve">means, in the context of Section 17, the 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Gate 2 Application Window</w:t>
              </w:r>
              <w:r w:rsidRPr="00DE7933">
                <w:rPr>
                  <w:rFonts w:ascii="Arial" w:hAnsi="Arial" w:cs="Arial"/>
                </w:rPr>
                <w:t>;</w:t>
              </w:r>
            </w:ins>
          </w:p>
        </w:tc>
      </w:tr>
      <w:tr w:rsidR="00C65245" w14:paraId="1580F8DA" w14:textId="77777777" w:rsidTr="00E43116">
        <w:trPr>
          <w:gridAfter w:val="1"/>
          <w:wAfter w:w="29" w:type="dxa"/>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24:00hrs;</w:t>
            </w:r>
          </w:p>
        </w:tc>
      </w:tr>
      <w:tr w:rsidR="00E62E6F" w14:paraId="19EFAE80" w14:textId="77777777" w:rsidTr="00E43116">
        <w:trPr>
          <w:gridAfter w:val="1"/>
          <w:wAfter w:w="29" w:type="dxa"/>
          <w:trHeight w:val="300"/>
          <w:ins w:id="8" w:author="Author"/>
        </w:trPr>
        <w:tc>
          <w:tcPr>
            <w:tcW w:w="2695" w:type="dxa"/>
          </w:tcPr>
          <w:p w14:paraId="3AA0C388" w14:textId="516B5B06" w:rsidR="00E62E6F" w:rsidRPr="00DE7933" w:rsidRDefault="00DE7933">
            <w:pPr>
              <w:pStyle w:val="clauseindent"/>
              <w:ind w:left="0"/>
              <w:rPr>
                <w:ins w:id="9" w:author="Author"/>
                <w:rFonts w:ascii="Arial" w:hAnsi="Arial" w:cs="Arial"/>
                <w:b/>
                <w:bCs/>
              </w:rPr>
            </w:pPr>
            <w:ins w:id="10" w:author="Author">
              <w:r w:rsidRPr="00DE7933">
                <w:rPr>
                  <w:rFonts w:ascii="Arial" w:hAnsi="Arial" w:cs="Arial"/>
                  <w:b/>
                  <w:bCs/>
                </w:rPr>
                <w:t>“15 Business Days Period”</w:t>
              </w:r>
            </w:ins>
          </w:p>
        </w:tc>
        <w:tc>
          <w:tcPr>
            <w:tcW w:w="7625" w:type="dxa"/>
          </w:tcPr>
          <w:p w14:paraId="447A111F" w14:textId="238934B8" w:rsidR="00E62E6F" w:rsidRPr="00DE7933" w:rsidRDefault="006409F6">
            <w:pPr>
              <w:spacing w:after="120"/>
              <w:jc w:val="both"/>
              <w:rPr>
                <w:ins w:id="11" w:author="Author"/>
                <w:rFonts w:ascii="Arial" w:hAnsi="Arial" w:cs="Arial"/>
              </w:rPr>
            </w:pPr>
            <w:ins w:id="12" w:author="Author">
              <w:r w:rsidRPr="00DE7933">
                <w:rPr>
                  <w:rFonts w:ascii="Arial" w:hAnsi="Arial" w:cs="Arial"/>
                </w:rPr>
                <w:t xml:space="preserve">means, in the context of Section 17, the 15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Gate 2 Application Window</w:t>
              </w:r>
              <w:r w:rsidRPr="00DE7933">
                <w:rPr>
                  <w:rFonts w:ascii="Arial" w:hAnsi="Arial" w:cs="Arial"/>
                </w:rPr>
                <w:t>;</w:t>
              </w:r>
            </w:ins>
          </w:p>
        </w:tc>
      </w:tr>
      <w:tr w:rsidR="00C65245" w14:paraId="09C4F399" w14:textId="77777777" w:rsidTr="00E43116">
        <w:trPr>
          <w:gridAfter w:val="1"/>
          <w:wAfter w:w="29" w:type="dxa"/>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E43116">
        <w:trPr>
          <w:gridAfter w:val="1"/>
          <w:wAfter w:w="29" w:type="dxa"/>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E43116">
        <w:trPr>
          <w:gridAfter w:val="1"/>
          <w:wAfter w:w="29" w:type="dxa"/>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E43116">
        <w:trPr>
          <w:gridAfter w:val="1"/>
          <w:wAfter w:w="29" w:type="dxa"/>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E43116">
        <w:trPr>
          <w:gridAfter w:val="1"/>
          <w:wAfter w:w="29" w:type="dxa"/>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E43116">
        <w:trPr>
          <w:gridAfter w:val="1"/>
          <w:wAfter w:w="29" w:type="dxa"/>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E43116">
        <w:trPr>
          <w:gridAfter w:val="1"/>
          <w:wAfter w:w="29" w:type="dxa"/>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76AA1345" w14:textId="77777777" w:rsidR="00B739A8" w:rsidRDefault="00B739A8" w:rsidP="00B739A8">
            <w:pPr>
              <w:jc w:val="both"/>
            </w:pPr>
          </w:p>
        </w:tc>
      </w:tr>
      <w:tr w:rsidR="00B739A8" w14:paraId="77477A44" w14:textId="77777777" w:rsidTr="00E43116">
        <w:trPr>
          <w:gridAfter w:val="1"/>
          <w:wAfter w:w="29" w:type="dxa"/>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E43116">
        <w:trPr>
          <w:gridAfter w:val="1"/>
          <w:wAfter w:w="29" w:type="dxa"/>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E43116">
        <w:trPr>
          <w:gridAfter w:val="1"/>
          <w:wAfter w:w="29" w:type="dxa"/>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lastRenderedPageBreak/>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13" w:name="_BPDCI_3"/>
            <w:r w:rsidRPr="00DE41AF">
              <w:rPr>
                <w:rFonts w:ascii="Arial" w:hAnsi="Arial" w:cs="Arial"/>
                <w:lang w:val="en-US"/>
              </w:rPr>
              <w:t>;</w:t>
            </w:r>
            <w:bookmarkEnd w:id="13"/>
          </w:p>
        </w:tc>
      </w:tr>
      <w:tr w:rsidR="00152684" w14:paraId="792B5102" w14:textId="77777777" w:rsidTr="00E43116">
        <w:trPr>
          <w:gridAfter w:val="1"/>
          <w:wAfter w:w="29" w:type="dxa"/>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E43116">
        <w:trPr>
          <w:gridAfter w:val="1"/>
          <w:wAfter w:w="29" w:type="dxa"/>
          <w:trHeight w:val="300"/>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E43116">
        <w:trPr>
          <w:gridAfter w:val="1"/>
          <w:wAfter w:w="29" w:type="dxa"/>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E43116">
        <w:trPr>
          <w:gridAfter w:val="1"/>
          <w:wAfter w:w="29" w:type="dxa"/>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E43116">
        <w:trPr>
          <w:gridAfter w:val="1"/>
          <w:wAfter w:w="29" w:type="dxa"/>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E43116">
        <w:trPr>
          <w:gridAfter w:val="1"/>
          <w:wAfter w:w="29" w:type="dxa"/>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E43116">
        <w:trPr>
          <w:gridAfter w:val="1"/>
          <w:wAfter w:w="29" w:type="dxa"/>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E43116">
        <w:trPr>
          <w:gridAfter w:val="1"/>
          <w:wAfter w:w="29" w:type="dxa"/>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E43116">
        <w:trPr>
          <w:gridAfter w:val="1"/>
          <w:wAfter w:w="29" w:type="dxa"/>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The Company</w:t>
            </w:r>
            <w:r>
              <w:rPr>
                <w:rFonts w:ascii="Arial" w:hAnsi="Arial" w:cs="Arial"/>
                <w:b/>
              </w:rPr>
              <w:t xml:space="preserve"> </w:t>
            </w:r>
            <w:r>
              <w:rPr>
                <w:rFonts w:ascii="Arial" w:hAnsi="Arial" w:cs="Arial"/>
              </w:rPr>
              <w:t xml:space="preserve"> to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E43116">
        <w:trPr>
          <w:gridAfter w:val="1"/>
          <w:wAfter w:w="29" w:type="dxa"/>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lastRenderedPageBreak/>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14" w:name="_BPDCD_4"/>
            <w:r w:rsidRPr="00DE41AF">
              <w:rPr>
                <w:rFonts w:ascii="Arial" w:hAnsi="Arial" w:cs="Arial"/>
              </w:rPr>
              <w:t xml:space="preserve">as </w:t>
            </w:r>
            <w:bookmarkEnd w:id="14"/>
            <w:r>
              <w:rPr>
                <w:rFonts w:ascii="Arial" w:hAnsi="Arial" w:cs="Arial"/>
              </w:rPr>
              <w:t>defined in Paragraph 8A.4.4.2</w:t>
            </w:r>
            <w:bookmarkStart w:id="15" w:name="_BPDCD_5"/>
            <w:r w:rsidRPr="00DE41AF">
              <w:rPr>
                <w:rFonts w:ascii="Arial" w:hAnsi="Arial" w:cs="Arial"/>
              </w:rPr>
              <w:t>;</w:t>
            </w:r>
            <w:r>
              <w:rPr>
                <w:rFonts w:ascii="Arial" w:hAnsi="Arial" w:cs="Arial"/>
                <w:color w:val="0000FF"/>
                <w:u w:val="double"/>
              </w:rPr>
              <w:t xml:space="preserve"> </w:t>
            </w:r>
            <w:bookmarkEnd w:id="15"/>
          </w:p>
        </w:tc>
      </w:tr>
      <w:tr w:rsidR="004D5A11" w14:paraId="23820513" w14:textId="77777777" w:rsidTr="00E43116">
        <w:trPr>
          <w:gridAfter w:val="1"/>
          <w:wAfter w:w="29" w:type="dxa"/>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E43116">
        <w:trPr>
          <w:gridAfter w:val="1"/>
          <w:wAfter w:w="29" w:type="dxa"/>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16" w:name="_BPDCD_6"/>
            <w:r w:rsidRPr="00DE41AF">
              <w:rPr>
                <w:rFonts w:ascii="Arial" w:hAnsi="Arial" w:cs="Arial"/>
              </w:rPr>
              <w:t>;</w:t>
            </w:r>
            <w:bookmarkEnd w:id="16"/>
          </w:p>
        </w:tc>
      </w:tr>
      <w:tr w:rsidR="004D5A11" w14:paraId="4C978D3E" w14:textId="77777777" w:rsidTr="00E43116">
        <w:trPr>
          <w:gridAfter w:val="1"/>
          <w:wAfter w:w="29" w:type="dxa"/>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r>
              <w:rPr>
                <w:rFonts w:ascii="Arial" w:hAnsi="Arial" w:cs="Arial"/>
              </w:rPr>
              <w:t>as a result of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National Electricity Transmission System</w:t>
            </w:r>
            <w:r>
              <w:rPr>
                <w:rFonts w:ascii="Arial" w:hAnsi="Arial" w:cs="Arial"/>
              </w:rPr>
              <w:t>;</w:t>
            </w:r>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r>
              <w:rPr>
                <w:rFonts w:ascii="Arial" w:hAnsi="Arial" w:cs="Arial"/>
                <w:b/>
              </w:rPr>
              <w:t>CUSC</w:t>
            </w:r>
            <w:r>
              <w:rPr>
                <w:rFonts w:ascii="Arial" w:hAnsi="Arial" w:cs="Arial"/>
              </w:rPr>
              <w:t>;</w:t>
            </w:r>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Market Suspension Period</w:t>
            </w:r>
            <w:r w:rsidRPr="00E65E8A">
              <w:rPr>
                <w:rFonts w:ascii="ArialMT" w:hAnsi="ArialMT" w:cs="ArialMT"/>
                <w:sz w:val="20"/>
                <w:szCs w:val="20"/>
                <w:lang w:eastAsia="en-GB"/>
              </w:rPr>
              <w:t>;</w:t>
            </w:r>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Fuel Security Code</w:t>
            </w:r>
            <w:r>
              <w:rPr>
                <w:rFonts w:ascii="Arial" w:hAnsi="Arial" w:cs="Arial"/>
              </w:rPr>
              <w:t>;</w:t>
            </w:r>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Emergency Deenergisation Instruction</w:t>
            </w:r>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Secretary of State</w:t>
            </w:r>
            <w:r>
              <w:rPr>
                <w:rFonts w:ascii="Arial" w:hAnsi="Arial" w:cs="Arial"/>
              </w:rPr>
              <w:t>;</w:t>
            </w:r>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E43116">
        <w:trPr>
          <w:gridAfter w:val="1"/>
          <w:wAfter w:w="29" w:type="dxa"/>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be;</w:t>
            </w:r>
          </w:p>
        </w:tc>
      </w:tr>
      <w:tr w:rsidR="004D5A11" w14:paraId="025A6C59" w14:textId="77777777" w:rsidTr="00E43116">
        <w:trPr>
          <w:gridAfter w:val="1"/>
          <w:wAfter w:w="29" w:type="dxa"/>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E43116">
        <w:trPr>
          <w:gridAfter w:val="1"/>
          <w:wAfter w:w="29" w:type="dxa"/>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  chance of being exceeded as a  result of weather variation alone; </w:t>
            </w:r>
          </w:p>
        </w:tc>
      </w:tr>
      <w:tr w:rsidR="004D5A11" w14:paraId="1F2EC405" w14:textId="77777777" w:rsidTr="00E43116">
        <w:trPr>
          <w:gridAfter w:val="1"/>
          <w:wAfter w:w="29" w:type="dxa"/>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Methodology</w:t>
            </w:r>
            <w:r w:rsidRPr="00204577">
              <w:rPr>
                <w:rFonts w:ascii="Arial" w:hAnsi="Arial" w:cs="Arial"/>
                <w:bCs/>
              </w:rPr>
              <w:t>;</w:t>
            </w:r>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E43116">
        <w:trPr>
          <w:gridAfter w:val="1"/>
          <w:wAfter w:w="29" w:type="dxa"/>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lastRenderedPageBreak/>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lastRenderedPageBreak/>
              <w:t xml:space="preserve">all equipment in which electrical conductors are used, supported or of which they may form a part; </w:t>
            </w:r>
          </w:p>
          <w:p w14:paraId="2E3925BF" w14:textId="5E95D5EA" w:rsidR="00EF71FD" w:rsidRDefault="00CE0699">
            <w:pPr>
              <w:pStyle w:val="clauseindent"/>
              <w:ind w:left="0"/>
              <w:jc w:val="both"/>
              <w:rPr>
                <w:rFonts w:ascii="Arial" w:hAnsi="Arial" w:cs="Arial"/>
                <w:i/>
              </w:rPr>
            </w:pPr>
            <w:r w:rsidRPr="00CE0699">
              <w:rPr>
                <w:rFonts w:ascii="Arial" w:hAnsi="Arial" w:cs="Arial"/>
              </w:rPr>
              <w:lastRenderedPageBreak/>
              <w:t xml:space="preserve">As defined in the </w:t>
            </w:r>
            <w:r w:rsidRPr="00CE0699">
              <w:rPr>
                <w:rFonts w:ascii="Arial" w:hAnsi="Arial" w:cs="Arial"/>
                <w:b/>
                <w:bCs/>
              </w:rPr>
              <w:t>Grid Code</w:t>
            </w:r>
          </w:p>
        </w:tc>
      </w:tr>
      <w:tr w:rsidR="004D5A11" w14:paraId="2E96AED8" w14:textId="77777777" w:rsidTr="00E43116">
        <w:trPr>
          <w:gridAfter w:val="1"/>
          <w:wAfter w:w="29" w:type="dxa"/>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lastRenderedPageBreak/>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E43116">
        <w:trPr>
          <w:gridAfter w:val="1"/>
          <w:wAfter w:w="29" w:type="dxa"/>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the  </w:t>
            </w:r>
            <w:r w:rsidR="003107D6"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179D6FB0" w14:textId="77777777" w:rsidTr="00E43116">
        <w:trPr>
          <w:gridAfter w:val="1"/>
          <w:wAfter w:w="29" w:type="dxa"/>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17" w:name="_BPDCD_7"/>
            <w:r w:rsidRPr="5659255A">
              <w:rPr>
                <w:rFonts w:ascii="Arial" w:hAnsi="Arial" w:cs="Arial"/>
              </w:rPr>
              <w:t xml:space="preserve">the </w:t>
            </w:r>
            <w:bookmarkEnd w:id="17"/>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the </w:t>
            </w:r>
            <w:r w:rsidR="4E4D145C" w:rsidRPr="5659255A">
              <w:rPr>
                <w:rFonts w:ascii="Arial" w:hAnsi="Arial" w:cs="Arial"/>
              </w:rPr>
              <w:t xml:space="preserve"> </w:t>
            </w:r>
            <w:r w:rsidR="00B773A2" w:rsidRPr="00B773A2">
              <w:rPr>
                <w:rFonts w:ascii="Arial" w:hAnsi="Arial" w:cs="Arial"/>
                <w:b/>
                <w:bCs/>
              </w:rPr>
              <w:t>Electricity</w:t>
            </w:r>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E43116">
        <w:trPr>
          <w:gridAfter w:val="1"/>
          <w:wAfter w:w="29" w:type="dxa"/>
          <w:trHeight w:val="300"/>
        </w:trPr>
        <w:tc>
          <w:tcPr>
            <w:tcW w:w="2695" w:type="dxa"/>
          </w:tcPr>
          <w:p w14:paraId="5AD370A1" w14:textId="77777777" w:rsidR="004D5A11" w:rsidRDefault="004D5A11">
            <w:pPr>
              <w:pStyle w:val="clauseindent"/>
              <w:ind w:left="0"/>
              <w:rPr>
                <w:ins w:id="18"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7625" w:type="dxa"/>
          </w:tcPr>
          <w:p w14:paraId="35293119" w14:textId="77777777" w:rsidR="004D5A11" w:rsidRDefault="004D5A11">
            <w:pPr>
              <w:pStyle w:val="clauseindent"/>
              <w:ind w:left="0"/>
              <w:jc w:val="both"/>
              <w:rPr>
                <w:del w:id="19"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20" w:name="_BPDCI_9"/>
            <w:r w:rsidRPr="00DE41AF">
              <w:rPr>
                <w:rFonts w:ascii="Arial" w:hAnsi="Arial" w:cs="Arial"/>
              </w:rPr>
              <w:t>;</w:t>
            </w:r>
            <w:bookmarkEnd w:id="20"/>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00E43116">
        <w:trPr>
          <w:gridAfter w:val="1"/>
          <w:wAfter w:w="29" w:type="dxa"/>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21" w:name="_BPDCD_10"/>
            <w:r w:rsidRPr="00DE41AF">
              <w:rPr>
                <w:rFonts w:ascii="Arial Bold" w:hAnsi="Arial Bold" w:cs="Arial"/>
                <w:b/>
                <w:bCs/>
              </w:rPr>
              <w:t>The Company</w:t>
            </w:r>
            <w:r w:rsidRPr="00DE41AF">
              <w:rPr>
                <w:rFonts w:ascii="Arial Bold" w:hAnsi="Arial Bold" w:cs="Arial"/>
              </w:rPr>
              <w:t xml:space="preserve"> </w:t>
            </w:r>
            <w:bookmarkEnd w:id="21"/>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22" w:name="_BPDCD_11"/>
            <w:r w:rsidRPr="00DE41AF">
              <w:rPr>
                <w:rFonts w:ascii="Arial Bold" w:hAnsi="Arial Bold" w:cs="Arial"/>
                <w:b/>
                <w:bCs/>
              </w:rPr>
              <w:t xml:space="preserve">The Company </w:t>
            </w:r>
            <w:bookmarkEnd w:id="22"/>
            <w:r>
              <w:rPr>
                <w:rFonts w:ascii="Arial" w:hAnsi="Arial" w:cs="Arial"/>
                <w:b/>
                <w:bCs/>
              </w:rPr>
              <w:t>Website</w:t>
            </w:r>
            <w:r>
              <w:rPr>
                <w:rFonts w:ascii="Arial" w:hAnsi="Arial" w:cs="Arial"/>
              </w:rPr>
              <w:t>;</w:t>
            </w:r>
          </w:p>
        </w:tc>
      </w:tr>
      <w:tr w:rsidR="004D5A11" w14:paraId="7C5DF80F" w14:textId="77777777" w:rsidTr="00E43116">
        <w:trPr>
          <w:gridAfter w:val="1"/>
          <w:wAfter w:w="29" w:type="dxa"/>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E43116">
        <w:trPr>
          <w:gridAfter w:val="1"/>
          <w:wAfter w:w="29" w:type="dxa"/>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as defined in Paragraph 8.29.7,provided that no objection is received pursuant to Paragraph 8.29.12;</w:t>
            </w:r>
          </w:p>
        </w:tc>
      </w:tr>
      <w:tr w:rsidR="004D5A11" w14:paraId="04DC3612" w14:textId="77777777" w:rsidTr="00E43116">
        <w:trPr>
          <w:gridAfter w:val="1"/>
          <w:wAfter w:w="29" w:type="dxa"/>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E43116">
        <w:trPr>
          <w:gridAfter w:val="1"/>
          <w:wAfter w:w="29" w:type="dxa"/>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E43116">
        <w:trPr>
          <w:gridAfter w:val="1"/>
          <w:wAfter w:w="29" w:type="dxa"/>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E43116">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E43116">
        <w:trPr>
          <w:gridAfter w:val="1"/>
          <w:wAfter w:w="29" w:type="dxa"/>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Distribution System</w:t>
            </w:r>
            <w:r w:rsidRPr="009625ED">
              <w:rPr>
                <w:rFonts w:ascii="Arial" w:hAnsi="Arial" w:cs="Arial"/>
                <w:szCs w:val="22"/>
                <w:lang w:eastAsia="en-GB"/>
              </w:rPr>
              <w:t>;</w:t>
            </w:r>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E43116">
        <w:trPr>
          <w:gridAfter w:val="1"/>
          <w:wAfter w:w="29" w:type="dxa"/>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lastRenderedPageBreak/>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listed  in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r w:rsidRPr="009625ED">
              <w:rPr>
                <w:rFonts w:ascii="Arial,Bold" w:hAnsi="Arial,Bold" w:cs="Arial,Bold"/>
                <w:b/>
                <w:bCs/>
                <w:szCs w:val="22"/>
                <w:lang w:eastAsia="en-GB"/>
              </w:rPr>
              <w:t>Deenergised</w:t>
            </w:r>
            <w:r w:rsidRPr="009625ED">
              <w:rPr>
                <w:rFonts w:ascii="Arial" w:hAnsi="Arial" w:cs="Arial"/>
                <w:szCs w:val="22"/>
                <w:lang w:eastAsia="en-GB"/>
              </w:rPr>
              <w:t>;</w:t>
            </w:r>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E43116">
        <w:trPr>
          <w:gridAfter w:val="1"/>
          <w:wAfter w:w="29" w:type="dxa"/>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sidR="00B57FD0">
              <w:rPr>
                <w:rFonts w:ascii="Arial" w:hAnsi="Arial" w:cs="Arial"/>
                <w:b/>
                <w:szCs w:val="22"/>
              </w:rPr>
              <w:t>;</w:t>
            </w:r>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E43116">
        <w:trPr>
          <w:gridAfter w:val="1"/>
          <w:wAfter w:w="29" w:type="dxa"/>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E43116">
        <w:trPr>
          <w:gridAfter w:val="1"/>
          <w:wAfter w:w="29" w:type="dxa"/>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Attributable Works</w:t>
            </w:r>
            <w:r w:rsidRPr="007C4987">
              <w:rPr>
                <w:rFonts w:ascii="Arial" w:hAnsi="Arial" w:cs="Arial"/>
                <w:szCs w:val="22"/>
              </w:rPr>
              <w:t>;</w:t>
            </w:r>
          </w:p>
          <w:p w14:paraId="396F9266" w14:textId="77777777" w:rsidR="004D5A11" w:rsidRDefault="004D5A11" w:rsidP="00B739A8">
            <w:pPr>
              <w:jc w:val="both"/>
              <w:rPr>
                <w:rFonts w:ascii="Arial" w:hAnsi="Arial" w:cs="Arial"/>
                <w:szCs w:val="22"/>
              </w:rPr>
            </w:pPr>
          </w:p>
        </w:tc>
      </w:tr>
      <w:tr w:rsidR="004D5A11" w14:paraId="623C1C5E" w14:textId="77777777" w:rsidTr="00E43116">
        <w:trPr>
          <w:gridAfter w:val="1"/>
          <w:wAfter w:w="29" w:type="dxa"/>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any  </w:t>
            </w:r>
            <w:r>
              <w:rPr>
                <w:rFonts w:ascii="Arial" w:hAnsi="Arial" w:cs="Arial"/>
                <w:b/>
              </w:rPr>
              <w:t>Protected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E43116">
        <w:trPr>
          <w:gridAfter w:val="1"/>
          <w:wAfter w:w="29" w:type="dxa"/>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E43116">
        <w:trPr>
          <w:gridAfter w:val="1"/>
          <w:wAfter w:w="29" w:type="dxa"/>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23" w:name="_BPDCD_13"/>
            <w:r w:rsidRPr="00DE41AF">
              <w:rPr>
                <w:rFonts w:ascii="Arial Bold" w:hAnsi="Arial Bold" w:cs="Arial"/>
                <w:b/>
                <w:lang w:val="en-US"/>
              </w:rPr>
              <w:t>The Company</w:t>
            </w:r>
            <w:r w:rsidRPr="00DE41AF">
              <w:rPr>
                <w:rFonts w:ascii="Arial Bold" w:hAnsi="Arial Bold" w:cs="Arial"/>
                <w:lang w:val="en-US"/>
              </w:rPr>
              <w:t xml:space="preserve"> </w:t>
            </w:r>
            <w:bookmarkEnd w:id="23"/>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r>
              <w:rPr>
                <w:rFonts w:ascii="Arial" w:hAnsi="Arial" w:cs="Arial"/>
                <w:b/>
                <w:lang w:val="en-US"/>
              </w:rPr>
              <w:t>LDTEC  Indicative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24" w:name="_BPDCD_14"/>
            <w:r w:rsidRPr="00DE41AF">
              <w:rPr>
                <w:rFonts w:ascii="Arial" w:hAnsi="Arial" w:cs="Arial"/>
                <w:lang w:val="en-US"/>
              </w:rPr>
              <w:t>;</w:t>
            </w:r>
            <w:bookmarkEnd w:id="24"/>
          </w:p>
        </w:tc>
      </w:tr>
      <w:tr w:rsidR="004D5A11" w14:paraId="33D9BCB0" w14:textId="77777777" w:rsidTr="00E43116">
        <w:trPr>
          <w:gridAfter w:val="1"/>
          <w:wAfter w:w="29" w:type="dxa"/>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E43116">
        <w:trPr>
          <w:gridAfter w:val="1"/>
          <w:wAfter w:w="29" w:type="dxa"/>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E43116">
        <w:trPr>
          <w:gridAfter w:val="1"/>
          <w:wAfter w:w="29" w:type="dxa"/>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E43116">
        <w:trPr>
          <w:gridAfter w:val="1"/>
          <w:wAfter w:w="29" w:type="dxa"/>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E43116">
        <w:trPr>
          <w:gridAfter w:val="1"/>
          <w:wAfter w:w="29" w:type="dxa"/>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E43116">
        <w:trPr>
          <w:gridAfter w:val="1"/>
          <w:wAfter w:w="29" w:type="dxa"/>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E43116">
        <w:trPr>
          <w:gridAfter w:val="1"/>
          <w:wAfter w:w="29" w:type="dxa"/>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E43116">
        <w:trPr>
          <w:gridAfter w:val="1"/>
          <w:wAfter w:w="29" w:type="dxa"/>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E43116">
        <w:trPr>
          <w:gridAfter w:val="1"/>
          <w:wAfter w:w="29" w:type="dxa"/>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E43116">
        <w:trPr>
          <w:gridAfter w:val="1"/>
          <w:wAfter w:w="29" w:type="dxa"/>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as defined in Paragraph 3.15.1</w:t>
            </w:r>
            <w:bookmarkStart w:id="25" w:name="_BPDCD_15"/>
            <w:r w:rsidRPr="00DE41AF">
              <w:rPr>
                <w:rFonts w:ascii="Arial" w:hAnsi="Arial" w:cs="Arial"/>
              </w:rPr>
              <w:t>;</w:t>
            </w:r>
            <w:bookmarkEnd w:id="25"/>
          </w:p>
          <w:p w14:paraId="01706113" w14:textId="0118FFA5" w:rsidR="00CC7E52" w:rsidRDefault="00CC7E52">
            <w:pPr>
              <w:pStyle w:val="clauseindent"/>
              <w:ind w:left="0"/>
              <w:jc w:val="both"/>
              <w:rPr>
                <w:rFonts w:ascii="Arial" w:hAnsi="Arial" w:cs="Arial"/>
              </w:rPr>
            </w:pPr>
          </w:p>
        </w:tc>
      </w:tr>
      <w:tr w:rsidR="00062FF6" w14:paraId="5FD33000" w14:textId="77777777" w:rsidTr="00E43116">
        <w:trPr>
          <w:gridAfter w:val="1"/>
          <w:wAfter w:w="29" w:type="dxa"/>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E43116">
        <w:trPr>
          <w:gridAfter w:val="1"/>
          <w:wAfter w:w="29" w:type="dxa"/>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E43116">
        <w:trPr>
          <w:gridAfter w:val="1"/>
          <w:wAfter w:w="29" w:type="dxa"/>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lastRenderedPageBreak/>
              <w:t>"Base Rate"</w:t>
            </w:r>
          </w:p>
        </w:tc>
        <w:tc>
          <w:tcPr>
            <w:tcW w:w="7625"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E43116">
        <w:trPr>
          <w:gridAfter w:val="1"/>
          <w:wAfter w:w="29" w:type="dxa"/>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tcPr>
          <w:p w14:paraId="3CDC25C4" w14:textId="2F98F519" w:rsidR="004D5A11" w:rsidRPr="00CC1A3E" w:rsidRDefault="004D5A11">
            <w:pPr>
              <w:pStyle w:val="clauseindent"/>
              <w:ind w:left="0"/>
              <w:jc w:val="both"/>
              <w:rPr>
                <w:rFonts w:ascii="Arial" w:hAnsi="Arial" w:cs="Arial"/>
                <w:b/>
              </w:rPr>
            </w:pPr>
            <w:bookmarkStart w:id="26" w:name="_BPDCD_16"/>
            <w:r w:rsidRPr="00DE41AF">
              <w:rPr>
                <w:rFonts w:ascii="Arial" w:hAnsi="Arial" w:cs="Arial"/>
              </w:rPr>
              <w:t xml:space="preserve">the </w:t>
            </w:r>
            <w:bookmarkEnd w:id="26"/>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E43116">
        <w:trPr>
          <w:gridAfter w:val="1"/>
          <w:wAfter w:w="29" w:type="dxa"/>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7625"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E43116">
        <w:trPr>
          <w:gridAfter w:val="1"/>
          <w:wAfter w:w="29" w:type="dxa"/>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E43116">
        <w:trPr>
          <w:gridAfter w:val="1"/>
          <w:wAfter w:w="29" w:type="dxa"/>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E43116">
        <w:trPr>
          <w:gridAfter w:val="1"/>
          <w:wAfter w:w="29" w:type="dxa"/>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E43116">
        <w:trPr>
          <w:gridAfter w:val="1"/>
          <w:wAfter w:w="29" w:type="dxa"/>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E43116">
        <w:trPr>
          <w:gridAfter w:val="1"/>
          <w:wAfter w:w="29" w:type="dxa"/>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E43116">
        <w:trPr>
          <w:gridAfter w:val="1"/>
          <w:wAfter w:w="29" w:type="dxa"/>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E43116">
        <w:trPr>
          <w:gridAfter w:val="1"/>
          <w:wAfter w:w="29" w:type="dxa"/>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E43116">
        <w:trPr>
          <w:gridAfter w:val="1"/>
          <w:wAfter w:w="29" w:type="dxa"/>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E43116">
        <w:trPr>
          <w:gridAfter w:val="1"/>
          <w:wAfter w:w="29" w:type="dxa"/>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"Bilateral Embedded Licence exemptable Large power station Agreement" or "BELLA"</w:t>
            </w:r>
          </w:p>
        </w:tc>
        <w:tc>
          <w:tcPr>
            <w:tcW w:w="7625"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E43116">
        <w:trPr>
          <w:gridAfter w:val="1"/>
          <w:wAfter w:w="29" w:type="dxa"/>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E43116">
        <w:trPr>
          <w:gridAfter w:val="1"/>
          <w:wAfter w:w="29" w:type="dxa"/>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7625"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E43116">
        <w:trPr>
          <w:gridAfter w:val="1"/>
          <w:wAfter w:w="29" w:type="dxa"/>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E43116">
        <w:trPr>
          <w:gridAfter w:val="1"/>
          <w:wAfter w:w="29" w:type="dxa"/>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7625"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E43116">
        <w:trPr>
          <w:gridAfter w:val="1"/>
          <w:wAfter w:w="29" w:type="dxa"/>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E43116">
        <w:trPr>
          <w:gridAfter w:val="1"/>
          <w:wAfter w:w="29" w:type="dxa"/>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E43116">
        <w:trPr>
          <w:gridAfter w:val="1"/>
          <w:wAfter w:w="29" w:type="dxa"/>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E43116">
        <w:trPr>
          <w:gridAfter w:val="1"/>
          <w:wAfter w:w="29" w:type="dxa"/>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E43116">
        <w:trPr>
          <w:gridAfter w:val="1"/>
          <w:wAfter w:w="29" w:type="dxa"/>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E43116">
        <w:trPr>
          <w:gridAfter w:val="1"/>
          <w:wAfter w:w="29" w:type="dxa"/>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E43116">
        <w:trPr>
          <w:gridAfter w:val="1"/>
          <w:wAfter w:w="29" w:type="dxa"/>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E43116">
        <w:trPr>
          <w:gridAfter w:val="1"/>
          <w:wAfter w:w="29" w:type="dxa"/>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E43116">
        <w:trPr>
          <w:gridAfter w:val="1"/>
          <w:wAfter w:w="29" w:type="dxa"/>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E43116">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E43116">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E43116">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E43116">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lastRenderedPageBreak/>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w:t>
            </w:r>
            <w:r w:rsidRPr="00F96CF5">
              <w:rPr>
                <w:rFonts w:ascii="Arial" w:hAnsi="Arial" w:cs="Arial"/>
                <w:b/>
                <w:szCs w:val="22"/>
              </w:rPr>
              <w:lastRenderedPageBreak/>
              <w:t xml:space="preserve">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E43116">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lastRenderedPageBreak/>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E43116">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E43116">
        <w:trPr>
          <w:gridAfter w:val="1"/>
          <w:wAfter w:w="29" w:type="dxa"/>
          <w:trHeight w:val="300"/>
        </w:trPr>
        <w:tc>
          <w:tcPr>
            <w:tcW w:w="2695" w:type="dxa"/>
          </w:tcPr>
          <w:p w14:paraId="126AD00F" w14:textId="41AD2096" w:rsidR="004D5A11" w:rsidRPr="008654EE" w:rsidRDefault="004D5A11">
            <w:pPr>
              <w:spacing w:after="120" w:line="360" w:lineRule="auto"/>
              <w:rPr>
                <w:rFonts w:ascii="Arial Bold" w:hAnsi="Arial Bold" w:cs="Arial"/>
                <w:b/>
              </w:rPr>
            </w:pPr>
            <w:bookmarkStart w:id="27" w:name="_BPDCI_20"/>
            <w:r w:rsidRPr="008654EE">
              <w:rPr>
                <w:rFonts w:ascii="Arial Bold" w:hAnsi="Arial Bold" w:cs="Arial"/>
                <w:b/>
                <w:bCs/>
              </w:rPr>
              <w:t>"</w:t>
            </w:r>
            <w:bookmarkEnd w:id="27"/>
            <w:r w:rsidRPr="008654EE">
              <w:rPr>
                <w:rFonts w:ascii="Arial Bold" w:hAnsi="Arial Bold" w:cs="Arial"/>
                <w:b/>
              </w:rPr>
              <w:t>CAP 179 Implementation Date</w:t>
            </w:r>
            <w:bookmarkStart w:id="28" w:name="_BPDCD_21"/>
            <w:r w:rsidRPr="008654EE">
              <w:rPr>
                <w:rFonts w:ascii="Arial Bold" w:hAnsi="Arial Bold" w:cs="Arial"/>
                <w:b/>
                <w:bCs/>
              </w:rPr>
              <w:t>"</w:t>
            </w:r>
            <w:r w:rsidRPr="008654EE">
              <w:rPr>
                <w:rFonts w:ascii="Arial Bold" w:hAnsi="Arial Bold" w:cs="Arial"/>
                <w:b/>
              </w:rPr>
              <w:t xml:space="preserve"> </w:t>
            </w:r>
            <w:bookmarkEnd w:id="28"/>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E43116">
        <w:trPr>
          <w:gridAfter w:val="1"/>
          <w:wAfter w:w="29" w:type="dxa"/>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E43116">
        <w:trPr>
          <w:gridAfter w:val="1"/>
          <w:wAfter w:w="29" w:type="dxa"/>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E43116">
        <w:trPr>
          <w:gridAfter w:val="1"/>
          <w:wAfter w:w="29" w:type="dxa"/>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E43116">
        <w:trPr>
          <w:gridAfter w:val="1"/>
          <w:wAfter w:w="29" w:type="dxa"/>
          <w:trHeight w:val="300"/>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29" w:name="_DV_C120"/>
            <w:r>
              <w:rPr>
                <w:rStyle w:val="DeltaViewInsertion"/>
                <w:rFonts w:ascii="Arial" w:hAnsi="Arial" w:cs="Arial"/>
                <w:b/>
                <w:bCs/>
                <w:color w:val="000000"/>
                <w:w w:val="0"/>
                <w:u w:val="none"/>
              </w:rPr>
              <w:t>"Category 1 Intertripping Scheme"</w:t>
            </w:r>
            <w:bookmarkEnd w:id="29"/>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30"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30"/>
          </w:p>
        </w:tc>
      </w:tr>
      <w:tr w:rsidR="004D5A11" w14:paraId="4A0AC05B" w14:textId="77777777" w:rsidTr="00E43116">
        <w:trPr>
          <w:gridAfter w:val="1"/>
          <w:wAfter w:w="29" w:type="dxa"/>
          <w:trHeight w:val="300"/>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31" w:name="_DV_C122"/>
            <w:r>
              <w:rPr>
                <w:rStyle w:val="DeltaViewInsertion"/>
                <w:rFonts w:ascii="Arial" w:hAnsi="Arial" w:cs="Arial"/>
                <w:b/>
                <w:bCs/>
                <w:color w:val="000000"/>
                <w:w w:val="0"/>
                <w:u w:val="none"/>
              </w:rPr>
              <w:t>"Category 2 Intertripping Scheme"</w:t>
            </w:r>
            <w:bookmarkEnd w:id="31"/>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E43116">
        <w:trPr>
          <w:gridAfter w:val="1"/>
          <w:wAfter w:w="29" w:type="dxa"/>
          <w:trHeight w:val="300"/>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32" w:name="_DV_C127"/>
            <w:r>
              <w:rPr>
                <w:rStyle w:val="DeltaViewInsertion"/>
                <w:rFonts w:ascii="Arial" w:hAnsi="Arial" w:cs="Arial"/>
                <w:b/>
                <w:bCs/>
                <w:color w:val="000000"/>
                <w:w w:val="0"/>
                <w:u w:val="none"/>
              </w:rPr>
              <w:t>"Category 3 Intertripping Scheme"</w:t>
            </w:r>
            <w:bookmarkEnd w:id="32"/>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E43116">
        <w:trPr>
          <w:gridAfter w:val="1"/>
          <w:wAfter w:w="29" w:type="dxa"/>
          <w:trHeight w:val="300"/>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33" w:name="_DV_C129"/>
            <w:r>
              <w:rPr>
                <w:rStyle w:val="DeltaViewInsertion"/>
                <w:rFonts w:ascii="Arial" w:hAnsi="Arial" w:cs="Arial"/>
                <w:b/>
                <w:bCs/>
                <w:color w:val="000000"/>
                <w:w w:val="0"/>
                <w:u w:val="none"/>
              </w:rPr>
              <w:t>"Category 4 Intertripping Scheme"</w:t>
            </w:r>
            <w:bookmarkEnd w:id="33"/>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E43116">
        <w:trPr>
          <w:gridAfter w:val="1"/>
          <w:wAfter w:w="29" w:type="dxa"/>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E43116">
        <w:trPr>
          <w:gridAfter w:val="1"/>
          <w:wAfter w:w="29" w:type="dxa"/>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E43116">
        <w:trPr>
          <w:gridAfter w:val="1"/>
          <w:wAfter w:w="29" w:type="dxa"/>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E43116">
        <w:trPr>
          <w:gridAfter w:val="1"/>
          <w:wAfter w:w="29" w:type="dxa"/>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lastRenderedPageBreak/>
              <w:t>“CfD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E43116">
        <w:trPr>
          <w:gridAfter w:val="1"/>
          <w:wAfter w:w="29" w:type="dxa"/>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E43116">
        <w:trPr>
          <w:gridAfter w:val="1"/>
          <w:wAfter w:w="29" w:type="dxa"/>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E43116">
        <w:trPr>
          <w:gridAfter w:val="1"/>
          <w:wAfter w:w="29" w:type="dxa"/>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E43116">
        <w:trPr>
          <w:gridAfter w:val="1"/>
          <w:wAfter w:w="29" w:type="dxa"/>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E43116">
        <w:trPr>
          <w:gridAfter w:val="1"/>
          <w:wAfter w:w="29" w:type="dxa"/>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E43116">
        <w:trPr>
          <w:gridAfter w:val="1"/>
          <w:wAfter w:w="29" w:type="dxa"/>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E43116">
        <w:trPr>
          <w:gridAfter w:val="1"/>
          <w:wAfter w:w="29" w:type="dxa"/>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E43116">
        <w:trPr>
          <w:gridAfter w:val="1"/>
          <w:wAfter w:w="29" w:type="dxa"/>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E43116">
        <w:trPr>
          <w:gridAfter w:val="1"/>
          <w:wAfter w:w="29" w:type="dxa"/>
          <w:trHeight w:val="300"/>
        </w:trPr>
        <w:tc>
          <w:tcPr>
            <w:tcW w:w="2695" w:type="dxa"/>
          </w:tcPr>
          <w:p w14:paraId="32BE21B8" w14:textId="2A7BADE6" w:rsidR="004D5A11" w:rsidRDefault="004D5A11">
            <w:pPr>
              <w:rPr>
                <w:rFonts w:ascii="Arial" w:hAnsi="Arial" w:cs="Arial"/>
                <w:b/>
              </w:rPr>
            </w:pPr>
            <w:bookmarkStart w:id="34" w:name="_DV_C131"/>
            <w:r>
              <w:rPr>
                <w:rFonts w:ascii="Arial" w:hAnsi="Arial" w:cs="Arial"/>
                <w:b/>
              </w:rPr>
              <w:t>"Circuit Breaker"</w:t>
            </w:r>
            <w:bookmarkEnd w:id="34"/>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35" w:name="_BPDCD_22"/>
            <w:r>
              <w:rPr>
                <w:rFonts w:ascii="Arial" w:hAnsi="Arial" w:cs="Arial"/>
                <w:color w:val="0000FF"/>
                <w:w w:val="0"/>
                <w:u w:val="double"/>
              </w:rPr>
              <w:t>;</w:t>
            </w:r>
            <w:bookmarkEnd w:id="35"/>
          </w:p>
        </w:tc>
      </w:tr>
      <w:tr w:rsidR="004D5A11" w14:paraId="2431FE17" w14:textId="77777777" w:rsidTr="00E43116">
        <w:trPr>
          <w:gridAfter w:val="1"/>
          <w:wAfter w:w="29" w:type="dxa"/>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E43116">
        <w:trPr>
          <w:gridAfter w:val="1"/>
          <w:wAfter w:w="29" w:type="dxa"/>
          <w:trHeight w:val="300"/>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E43116">
        <w:trPr>
          <w:gridAfter w:val="1"/>
          <w:wAfter w:w="29" w:type="dxa"/>
          <w:trHeight w:val="300"/>
        </w:trPr>
        <w:tc>
          <w:tcPr>
            <w:tcW w:w="2695" w:type="dxa"/>
          </w:tcPr>
          <w:p w14:paraId="540F693C" w14:textId="77777777" w:rsidR="003A7390" w:rsidRPr="00E43116" w:rsidRDefault="003A7390">
            <w:pPr>
              <w:pStyle w:val="BodyText"/>
              <w:rPr>
                <w:ins w:id="36" w:author="Author"/>
                <w:rFonts w:ascii="Arial" w:hAnsi="Arial" w:cs="Arial"/>
                <w:b/>
                <w:lang w:val="fr-FR"/>
              </w:rPr>
            </w:pPr>
            <w:r w:rsidRPr="00E43116">
              <w:rPr>
                <w:rFonts w:ascii="Arial" w:hAnsi="Arial" w:cs="Arial"/>
                <w:b/>
                <w:lang w:val="fr-FR"/>
              </w:rPr>
              <w:lastRenderedPageBreak/>
              <w:t>“CM Administrative Parties”</w:t>
            </w:r>
          </w:p>
          <w:p w14:paraId="744493E7" w14:textId="2104EB67" w:rsidR="00A8260D" w:rsidRPr="00E43116" w:rsidRDefault="008B1521">
            <w:pPr>
              <w:pStyle w:val="BodyText"/>
              <w:rPr>
                <w:rFonts w:ascii="Arial" w:hAnsi="Arial"/>
                <w:b/>
                <w:bCs/>
                <w:color w:val="FF0000"/>
                <w:sz w:val="24"/>
              </w:rPr>
            </w:pPr>
            <w:ins w:id="37" w:author="Author">
              <w:r>
                <w:rPr>
                  <w:rFonts w:ascii="Arial" w:hAnsi="Arial"/>
                  <w:b/>
                  <w:bCs/>
                  <w:color w:val="FF0000"/>
                  <w:sz w:val="24"/>
                </w:rPr>
                <w:t>“CMP434”</w:t>
              </w:r>
            </w:ins>
          </w:p>
        </w:tc>
        <w:tc>
          <w:tcPr>
            <w:tcW w:w="7625" w:type="dxa"/>
          </w:tcPr>
          <w:p w14:paraId="10D50B74" w14:textId="77777777" w:rsidR="003A7390" w:rsidRDefault="003A7390">
            <w:pPr>
              <w:pStyle w:val="BodyText"/>
              <w:jc w:val="both"/>
              <w:rPr>
                <w:ins w:id="38" w:author="Author"/>
                <w:rFonts w:ascii="Arial" w:hAnsi="Arial" w:cs="Arial"/>
                <w:lang w:val="en-US"/>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p w14:paraId="05EAEB6C" w14:textId="63567FEC" w:rsidR="000448E7" w:rsidRPr="00E43116" w:rsidRDefault="008177D2">
            <w:pPr>
              <w:pStyle w:val="BodyText"/>
              <w:jc w:val="both"/>
              <w:rPr>
                <w:rFonts w:ascii="Arial" w:eastAsiaTheme="minorHAnsi" w:hAnsi="Arial" w:cs="Arial"/>
                <w:color w:val="FF0000"/>
                <w:sz w:val="24"/>
              </w:rPr>
            </w:pPr>
            <w:ins w:id="39" w:author="Author">
              <w:r w:rsidRPr="00CB3C33">
                <w:rPr>
                  <w:rFonts w:ascii="Arial" w:hAnsi="Arial"/>
                  <w:b/>
                  <w:bCs/>
                  <w:color w:val="FF0000"/>
                  <w:sz w:val="24"/>
                </w:rPr>
                <w:t>CUSC Modification Proposal</w:t>
              </w:r>
              <w:r>
                <w:rPr>
                  <w:rFonts w:ascii="Arial" w:hAnsi="Arial"/>
                  <w:color w:val="FF0000"/>
                  <w:sz w:val="24"/>
                </w:rPr>
                <w:t xml:space="preserve"> 434: Implementing Connections Reform;</w:t>
              </w:r>
            </w:ins>
          </w:p>
        </w:tc>
      </w:tr>
      <w:tr w:rsidR="00E43116" w14:paraId="0D8CB569" w14:textId="77777777" w:rsidTr="00E43116">
        <w:trPr>
          <w:gridAfter w:val="1"/>
          <w:wAfter w:w="29" w:type="dxa"/>
          <w:trHeight w:val="300"/>
        </w:trPr>
        <w:tc>
          <w:tcPr>
            <w:tcW w:w="2695" w:type="dxa"/>
          </w:tcPr>
          <w:p w14:paraId="0BF08B88" w14:textId="3ED0B969" w:rsidR="00E43116" w:rsidRPr="00E43116" w:rsidRDefault="00E43116">
            <w:pPr>
              <w:pStyle w:val="BodyText"/>
              <w:rPr>
                <w:rFonts w:ascii="Arial" w:hAnsi="Arial" w:cs="Arial"/>
                <w:b/>
                <w:lang w:val="fr-FR"/>
              </w:rPr>
            </w:pPr>
            <w:ins w:id="40" w:author="Author">
              <w:r>
                <w:rPr>
                  <w:rFonts w:ascii="Arial" w:hAnsi="Arial" w:cs="Arial"/>
                  <w:b/>
                  <w:bCs/>
                  <w:color w:val="FF0000"/>
                  <w:sz w:val="24"/>
                </w:rPr>
                <w:t>“CMP434 Implementation Date"</w:t>
              </w:r>
            </w:ins>
          </w:p>
        </w:tc>
        <w:tc>
          <w:tcPr>
            <w:tcW w:w="7625" w:type="dxa"/>
          </w:tcPr>
          <w:p w14:paraId="2625A737" w14:textId="5AC304D3" w:rsidR="00E43116" w:rsidRDefault="00E43116">
            <w:pPr>
              <w:pStyle w:val="BodyText"/>
              <w:jc w:val="both"/>
              <w:rPr>
                <w:rFonts w:ascii="Arial" w:hAnsi="Arial" w:cs="Arial"/>
                <w:lang w:val="en-US"/>
              </w:rPr>
            </w:pPr>
            <w:ins w:id="41" w:author="Author">
              <w:r w:rsidRPr="00870741">
                <w:rPr>
                  <w:rFonts w:ascii="Arial" w:eastAsiaTheme="minorHAnsi" w:hAnsi="Arial" w:cs="Arial"/>
                  <w:color w:val="FF0000"/>
                  <w:sz w:val="24"/>
                </w:rPr>
                <w:t xml:space="preserve">shall mean the date specified as the </w:t>
              </w:r>
              <w:r w:rsidRPr="00870741">
                <w:rPr>
                  <w:rFonts w:ascii="Arial" w:eastAsiaTheme="minorHAnsi" w:hAnsi="Arial" w:cs="Arial"/>
                  <w:b/>
                  <w:bCs/>
                  <w:color w:val="FF0000"/>
                  <w:sz w:val="24"/>
                </w:rPr>
                <w:t>Implementation Date</w:t>
              </w:r>
              <w:r w:rsidRPr="00870741">
                <w:rPr>
                  <w:rFonts w:ascii="Arial" w:eastAsiaTheme="minorHAnsi" w:hAnsi="Arial" w:cs="Arial"/>
                  <w:color w:val="FF0000"/>
                  <w:sz w:val="24"/>
                </w:rPr>
                <w:t xml:space="preserve"> for </w:t>
              </w:r>
              <w:r w:rsidRPr="00870741">
                <w:rPr>
                  <w:rFonts w:ascii="Arial" w:eastAsiaTheme="minorHAnsi" w:hAnsi="Arial" w:cs="Arial"/>
                  <w:b/>
                  <w:bCs/>
                  <w:color w:val="FF0000"/>
                  <w:sz w:val="24"/>
                </w:rPr>
                <w:t>CMP434</w:t>
              </w:r>
              <w:r w:rsidRPr="00870741">
                <w:rPr>
                  <w:rFonts w:ascii="Arial" w:eastAsiaTheme="minorHAnsi" w:hAnsi="Arial" w:cs="Arial"/>
                  <w:color w:val="FF0000"/>
                  <w:sz w:val="24"/>
                </w:rPr>
                <w:t xml:space="preserve"> in the direction issued by the </w:t>
              </w:r>
              <w:r w:rsidRPr="00870741">
                <w:rPr>
                  <w:rFonts w:ascii="Arial" w:eastAsiaTheme="minorHAnsi" w:hAnsi="Arial" w:cs="Arial"/>
                  <w:b/>
                  <w:bCs/>
                  <w:color w:val="FF0000"/>
                  <w:sz w:val="24"/>
                </w:rPr>
                <w:t>Authority</w:t>
              </w:r>
              <w:r w:rsidRPr="00870741">
                <w:rPr>
                  <w:rFonts w:ascii="Arial" w:eastAsiaTheme="minorHAnsi" w:hAnsi="Arial" w:cs="Arial"/>
                  <w:color w:val="FF0000"/>
                  <w:sz w:val="24"/>
                </w:rPr>
                <w:t xml:space="preserve"> approving </w:t>
              </w:r>
              <w:r w:rsidRPr="00870741">
                <w:rPr>
                  <w:rFonts w:ascii="Arial" w:eastAsiaTheme="minorHAnsi" w:hAnsi="Arial" w:cs="Arial"/>
                  <w:b/>
                  <w:bCs/>
                  <w:color w:val="FF0000"/>
                  <w:sz w:val="24"/>
                </w:rPr>
                <w:t>CMP43</w:t>
              </w:r>
              <w:r>
                <w:rPr>
                  <w:rFonts w:ascii="Arial" w:eastAsiaTheme="minorHAnsi" w:hAnsi="Arial" w:cs="Arial"/>
                  <w:b/>
                  <w:bCs/>
                  <w:color w:val="FF0000"/>
                  <w:sz w:val="24"/>
                </w:rPr>
                <w:t>4</w:t>
              </w:r>
              <w:r w:rsidRPr="00870741">
                <w:rPr>
                  <w:rFonts w:ascii="Arial" w:eastAsiaTheme="minorHAnsi" w:hAnsi="Arial" w:cs="Arial"/>
                  <w:color w:val="FF0000"/>
                  <w:sz w:val="24"/>
                </w:rPr>
                <w:t>;</w:t>
              </w:r>
            </w:ins>
          </w:p>
        </w:tc>
      </w:tr>
      <w:tr w:rsidR="004D5A11" w14:paraId="3E226671" w14:textId="77777777" w:rsidTr="00E43116">
        <w:trPr>
          <w:gridAfter w:val="1"/>
          <w:wAfter w:w="29" w:type="dxa"/>
          <w:trHeight w:val="300"/>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E43116">
        <w:trPr>
          <w:gridAfter w:val="1"/>
          <w:wAfter w:w="29" w:type="dxa"/>
          <w:trHeight w:val="300"/>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E43116">
        <w:trPr>
          <w:gridAfter w:val="1"/>
          <w:wAfter w:w="29" w:type="dxa"/>
          <w:trHeight w:val="300"/>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00E43116">
        <w:trPr>
          <w:gridAfter w:val="1"/>
          <w:wAfter w:w="29" w:type="dxa"/>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00E43116">
        <w:trPr>
          <w:gridAfter w:val="1"/>
          <w:wAfter w:w="29" w:type="dxa"/>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7625"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00E43116">
        <w:trPr>
          <w:gridAfter w:val="1"/>
          <w:wAfter w:w="29" w:type="dxa"/>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7625"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00E43116">
        <w:trPr>
          <w:gridAfter w:val="1"/>
          <w:wAfter w:w="29" w:type="dxa"/>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00E43116">
        <w:trPr>
          <w:gridAfter w:val="1"/>
          <w:wAfter w:w="29" w:type="dxa"/>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00E43116">
        <w:trPr>
          <w:gridAfter w:val="1"/>
          <w:wAfter w:w="29" w:type="dxa"/>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t>"Commercial Boundary"</w:t>
            </w:r>
          </w:p>
        </w:tc>
        <w:tc>
          <w:tcPr>
            <w:tcW w:w="7625" w:type="dxa"/>
          </w:tcPr>
          <w:p w14:paraId="445D3270" w14:textId="77777777" w:rsidR="00C35244" w:rsidRDefault="00C35244" w:rsidP="00C35244">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00E43116">
        <w:trPr>
          <w:gridAfter w:val="1"/>
          <w:wAfter w:w="29" w:type="dxa"/>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lastRenderedPageBreak/>
              <w:t>"Commercial Services Agreement"</w:t>
            </w:r>
          </w:p>
        </w:tc>
        <w:tc>
          <w:tcPr>
            <w:tcW w:w="7625"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00E43116">
        <w:trPr>
          <w:gridAfter w:val="1"/>
          <w:wAfter w:w="29" w:type="dxa"/>
          <w:trHeight w:val="300"/>
        </w:trPr>
        <w:tc>
          <w:tcPr>
            <w:tcW w:w="2695" w:type="dxa"/>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7625" w:type="dxa"/>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00E43116">
        <w:trPr>
          <w:gridAfter w:val="1"/>
          <w:wAfter w:w="29" w:type="dxa"/>
          <w:trHeight w:val="300"/>
        </w:trPr>
        <w:tc>
          <w:tcPr>
            <w:tcW w:w="2695" w:type="dxa"/>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7625" w:type="dxa"/>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00E43116">
        <w:trPr>
          <w:gridAfter w:val="1"/>
          <w:wAfter w:w="29" w:type="dxa"/>
          <w:trHeight w:val="300"/>
        </w:trPr>
        <w:tc>
          <w:tcPr>
            <w:tcW w:w="2695" w:type="dxa"/>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00E43116">
        <w:trPr>
          <w:trHeight w:val="300"/>
          <w:ins w:id="42" w:author="Author"/>
        </w:trPr>
        <w:tc>
          <w:tcPr>
            <w:tcW w:w="2695" w:type="dxa"/>
          </w:tcPr>
          <w:p w14:paraId="770584B4" w14:textId="7DF6B83F" w:rsidR="00E25321" w:rsidRPr="00E43116" w:rsidRDefault="00AA222D" w:rsidP="00C35244">
            <w:pPr>
              <w:pStyle w:val="BodyText"/>
              <w:rPr>
                <w:ins w:id="43" w:author="Author"/>
                <w:rFonts w:ascii="Arial" w:hAnsi="Arial" w:cs="Arial"/>
                <w:b/>
                <w:bCs/>
                <w:szCs w:val="22"/>
              </w:rPr>
            </w:pPr>
            <w:ins w:id="44" w:author="Author">
              <w:r w:rsidRPr="00E43116">
                <w:rPr>
                  <w:rFonts w:ascii="Arial" w:hAnsi="Arial" w:cs="Arial"/>
                  <w:b/>
                  <w:szCs w:val="22"/>
                </w:rPr>
                <w:t>“Competent”</w:t>
              </w:r>
            </w:ins>
          </w:p>
        </w:tc>
        <w:tc>
          <w:tcPr>
            <w:tcW w:w="7654" w:type="dxa"/>
            <w:gridSpan w:val="2"/>
          </w:tcPr>
          <w:p w14:paraId="29C0D5C4" w14:textId="02C34FD8" w:rsidR="00E25321" w:rsidRPr="00E43116" w:rsidRDefault="0055020F" w:rsidP="0055020F">
            <w:pPr>
              <w:jc w:val="both"/>
              <w:rPr>
                <w:ins w:id="45" w:author="Author"/>
                <w:rFonts w:ascii="Arial" w:hAnsi="Arial" w:cs="Arial"/>
                <w:szCs w:val="22"/>
              </w:rPr>
            </w:pPr>
            <w:ins w:id="46" w:author="Author">
              <w:r w:rsidRPr="00E43116">
                <w:rPr>
                  <w:rFonts w:ascii="Arial" w:hAnsi="Arial" w:cs="Arial"/>
                  <w:szCs w:val="22"/>
                </w:rPr>
                <w:t xml:space="preserve">a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is competent when in the opinion of </w:t>
              </w:r>
              <w:r w:rsidRPr="00E43116">
                <w:rPr>
                  <w:rFonts w:ascii="Arial" w:hAnsi="Arial" w:cs="Arial"/>
                  <w:b/>
                  <w:bCs/>
                  <w:szCs w:val="22"/>
                </w:rPr>
                <w:t>The Company</w:t>
              </w:r>
              <w:r w:rsidRPr="00E43116">
                <w:rPr>
                  <w:rFonts w:ascii="Arial" w:hAnsi="Arial" w:cs="Arial"/>
                  <w:szCs w:val="22"/>
                </w:rPr>
                <w:t xml:space="preserve"> acting reasonably the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form has been completed as required, the required data has been provided and the application fee paid to </w:t>
              </w:r>
              <w:r w:rsidRPr="00E43116">
                <w:rPr>
                  <w:rFonts w:ascii="Arial" w:hAnsi="Arial" w:cs="Arial"/>
                  <w:b/>
                  <w:bCs/>
                  <w:szCs w:val="22"/>
                </w:rPr>
                <w:t>The Company</w:t>
              </w:r>
              <w:r w:rsidRPr="00E43116">
                <w:rPr>
                  <w:rFonts w:ascii="Arial" w:hAnsi="Arial" w:cs="Arial"/>
                  <w:szCs w:val="22"/>
                </w:rPr>
                <w:t xml:space="preserve">; </w:t>
              </w:r>
              <w:r w:rsidRPr="00E43116">
                <w:rPr>
                  <w:rFonts w:ascii="Arial" w:hAnsi="Arial" w:cs="Arial"/>
                  <w:szCs w:val="22"/>
                </w:rPr>
                <w:br/>
              </w:r>
            </w:ins>
          </w:p>
        </w:tc>
      </w:tr>
      <w:tr w:rsidR="0005073B" w14:paraId="1F3DAC9F" w14:textId="77777777" w:rsidTr="00E43116">
        <w:trPr>
          <w:gridAfter w:val="1"/>
          <w:wAfter w:w="29" w:type="dxa"/>
          <w:trHeight w:val="300"/>
        </w:trPr>
        <w:tc>
          <w:tcPr>
            <w:tcW w:w="2695" w:type="dxa"/>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7625" w:type="dxa"/>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00E43116">
        <w:trPr>
          <w:gridAfter w:val="1"/>
          <w:wAfter w:w="29" w:type="dxa"/>
          <w:trHeight w:val="300"/>
        </w:trPr>
        <w:tc>
          <w:tcPr>
            <w:tcW w:w="2695" w:type="dxa"/>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00E43116">
        <w:trPr>
          <w:gridAfter w:val="1"/>
          <w:wAfter w:w="29" w:type="dxa"/>
          <w:trHeight w:val="300"/>
        </w:trPr>
        <w:tc>
          <w:tcPr>
            <w:tcW w:w="2695" w:type="dxa"/>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7625" w:type="dxa"/>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00E43116">
        <w:trPr>
          <w:gridAfter w:val="1"/>
          <w:wAfter w:w="29" w:type="dxa"/>
          <w:trHeight w:val="300"/>
        </w:trPr>
        <w:tc>
          <w:tcPr>
            <w:tcW w:w="2695" w:type="dxa"/>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00E43116">
        <w:trPr>
          <w:gridAfter w:val="1"/>
          <w:wAfter w:w="29" w:type="dxa"/>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00E43116">
        <w:trPr>
          <w:gridAfter w:val="1"/>
          <w:wAfter w:w="29" w:type="dxa"/>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7625"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the </w:t>
            </w:r>
            <w:r w:rsidRPr="5659255A">
              <w:rPr>
                <w:rFonts w:ascii="Arial" w:hAnsi="Arial" w:cs="Arial"/>
                <w:b/>
                <w:bCs/>
              </w:rPr>
              <w:t xml:space="preserve"> ESO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00E43116">
        <w:trPr>
          <w:gridAfter w:val="1"/>
          <w:wAfter w:w="29" w:type="dxa"/>
          <w:trHeight w:val="300"/>
        </w:trPr>
        <w:tc>
          <w:tcPr>
            <w:tcW w:w="2695" w:type="dxa"/>
          </w:tcPr>
          <w:p w14:paraId="40129FCD" w14:textId="77777777" w:rsidR="0005073B" w:rsidRDefault="0005073B" w:rsidP="0005073B">
            <w:pPr>
              <w:rPr>
                <w:rFonts w:ascii="Arial" w:hAnsi="Arial" w:cs="Arial"/>
                <w:b/>
              </w:rPr>
            </w:pPr>
            <w:r>
              <w:rPr>
                <w:rFonts w:ascii="Arial" w:hAnsi="Arial" w:cs="Arial"/>
                <w:b/>
              </w:rPr>
              <w:lastRenderedPageBreak/>
              <w:t>“Connect and Manage Derogation”</w:t>
            </w:r>
          </w:p>
        </w:tc>
        <w:tc>
          <w:tcPr>
            <w:tcW w:w="7625"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The Company</w:t>
            </w:r>
            <w:r w:rsidRPr="5659255A">
              <w:rPr>
                <w:rFonts w:ascii="Arial" w:hAnsi="Arial" w:cs="Arial"/>
              </w:rPr>
              <w:t xml:space="preserve">  pursuant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00E43116">
        <w:trPr>
          <w:gridAfter w:val="1"/>
          <w:wAfter w:w="29" w:type="dxa"/>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7625"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00E43116">
        <w:trPr>
          <w:gridAfter w:val="1"/>
          <w:wAfter w:w="29" w:type="dxa"/>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7625"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00E43116">
        <w:trPr>
          <w:gridAfter w:val="1"/>
          <w:wAfter w:w="29" w:type="dxa"/>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7625" w:type="dxa"/>
          </w:tcPr>
          <w:p w14:paraId="0EB77254" w14:textId="77777777" w:rsidR="0005073B" w:rsidRDefault="0005073B" w:rsidP="0005073B">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05073B" w:rsidRDefault="0005073B" w:rsidP="0005073B">
            <w:pPr>
              <w:jc w:val="both"/>
              <w:rPr>
                <w:rFonts w:ascii="Arial" w:hAnsi="Arial" w:cs="Arial"/>
              </w:rPr>
            </w:pPr>
          </w:p>
        </w:tc>
      </w:tr>
      <w:tr w:rsidR="0005073B" w14:paraId="13427F03" w14:textId="77777777" w:rsidTr="00E43116">
        <w:trPr>
          <w:gridAfter w:val="1"/>
          <w:wAfter w:w="29" w:type="dxa"/>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7625" w:type="dxa"/>
          </w:tcPr>
          <w:p w14:paraId="4BDB6AB6" w14:textId="77777777" w:rsidR="0005073B" w:rsidRDefault="0005073B" w:rsidP="0005073B">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00E43116">
        <w:trPr>
          <w:gridAfter w:val="1"/>
          <w:wAfter w:w="29" w:type="dxa"/>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7625"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47" w:name="_BPDCD_23"/>
            <w:r>
              <w:rPr>
                <w:rFonts w:ascii="Arial" w:hAnsi="Arial" w:cs="Arial"/>
                <w:strike/>
                <w:color w:val="FF0000"/>
              </w:rPr>
              <w:t xml:space="preserve"> </w:t>
            </w:r>
            <w:bookmarkStart w:id="48" w:name="_BPDCI_24"/>
            <w:bookmarkEnd w:id="47"/>
            <w:r>
              <w:rPr>
                <w:rFonts w:ascii="Arial" w:hAnsi="Arial" w:cs="Arial"/>
                <w:color w:val="0000FF"/>
                <w:u w:val="double"/>
              </w:rPr>
              <w:t xml:space="preserve">; </w:t>
            </w:r>
            <w:bookmarkEnd w:id="48"/>
          </w:p>
          <w:p w14:paraId="07E6A620" w14:textId="77777777" w:rsidR="0005073B" w:rsidRDefault="0005073B" w:rsidP="0005073B">
            <w:pPr>
              <w:jc w:val="both"/>
              <w:rPr>
                <w:rFonts w:ascii="Arial" w:hAnsi="Arial" w:cs="Arial"/>
                <w:b/>
                <w:i/>
              </w:rPr>
            </w:pPr>
          </w:p>
        </w:tc>
      </w:tr>
      <w:tr w:rsidR="0005073B" w14:paraId="7E9E946C" w14:textId="77777777" w:rsidTr="00E43116">
        <w:trPr>
          <w:gridAfter w:val="1"/>
          <w:wAfter w:w="29" w:type="dxa"/>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00E43116">
        <w:trPr>
          <w:gridAfter w:val="1"/>
          <w:wAfter w:w="29" w:type="dxa"/>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7625"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00E43116">
        <w:trPr>
          <w:gridAfter w:val="1"/>
          <w:wAfter w:w="29" w:type="dxa"/>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7625"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00E43116">
        <w:trPr>
          <w:gridAfter w:val="1"/>
          <w:wAfter w:w="29" w:type="dxa"/>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00E43116">
        <w:trPr>
          <w:gridAfter w:val="1"/>
          <w:wAfter w:w="29" w:type="dxa"/>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7625"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00E43116">
        <w:trPr>
          <w:gridAfter w:val="1"/>
          <w:wAfter w:w="29" w:type="dxa"/>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49" w:name="_BPDCD_27"/>
            <w:r w:rsidRPr="5659255A">
              <w:rPr>
                <w:rFonts w:ascii="Arial" w:hAnsi="Arial" w:cs="Arial"/>
              </w:rPr>
              <w:t>14</w:t>
            </w:r>
            <w:bookmarkEnd w:id="49"/>
            <w:r w:rsidRPr="5659255A">
              <w:rPr>
                <w:rFonts w:ascii="Arial" w:hAnsi="Arial" w:cs="Arial"/>
              </w:rPr>
              <w:t>;</w:t>
            </w:r>
          </w:p>
        </w:tc>
      </w:tr>
      <w:tr w:rsidR="0005073B" w14:paraId="482C9778" w14:textId="77777777" w:rsidTr="00E43116">
        <w:trPr>
          <w:gridAfter w:val="1"/>
          <w:wAfter w:w="29" w:type="dxa"/>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7625"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00E43116">
        <w:trPr>
          <w:gridAfter w:val="1"/>
          <w:wAfter w:w="29" w:type="dxa"/>
          <w:trHeight w:val="300"/>
        </w:trPr>
        <w:tc>
          <w:tcPr>
            <w:tcW w:w="2695" w:type="dxa"/>
          </w:tcPr>
          <w:p w14:paraId="7BEC9E97" w14:textId="1A921952" w:rsidR="005610A6" w:rsidRPr="005610A6" w:rsidRDefault="005610A6" w:rsidP="0005073B">
            <w:pPr>
              <w:pStyle w:val="BodyText"/>
              <w:rPr>
                <w:rFonts w:ascii="Arial" w:hAnsi="Arial" w:cs="Arial"/>
                <w:b/>
                <w:bCs/>
                <w:szCs w:val="22"/>
              </w:rPr>
            </w:pPr>
            <w:ins w:id="50" w:author="Author">
              <w:r w:rsidRPr="005610A6">
                <w:rPr>
                  <w:rFonts w:ascii="Arial" w:hAnsi="Arial" w:cs="Arial"/>
                  <w:b/>
                  <w:bCs/>
                  <w:color w:val="FF0000"/>
                  <w:szCs w:val="22"/>
                </w:rPr>
                <w:t>“Connections Network Design Methodology”</w:t>
              </w:r>
            </w:ins>
          </w:p>
        </w:tc>
        <w:tc>
          <w:tcPr>
            <w:tcW w:w="7625" w:type="dxa"/>
          </w:tcPr>
          <w:p w14:paraId="3F8D07E2" w14:textId="481BBA51" w:rsidR="005610A6" w:rsidRPr="005610A6" w:rsidRDefault="005610A6" w:rsidP="0005073B">
            <w:pPr>
              <w:pStyle w:val="BodyText"/>
              <w:jc w:val="both"/>
              <w:rPr>
                <w:rFonts w:ascii="Arial" w:hAnsi="Arial" w:cs="Arial"/>
                <w:szCs w:val="22"/>
              </w:rPr>
            </w:pPr>
            <w:ins w:id="51" w:author="Author">
              <w:r w:rsidRPr="005610A6">
                <w:rPr>
                  <w:rFonts w:ascii="Arial" w:eastAsiaTheme="minorHAnsi" w:hAnsi="Arial" w:cs="Arial"/>
                  <w:color w:val="FF0000"/>
                  <w:szCs w:val="22"/>
                </w:rPr>
                <w:t xml:space="preserve">the methodology developed or to be developed in accordance with the </w:t>
              </w:r>
              <w:r w:rsidRPr="005610A6">
                <w:rPr>
                  <w:rFonts w:ascii="Arial" w:eastAsiaTheme="minorHAnsi" w:hAnsi="Arial" w:cs="Arial"/>
                  <w:b/>
                  <w:bCs/>
                  <w:color w:val="FF0000"/>
                  <w:szCs w:val="22"/>
                </w:rPr>
                <w:t>ESO Licence</w:t>
              </w:r>
              <w:r w:rsidRPr="005610A6">
                <w:rPr>
                  <w:rFonts w:ascii="Arial" w:eastAsiaTheme="minorHAnsi" w:hAnsi="Arial" w:cs="Arial"/>
                  <w:color w:val="FF0000"/>
                  <w:szCs w:val="22"/>
                </w:rPr>
                <w:t xml:space="preserve"> and </w:t>
              </w:r>
              <w:r w:rsidRPr="005610A6">
                <w:rPr>
                  <w:rFonts w:ascii="Arial" w:eastAsiaTheme="minorHAnsi" w:hAnsi="Arial" w:cs="Arial"/>
                  <w:b/>
                  <w:bCs/>
                  <w:color w:val="FF0000"/>
                  <w:szCs w:val="22"/>
                </w:rPr>
                <w:t>Transmission Licences</w:t>
              </w:r>
              <w:r w:rsidRPr="005610A6">
                <w:rPr>
                  <w:rFonts w:ascii="Arial" w:eastAsiaTheme="minorHAnsi" w:hAnsi="Arial" w:cs="Arial"/>
                  <w:color w:val="FF0000"/>
                  <w:szCs w:val="22"/>
                </w:rPr>
                <w:t xml:space="preserve"> as approved by the </w:t>
              </w:r>
              <w:r w:rsidRPr="005610A6">
                <w:rPr>
                  <w:rFonts w:ascii="Arial" w:eastAsiaTheme="minorHAnsi" w:hAnsi="Arial" w:cs="Arial"/>
                  <w:b/>
                  <w:bCs/>
                  <w:color w:val="FF0000"/>
                  <w:szCs w:val="22"/>
                </w:rPr>
                <w:t>Authority</w:t>
              </w:r>
              <w:r w:rsidRPr="005610A6">
                <w:rPr>
                  <w:rFonts w:ascii="Arial" w:eastAsiaTheme="minorHAnsi" w:hAnsi="Arial" w:cs="Arial"/>
                  <w:color w:val="FF0000"/>
                  <w:szCs w:val="22"/>
                </w:rPr>
                <w:t xml:space="preserve"> and </w:t>
              </w:r>
              <w:r w:rsidRPr="005610A6">
                <w:rPr>
                  <w:rFonts w:ascii="Arial" w:eastAsiaTheme="minorHAnsi" w:hAnsi="Arial" w:cs="Arial"/>
                  <w:color w:val="FF0000"/>
                  <w:szCs w:val="22"/>
                </w:rPr>
                <w:lastRenderedPageBreak/>
                <w:t xml:space="preserve">published on </w:t>
              </w:r>
              <w:r w:rsidRPr="005610A6">
                <w:rPr>
                  <w:rFonts w:ascii="Arial" w:eastAsiaTheme="minorHAnsi" w:hAnsi="Arial" w:cs="Arial"/>
                  <w:b/>
                  <w:bCs/>
                  <w:color w:val="FF0000"/>
                  <w:szCs w:val="22"/>
                </w:rPr>
                <w:t>The Company’s</w:t>
              </w:r>
              <w:r w:rsidRPr="005610A6">
                <w:rPr>
                  <w:rFonts w:ascii="Arial" w:eastAsiaTheme="minorHAnsi" w:hAnsi="Arial" w:cs="Arial"/>
                  <w:color w:val="FF0000"/>
                  <w:szCs w:val="22"/>
                </w:rPr>
                <w:t xml:space="preserve"> </w:t>
              </w:r>
              <w:r w:rsidRPr="005610A6">
                <w:rPr>
                  <w:rFonts w:ascii="Arial" w:eastAsiaTheme="minorHAnsi" w:hAnsi="Arial" w:cs="Arial"/>
                  <w:b/>
                  <w:bCs/>
                  <w:color w:val="FF0000"/>
                  <w:szCs w:val="22"/>
                </w:rPr>
                <w:t>W</w:t>
              </w:r>
              <w:r w:rsidRPr="005610A6">
                <w:rPr>
                  <w:rFonts w:ascii="Arial" w:eastAsiaTheme="minorHAnsi" w:hAnsi="Arial" w:cs="Arial"/>
                  <w:b/>
                  <w:color w:val="FF0000"/>
                  <w:szCs w:val="22"/>
                </w:rPr>
                <w:t>ebsite</w:t>
              </w:r>
              <w:r w:rsidRPr="005610A6">
                <w:rPr>
                  <w:rFonts w:ascii="Arial" w:eastAsiaTheme="minorHAnsi" w:hAnsi="Arial" w:cs="Arial"/>
                  <w:color w:val="FF0000"/>
                  <w:szCs w:val="22"/>
                </w:rPr>
                <w:t xml:space="preserve"> as such methodology may be revised from time to time;</w:t>
              </w:r>
            </w:ins>
          </w:p>
        </w:tc>
      </w:tr>
      <w:tr w:rsidR="0005073B" w14:paraId="759D746D" w14:textId="77777777" w:rsidTr="00E43116">
        <w:trPr>
          <w:gridAfter w:val="1"/>
          <w:wAfter w:w="29" w:type="dxa"/>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lastRenderedPageBreak/>
              <w:t>"Connection Entry Capacity"</w:t>
            </w:r>
          </w:p>
        </w:tc>
        <w:tc>
          <w:tcPr>
            <w:tcW w:w="7625"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00E43116">
        <w:trPr>
          <w:gridAfter w:val="1"/>
          <w:wAfter w:w="29" w:type="dxa"/>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7625"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00E43116">
        <w:trPr>
          <w:gridAfter w:val="1"/>
          <w:wAfter w:w="29" w:type="dxa"/>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7625"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00E43116">
        <w:trPr>
          <w:gridAfter w:val="1"/>
          <w:wAfter w:w="29" w:type="dxa"/>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t>"Connection Site Demand Capability"</w:t>
            </w:r>
          </w:p>
        </w:tc>
        <w:tc>
          <w:tcPr>
            <w:tcW w:w="7625"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00E43116">
        <w:trPr>
          <w:gridAfter w:val="1"/>
          <w:wAfter w:w="29" w:type="dxa"/>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00E43116">
        <w:trPr>
          <w:gridAfter w:val="1"/>
          <w:wAfter w:w="29" w:type="dxa"/>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7625" w:type="dxa"/>
          </w:tcPr>
          <w:p w14:paraId="59214B54" w14:textId="77777777" w:rsidR="0005073B" w:rsidRDefault="0005073B" w:rsidP="0005073B">
            <w:pPr>
              <w:pStyle w:val="BodyText"/>
              <w:jc w:val="both"/>
              <w:rPr>
                <w:rFonts w:ascii="Arial" w:hAnsi="Arial" w:cs="Arial"/>
              </w:rPr>
            </w:pPr>
            <w:r>
              <w:rPr>
                <w:rFonts w:ascii="Arial" w:hAnsi="Arial" w:cs="Arial"/>
              </w:rPr>
              <w:t>an agreement entered into pursuant to Paragraph 1.3.2;</w:t>
            </w:r>
          </w:p>
        </w:tc>
      </w:tr>
      <w:tr w:rsidR="0005073B" w14:paraId="01FD4D65" w14:textId="77777777" w:rsidTr="00E43116">
        <w:trPr>
          <w:gridAfter w:val="1"/>
          <w:wAfter w:w="29" w:type="dxa"/>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05073B" w:rsidRDefault="0005073B" w:rsidP="0005073B">
            <w:pPr>
              <w:jc w:val="both"/>
              <w:rPr>
                <w:rFonts w:ascii="Arial" w:hAnsi="Arial" w:cs="Arial"/>
                <w:b/>
                <w:i/>
              </w:rPr>
            </w:pPr>
          </w:p>
        </w:tc>
      </w:tr>
      <w:tr w:rsidR="0005073B" w14:paraId="054D2558" w14:textId="77777777" w:rsidTr="00E43116">
        <w:trPr>
          <w:gridAfter w:val="1"/>
          <w:wAfter w:w="29" w:type="dxa"/>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00E43116">
        <w:trPr>
          <w:gridAfter w:val="1"/>
          <w:wAfter w:w="29" w:type="dxa"/>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lastRenderedPageBreak/>
              <w:t>"Construction Works"</w:t>
            </w:r>
          </w:p>
        </w:tc>
        <w:tc>
          <w:tcPr>
            <w:tcW w:w="7625"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00E43116">
        <w:trPr>
          <w:gridAfter w:val="1"/>
          <w:wAfter w:w="29" w:type="dxa"/>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7625"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05073B" w14:paraId="21F6B5F0" w14:textId="77777777" w:rsidTr="00E43116">
        <w:trPr>
          <w:gridAfter w:val="1"/>
          <w:wAfter w:w="29" w:type="dxa"/>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7625"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00E43116">
        <w:trPr>
          <w:gridAfter w:val="1"/>
          <w:wAfter w:w="29" w:type="dxa"/>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7625"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00E43116">
        <w:trPr>
          <w:gridAfter w:val="1"/>
          <w:wAfter w:w="29" w:type="dxa"/>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7625"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00E43116">
        <w:trPr>
          <w:gridAfter w:val="1"/>
          <w:wAfter w:w="29" w:type="dxa"/>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t>"Contract Start Days"</w:t>
            </w:r>
          </w:p>
        </w:tc>
        <w:tc>
          <w:tcPr>
            <w:tcW w:w="7625"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00E43116">
        <w:trPr>
          <w:gridAfter w:val="1"/>
          <w:wAfter w:w="29" w:type="dxa"/>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7625"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00E43116">
        <w:trPr>
          <w:gridAfter w:val="1"/>
          <w:wAfter w:w="29" w:type="dxa"/>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7625"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05073B" w14:paraId="1861E453" w14:textId="77777777" w:rsidTr="00E43116">
        <w:trPr>
          <w:gridAfter w:val="1"/>
          <w:wAfter w:w="29" w:type="dxa"/>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7625"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05073B" w:rsidRDefault="0005073B" w:rsidP="0005073B">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00E43116">
        <w:trPr>
          <w:gridAfter w:val="1"/>
          <w:wAfter w:w="29" w:type="dxa"/>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7625"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00E43116">
        <w:trPr>
          <w:gridAfter w:val="1"/>
          <w:wAfter w:w="29" w:type="dxa"/>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7625"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00E43116">
        <w:trPr>
          <w:gridAfter w:val="1"/>
          <w:wAfter w:w="29" w:type="dxa"/>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7625"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52" w:name="_BPDCD_29"/>
            <w:r w:rsidRPr="00842A97">
              <w:rPr>
                <w:rFonts w:ascii="Arial Bold" w:hAnsi="Arial Bold" w:cs="Arial"/>
                <w:b/>
                <w:bCs/>
              </w:rPr>
              <w:t>The Company</w:t>
            </w:r>
            <w:r w:rsidRPr="00842A97">
              <w:rPr>
                <w:rFonts w:ascii="Arial" w:hAnsi="Arial" w:cs="Arial"/>
              </w:rPr>
              <w:t xml:space="preserve"> </w:t>
            </w:r>
            <w:bookmarkEnd w:id="52"/>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00E43116">
        <w:trPr>
          <w:gridAfter w:val="1"/>
          <w:wAfter w:w="29" w:type="dxa"/>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7625"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00E43116">
        <w:trPr>
          <w:gridAfter w:val="1"/>
          <w:wAfter w:w="29" w:type="dxa"/>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7625"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00E43116">
        <w:trPr>
          <w:gridAfter w:val="1"/>
          <w:wAfter w:w="29" w:type="dxa"/>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lastRenderedPageBreak/>
              <w:t>"CUSC Framework Agreement"</w:t>
            </w:r>
          </w:p>
        </w:tc>
        <w:tc>
          <w:tcPr>
            <w:tcW w:w="7625"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00E43116">
        <w:trPr>
          <w:gridAfter w:val="1"/>
          <w:wAfter w:w="29" w:type="dxa"/>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7625"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00E43116">
        <w:trPr>
          <w:gridAfter w:val="1"/>
          <w:wAfter w:w="29" w:type="dxa"/>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00E43116">
        <w:trPr>
          <w:gridAfter w:val="1"/>
          <w:wAfter w:w="29" w:type="dxa"/>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00E43116">
        <w:trPr>
          <w:gridAfter w:val="1"/>
          <w:wAfter w:w="29" w:type="dxa"/>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00E43116">
        <w:trPr>
          <w:gridAfter w:val="1"/>
          <w:wAfter w:w="29" w:type="dxa"/>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7625"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53"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53"/>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54" w:name="_BPDCD_30"/>
            <w:r w:rsidRPr="00842A97">
              <w:rPr>
                <w:rFonts w:ascii="Arial" w:hAnsi="Arial" w:cs="Arial"/>
              </w:rPr>
              <w:t xml:space="preserve">a </w:t>
            </w:r>
            <w:bookmarkEnd w:id="54"/>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55" w:name="_BPDCD_31"/>
            <w:r w:rsidRPr="00842A97">
              <w:rPr>
                <w:rFonts w:ascii="Arial" w:hAnsi="Arial" w:cs="Arial"/>
                <w:bCs/>
              </w:rPr>
              <w:t>the</w:t>
            </w:r>
            <w:r w:rsidRPr="00842A97">
              <w:rPr>
                <w:rFonts w:ascii="Arial" w:hAnsi="Arial" w:cs="Arial"/>
                <w:b/>
                <w:bCs/>
              </w:rPr>
              <w:t xml:space="preserve"> CUSC Modifications Panel</w:t>
            </w:r>
            <w:bookmarkEnd w:id="55"/>
            <w:r w:rsidRPr="00842A97">
              <w:rPr>
                <w:rFonts w:ascii="Arial" w:hAnsi="Arial" w:cs="Arial"/>
              </w:rPr>
              <w:t>;</w:t>
            </w:r>
          </w:p>
        </w:tc>
      </w:tr>
      <w:tr w:rsidR="0005073B" w14:paraId="74F84059" w14:textId="77777777" w:rsidTr="00E43116">
        <w:trPr>
          <w:gridAfter w:val="1"/>
          <w:wAfter w:w="29" w:type="dxa"/>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7625"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00E43116">
        <w:trPr>
          <w:gridAfter w:val="1"/>
          <w:wAfter w:w="29" w:type="dxa"/>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00E43116">
        <w:trPr>
          <w:gridAfter w:val="1"/>
          <w:wAfter w:w="29" w:type="dxa"/>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00E43116">
        <w:trPr>
          <w:gridAfter w:val="1"/>
          <w:wAfter w:w="29" w:type="dxa"/>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7625"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00E43116">
        <w:trPr>
          <w:gridAfter w:val="1"/>
          <w:wAfter w:w="29" w:type="dxa"/>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00E43116">
        <w:trPr>
          <w:gridAfter w:val="1"/>
          <w:wAfter w:w="29" w:type="dxa"/>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05073B" w:rsidRDefault="0005073B" w:rsidP="0005073B">
            <w:pPr>
              <w:pStyle w:val="clauseindent"/>
              <w:ind w:left="0"/>
              <w:jc w:val="both"/>
              <w:rPr>
                <w:rFonts w:ascii="Arial" w:hAnsi="Arial" w:cs="Arial"/>
              </w:rPr>
            </w:pPr>
            <w:bookmarkStart w:id="56" w:name="_BPDCD_32"/>
            <w:r w:rsidRPr="00842A97">
              <w:rPr>
                <w:rFonts w:ascii="Arial" w:hAnsi="Arial" w:cs="Arial"/>
              </w:rPr>
              <w:t xml:space="preserve">the </w:t>
            </w:r>
            <w:bookmarkEnd w:id="56"/>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57" w:name="_DV_M1"/>
            <w:bookmarkEnd w:id="57"/>
            <w:r>
              <w:rPr>
                <w:rFonts w:ascii="Arial" w:hAnsi="Arial" w:cs="Arial"/>
              </w:rPr>
              <w:t xml:space="preserve"> undertaken by the </w:t>
            </w:r>
            <w:bookmarkStart w:id="58" w:name="_DV_C5"/>
            <w:r>
              <w:rPr>
                <w:rStyle w:val="DeltaViewInsertion"/>
                <w:rFonts w:ascii="Arial" w:hAnsi="Arial" w:cs="Arial"/>
                <w:b/>
                <w:bCs/>
                <w:color w:val="auto"/>
                <w:u w:val="none"/>
              </w:rPr>
              <w:t xml:space="preserve">Panel </w:t>
            </w:r>
            <w:bookmarkStart w:id="59" w:name="_DV_M2"/>
            <w:bookmarkEnd w:id="58"/>
            <w:bookmarkEnd w:id="59"/>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60" w:name="_BPDCD_33"/>
            <w:r w:rsidRPr="00842A97">
              <w:rPr>
                <w:rFonts w:ascii="Arial Bold" w:hAnsi="Arial Bold" w:cs="Arial"/>
                <w:b/>
              </w:rPr>
              <w:t>Applicable</w:t>
            </w:r>
            <w:r w:rsidRPr="00842A97">
              <w:rPr>
                <w:rFonts w:ascii="Arial Bold" w:hAnsi="Arial Bold" w:cs="Arial"/>
              </w:rPr>
              <w:t xml:space="preserve"> </w:t>
            </w:r>
            <w:bookmarkEnd w:id="60"/>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00E43116">
        <w:trPr>
          <w:gridAfter w:val="1"/>
          <w:wAfter w:w="29" w:type="dxa"/>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61" w:name="_BPDCD_34"/>
            <w:r>
              <w:rPr>
                <w:rStyle w:val="DeltaViewInsertion"/>
                <w:rFonts w:ascii="Arial" w:hAnsi="Arial" w:cs="Arial"/>
                <w:strike/>
                <w:color w:val="FF0000"/>
                <w:u w:val="none"/>
              </w:rPr>
              <w:t>.</w:t>
            </w:r>
            <w:r>
              <w:rPr>
                <w:rStyle w:val="DeltaViewInsertion"/>
                <w:rFonts w:ascii="Arial" w:hAnsi="Arial" w:cs="Arial"/>
              </w:rPr>
              <w:t xml:space="preserve"> </w:t>
            </w:r>
            <w:bookmarkEnd w:id="61"/>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62"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62"/>
            <w:r w:rsidRPr="00842A97">
              <w:rPr>
                <w:rFonts w:ascii="Arial" w:hAnsi="Arial" w:cs="Arial"/>
                <w:b/>
                <w:bCs/>
              </w:rPr>
              <w:t xml:space="preserve">Workgroup Alternative CUSC Modification </w:t>
            </w:r>
            <w:bookmarkStart w:id="63" w:name="_BPDCI_36"/>
            <w:r w:rsidRPr="00842A97">
              <w:rPr>
                <w:rFonts w:ascii="Arial" w:hAnsi="Arial" w:cs="Arial"/>
                <w:bCs/>
              </w:rPr>
              <w:t>set out in the</w:t>
            </w:r>
            <w:r w:rsidRPr="00842A97">
              <w:rPr>
                <w:rFonts w:ascii="Arial" w:hAnsi="Arial" w:cs="Arial"/>
                <w:b/>
                <w:bCs/>
              </w:rPr>
              <w:t xml:space="preserve"> CUSC Modification Self-Governance Report, </w:t>
            </w:r>
            <w:bookmarkEnd w:id="63"/>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00E43116">
        <w:trPr>
          <w:gridAfter w:val="1"/>
          <w:wAfter w:w="29" w:type="dxa"/>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lastRenderedPageBreak/>
              <w:t>"CUSC Party"</w:t>
            </w:r>
          </w:p>
        </w:tc>
        <w:tc>
          <w:tcPr>
            <w:tcW w:w="7625"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00E43116">
        <w:trPr>
          <w:gridAfter w:val="1"/>
          <w:wAfter w:w="29" w:type="dxa"/>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7625" w:type="dxa"/>
          </w:tcPr>
          <w:p w14:paraId="2A2EF349" w14:textId="0DF99737" w:rsidR="0005073B" w:rsidRDefault="0005073B" w:rsidP="0005073B">
            <w:pPr>
              <w:pStyle w:val="BodyText"/>
              <w:jc w:val="both"/>
              <w:rPr>
                <w:rFonts w:ascii="Arial" w:hAnsi="Arial" w:cs="Arial"/>
                <w:b/>
              </w:rPr>
            </w:pPr>
            <w:r>
              <w:rPr>
                <w:rFonts w:ascii="Arial" w:hAnsi="Arial" w:cs="Arial"/>
              </w:rPr>
              <w:t xml:space="preserve">a person to whom electrical power is provided (whether or not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00E43116">
        <w:trPr>
          <w:gridAfter w:val="1"/>
          <w:wAfter w:w="29" w:type="dxa"/>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7625"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00E43116">
        <w:trPr>
          <w:gridAfter w:val="1"/>
          <w:wAfter w:w="29" w:type="dxa"/>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7625"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function;</w:t>
            </w:r>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w:t>
            </w:r>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00E43116">
        <w:trPr>
          <w:gridAfter w:val="1"/>
          <w:wAfter w:w="29" w:type="dxa"/>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7625"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00E43116">
        <w:trPr>
          <w:gridAfter w:val="1"/>
          <w:wAfter w:w="29" w:type="dxa"/>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00E43116">
        <w:trPr>
          <w:gridAfter w:val="1"/>
          <w:wAfter w:w="29" w:type="dxa"/>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7625"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00E43116">
        <w:trPr>
          <w:gridAfter w:val="1"/>
          <w:wAfter w:w="29" w:type="dxa"/>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74256505" w:rsidR="0005073B" w:rsidRPr="00C206C3" w:rsidRDefault="0005073B" w:rsidP="00E657CD">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64" w:author="Author">
              <w:r w:rsidR="00E657CD">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00E43116">
        <w:trPr>
          <w:gridAfter w:val="1"/>
          <w:wAfter w:w="29" w:type="dxa"/>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65" w:name="_BPDCI_37"/>
            <w:r w:rsidRPr="00842A97">
              <w:rPr>
                <w:rFonts w:ascii="Arial" w:hAnsi="Arial" w:cs="Arial"/>
              </w:rPr>
              <w:t xml:space="preserve">Section 3, </w:t>
            </w:r>
            <w:bookmarkEnd w:id="65"/>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00E43116">
        <w:trPr>
          <w:gridAfter w:val="1"/>
          <w:wAfter w:w="29" w:type="dxa"/>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66" w:name="_BPDCI_38"/>
            <w:r w:rsidRPr="00842A97">
              <w:rPr>
                <w:rFonts w:ascii="Arial" w:hAnsi="Arial" w:cs="Arial"/>
              </w:rPr>
              <w:t xml:space="preserve">Section 3, </w:t>
            </w:r>
            <w:bookmarkEnd w:id="66"/>
            <w:r w:rsidRPr="00842A97">
              <w:rPr>
                <w:rFonts w:ascii="Arial" w:hAnsi="Arial" w:cs="Arial"/>
              </w:rPr>
              <w:t>Appendix 2 Paragraph 6  as it may be revised pursuant to Paragraph 3.22.8.</w:t>
            </w:r>
          </w:p>
        </w:tc>
      </w:tr>
      <w:tr w:rsidR="0005073B" w14:paraId="0E41BD07" w14:textId="77777777" w:rsidTr="00E43116">
        <w:trPr>
          <w:gridAfter w:val="1"/>
          <w:wAfter w:w="29" w:type="dxa"/>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t>"Deenergisation" or "Deenergise(d)"</w:t>
            </w:r>
          </w:p>
        </w:tc>
        <w:tc>
          <w:tcPr>
            <w:tcW w:w="7625"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00E43116">
        <w:trPr>
          <w:gridAfter w:val="1"/>
          <w:wAfter w:w="29" w:type="dxa"/>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7625"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00E43116">
        <w:trPr>
          <w:gridAfter w:val="1"/>
          <w:wAfter w:w="29" w:type="dxa"/>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lastRenderedPageBreak/>
              <w:t>"Defendant Party"</w:t>
            </w:r>
          </w:p>
        </w:tc>
        <w:tc>
          <w:tcPr>
            <w:tcW w:w="7625"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00E43116">
        <w:trPr>
          <w:gridAfter w:val="1"/>
          <w:wAfter w:w="29" w:type="dxa"/>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7625"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00E43116">
        <w:trPr>
          <w:gridAfter w:val="1"/>
          <w:wAfter w:w="29" w:type="dxa"/>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7625"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00E43116">
        <w:trPr>
          <w:gridAfter w:val="1"/>
          <w:wAfter w:w="29" w:type="dxa"/>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7625"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00E43116">
        <w:trPr>
          <w:gridAfter w:val="1"/>
          <w:wAfter w:w="29" w:type="dxa"/>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7625"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67" w:name="_BPDCD_39"/>
            <w:r w:rsidRPr="00842A97">
              <w:rPr>
                <w:rFonts w:ascii="Arial Bold" w:hAnsi="Arial Bold" w:cs="Arial"/>
                <w:b/>
              </w:rPr>
              <w:t>User’s</w:t>
            </w:r>
            <w:r w:rsidRPr="00842A97">
              <w:rPr>
                <w:rFonts w:ascii="Arial" w:hAnsi="Arial" w:cs="Arial"/>
                <w:color w:val="0000FF"/>
              </w:rPr>
              <w:t xml:space="preserve"> </w:t>
            </w:r>
            <w:bookmarkEnd w:id="67"/>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00E43116">
        <w:trPr>
          <w:gridAfter w:val="1"/>
          <w:wAfter w:w="29" w:type="dxa"/>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7625"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00E43116">
        <w:trPr>
          <w:gridAfter w:val="1"/>
          <w:wAfter w:w="29" w:type="dxa"/>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7625"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construed accordingly;</w:t>
            </w:r>
          </w:p>
        </w:tc>
      </w:tr>
      <w:tr w:rsidR="0005073B" w14:paraId="46EA1187" w14:textId="77777777" w:rsidTr="00E43116">
        <w:trPr>
          <w:gridAfter w:val="1"/>
          <w:wAfter w:w="29" w:type="dxa"/>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7625"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00E43116">
        <w:trPr>
          <w:gridAfter w:val="1"/>
          <w:wAfter w:w="29" w:type="dxa"/>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7625"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00E43116">
        <w:trPr>
          <w:gridAfter w:val="1"/>
          <w:wAfter w:w="29" w:type="dxa"/>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t>“Designated Sum”</w:t>
            </w:r>
          </w:p>
        </w:tc>
        <w:tc>
          <w:tcPr>
            <w:tcW w:w="7625"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00E43116">
        <w:trPr>
          <w:gridAfter w:val="1"/>
          <w:wAfter w:w="29" w:type="dxa"/>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7625"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00E43116">
        <w:trPr>
          <w:gridAfter w:val="1"/>
          <w:wAfter w:w="29" w:type="dxa"/>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7625"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05073B" w14:paraId="1B209899" w14:textId="77777777" w:rsidTr="00E43116">
        <w:trPr>
          <w:gridAfter w:val="1"/>
          <w:wAfter w:w="29" w:type="dxa"/>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lastRenderedPageBreak/>
              <w:t>"Detailed Planning Data"</w:t>
            </w:r>
          </w:p>
        </w:tc>
        <w:tc>
          <w:tcPr>
            <w:tcW w:w="7625"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C30926" w14:paraId="1853BC57" w14:textId="77777777" w:rsidTr="00E43116">
        <w:trPr>
          <w:gridAfter w:val="1"/>
          <w:wAfter w:w="29" w:type="dxa"/>
          <w:trHeight w:val="300"/>
          <w:ins w:id="68" w:author="Author"/>
        </w:trPr>
        <w:tc>
          <w:tcPr>
            <w:tcW w:w="2695" w:type="dxa"/>
          </w:tcPr>
          <w:p w14:paraId="29598BB1" w14:textId="36A66CA0" w:rsidR="00C30926" w:rsidRDefault="00C30926" w:rsidP="00C30926">
            <w:pPr>
              <w:spacing w:line="360" w:lineRule="auto"/>
              <w:jc w:val="both"/>
              <w:rPr>
                <w:ins w:id="69" w:author="Author"/>
                <w:rFonts w:ascii="Arial" w:hAnsi="Arial" w:cs="Arial"/>
                <w:szCs w:val="22"/>
              </w:rPr>
            </w:pPr>
            <w:ins w:id="70" w:author="Author">
              <w:r w:rsidRPr="00F35A74">
                <w:rPr>
                  <w:rFonts w:ascii="Arial" w:hAnsi="Arial" w:cs="Arial"/>
                  <w:b/>
                  <w:bCs/>
                  <w:szCs w:val="22"/>
                </w:rPr>
                <w:t>“Developer”</w:t>
              </w:r>
            </w:ins>
          </w:p>
        </w:tc>
        <w:tc>
          <w:tcPr>
            <w:tcW w:w="7625" w:type="dxa"/>
          </w:tcPr>
          <w:p w14:paraId="3F0C0D32" w14:textId="77777777" w:rsidR="00E64E45" w:rsidRPr="00F35A74" w:rsidRDefault="00E64E45" w:rsidP="00E64E45">
            <w:pPr>
              <w:jc w:val="both"/>
              <w:rPr>
                <w:ins w:id="71" w:author="Author"/>
                <w:rFonts w:ascii="Arial" w:hAnsi="Arial" w:cs="Arial"/>
                <w:szCs w:val="22"/>
              </w:rPr>
            </w:pPr>
            <w:ins w:id="72" w:author="Author">
              <w:r w:rsidRPr="00F35A74">
                <w:rPr>
                  <w:rFonts w:ascii="Arial" w:hAnsi="Arial" w:cs="Arial"/>
                  <w:szCs w:val="22"/>
                </w:rPr>
                <w:t xml:space="preserve">In the context of the connection agreements between </w:t>
              </w:r>
              <w:r w:rsidRPr="00F35A74">
                <w:rPr>
                  <w:rFonts w:ascii="Arial" w:hAnsi="Arial" w:cs="Arial"/>
                  <w:b/>
                  <w:bCs/>
                  <w:szCs w:val="22"/>
                </w:rPr>
                <w:t>The Company</w:t>
              </w:r>
              <w:r w:rsidRPr="00F35A74">
                <w:rPr>
                  <w:rFonts w:ascii="Arial" w:hAnsi="Arial" w:cs="Arial"/>
                  <w:szCs w:val="22"/>
                </w:rPr>
                <w:t xml:space="preserve"> and the owner/operator of a </w:t>
              </w:r>
              <w:r w:rsidRPr="00F35A74">
                <w:rPr>
                  <w:rFonts w:ascii="Arial" w:hAnsi="Arial" w:cs="Arial"/>
                  <w:b/>
                  <w:bCs/>
                  <w:szCs w:val="22"/>
                </w:rPr>
                <w:t>Distribution System</w:t>
              </w:r>
              <w:r w:rsidRPr="00F35A74">
                <w:rPr>
                  <w:rFonts w:ascii="Arial" w:hAnsi="Arial" w:cs="Arial"/>
                  <w:szCs w:val="22"/>
                </w:rPr>
                <w:t xml:space="preserve"> where those agreements or </w:t>
              </w:r>
              <w:r w:rsidRPr="00F35A74">
                <w:rPr>
                  <w:rFonts w:ascii="Arial" w:hAnsi="Arial" w:cs="Arial"/>
                  <w:b/>
                  <w:bCs/>
                  <w:szCs w:val="22"/>
                </w:rPr>
                <w:t>Modifications</w:t>
              </w:r>
              <w:r w:rsidRPr="00F35A74">
                <w:rPr>
                  <w:rFonts w:ascii="Arial" w:hAnsi="Arial" w:cs="Arial"/>
                  <w:szCs w:val="22"/>
                </w:rPr>
                <w:t xml:space="preserve"> to those agreements are triggered by</w:t>
              </w:r>
              <w:r w:rsidRPr="00F35A74">
                <w:rPr>
                  <w:rFonts w:ascii="Arial" w:hAnsi="Arial" w:cs="Arial"/>
                  <w:b/>
                  <w:bCs/>
                  <w:szCs w:val="22"/>
                </w:rPr>
                <w:t xml:space="preserve"> Embedded Power Stations</w:t>
              </w:r>
              <w:r w:rsidRPr="00F35A74">
                <w:rPr>
                  <w:rFonts w:ascii="Arial" w:hAnsi="Arial" w:cs="Arial"/>
                  <w:szCs w:val="22"/>
                </w:rPr>
                <w:t xml:space="preserve"> means the developer of the </w:t>
              </w:r>
              <w:r w:rsidRPr="00F35A74">
                <w:rPr>
                  <w:rFonts w:ascii="Arial" w:hAnsi="Arial" w:cs="Arial"/>
                  <w:b/>
                  <w:bCs/>
                  <w:szCs w:val="22"/>
                </w:rPr>
                <w:t>Embedded Power Station</w:t>
              </w:r>
              <w:r w:rsidRPr="00F35A74">
                <w:rPr>
                  <w:rFonts w:ascii="Arial" w:hAnsi="Arial" w:cs="Arial"/>
                  <w:szCs w:val="22"/>
                </w:rPr>
                <w:t xml:space="preserve"> as more particularly described in those agreements; </w:t>
              </w:r>
            </w:ins>
          </w:p>
          <w:p w14:paraId="6B50DDA4" w14:textId="77777777" w:rsidR="00C30926" w:rsidRDefault="00C30926" w:rsidP="00C30926">
            <w:pPr>
              <w:jc w:val="both"/>
              <w:rPr>
                <w:ins w:id="73" w:author="Author"/>
                <w:rFonts w:ascii="Arial" w:hAnsi="Arial" w:cs="Arial"/>
                <w:szCs w:val="22"/>
              </w:rPr>
            </w:pPr>
          </w:p>
        </w:tc>
      </w:tr>
      <w:tr w:rsidR="00C30926" w14:paraId="5F23CFB6" w14:textId="77777777" w:rsidTr="00E43116">
        <w:trPr>
          <w:gridAfter w:val="1"/>
          <w:wAfter w:w="29" w:type="dxa"/>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00E43116">
        <w:trPr>
          <w:gridAfter w:val="1"/>
          <w:wAfter w:w="29" w:type="dxa"/>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7625"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00E43116">
        <w:trPr>
          <w:gridAfter w:val="1"/>
          <w:wAfter w:w="29" w:type="dxa"/>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“Directly-Connected User” or “Directly-Connected Customer”</w:t>
            </w:r>
          </w:p>
        </w:tc>
        <w:tc>
          <w:tcPr>
            <w:tcW w:w="7625"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00E43116">
        <w:trPr>
          <w:gridAfter w:val="1"/>
          <w:wAfter w:w="29" w:type="dxa"/>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7625"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00E43116">
        <w:trPr>
          <w:gridAfter w:val="1"/>
          <w:wAfter w:w="29" w:type="dxa"/>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lastRenderedPageBreak/>
              <w:t>"Dispute Resolution Procedure"</w:t>
            </w:r>
          </w:p>
        </w:tc>
        <w:tc>
          <w:tcPr>
            <w:tcW w:w="7625"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00E43116">
        <w:trPr>
          <w:gridAfter w:val="1"/>
          <w:wAfter w:w="29" w:type="dxa"/>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7625"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00E43116">
        <w:trPr>
          <w:gridAfter w:val="1"/>
          <w:wAfter w:w="29" w:type="dxa"/>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7625"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00E43116">
        <w:trPr>
          <w:gridAfter w:val="1"/>
          <w:wAfter w:w="29" w:type="dxa"/>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7625"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00E43116">
        <w:trPr>
          <w:gridAfter w:val="1"/>
          <w:wAfter w:w="29" w:type="dxa"/>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7625"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00E43116">
        <w:trPr>
          <w:gridAfter w:val="1"/>
          <w:wAfter w:w="29" w:type="dxa"/>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t>"Distribution Connection Agreement"</w:t>
            </w:r>
          </w:p>
        </w:tc>
        <w:tc>
          <w:tcPr>
            <w:tcW w:w="7625"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00E43116">
        <w:trPr>
          <w:gridAfter w:val="1"/>
          <w:wAfter w:w="29" w:type="dxa"/>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76736F" w14:paraId="526938A1" w14:textId="77777777" w:rsidTr="00E43116">
        <w:trPr>
          <w:gridAfter w:val="1"/>
          <w:wAfter w:w="29" w:type="dxa"/>
          <w:trHeight w:val="300"/>
          <w:ins w:id="74" w:author="Author"/>
        </w:trPr>
        <w:tc>
          <w:tcPr>
            <w:tcW w:w="2695" w:type="dxa"/>
          </w:tcPr>
          <w:p w14:paraId="6FDFC6D1" w14:textId="5A0A907A" w:rsidR="0076736F" w:rsidRPr="00241CE1" w:rsidRDefault="00787808" w:rsidP="00241CE1">
            <w:pPr>
              <w:rPr>
                <w:ins w:id="75" w:author="Author"/>
                <w:rFonts w:ascii="Arial" w:hAnsi="Arial" w:cs="Arial"/>
                <w:b/>
                <w:bCs/>
                <w:szCs w:val="22"/>
              </w:rPr>
            </w:pPr>
            <w:ins w:id="76" w:author="Author">
              <w:r w:rsidRPr="00F35A74">
                <w:rPr>
                  <w:rFonts w:ascii="Arial" w:hAnsi="Arial" w:cs="Arial"/>
                  <w:b/>
                  <w:bCs/>
                  <w:szCs w:val="22"/>
                </w:rPr>
                <w:t>“Distribution EG Related Application”</w:t>
              </w:r>
            </w:ins>
          </w:p>
        </w:tc>
        <w:tc>
          <w:tcPr>
            <w:tcW w:w="7625" w:type="dxa"/>
          </w:tcPr>
          <w:p w14:paraId="5B0FCB59" w14:textId="5E142766" w:rsidR="00241CE1" w:rsidRPr="00F35A74" w:rsidRDefault="00241CE1" w:rsidP="00241CE1">
            <w:pPr>
              <w:jc w:val="both"/>
              <w:rPr>
                <w:ins w:id="77" w:author="Author"/>
                <w:del w:id="78" w:author="Author"/>
                <w:rFonts w:ascii="Arial" w:hAnsi="Arial" w:cs="Arial"/>
                <w:szCs w:val="22"/>
              </w:rPr>
            </w:pPr>
            <w:ins w:id="79" w:author="Author">
              <w:r w:rsidRPr="00F35A74">
                <w:rPr>
                  <w:rFonts w:ascii="Arial" w:hAnsi="Arial" w:cs="Arial"/>
                  <w:szCs w:val="22"/>
                </w:rPr>
                <w:t xml:space="preserve">a </w:t>
              </w:r>
              <w:r w:rsidRPr="00F35A74">
                <w:rPr>
                  <w:rFonts w:ascii="Arial" w:hAnsi="Arial" w:cs="Arial"/>
                  <w:b/>
                  <w:bCs/>
                  <w:szCs w:val="22"/>
                </w:rPr>
                <w:t>Connection Application</w:t>
              </w:r>
              <w:r w:rsidRPr="00F35A74">
                <w:rPr>
                  <w:rFonts w:ascii="Arial" w:hAnsi="Arial" w:cs="Arial"/>
                  <w:szCs w:val="22"/>
                </w:rPr>
                <w:t xml:space="preserve"> or </w:t>
              </w:r>
              <w:r w:rsidRPr="00F35A74">
                <w:rPr>
                  <w:rFonts w:ascii="Arial" w:hAnsi="Arial" w:cs="Arial"/>
                  <w:b/>
                  <w:bCs/>
                  <w:szCs w:val="22"/>
                </w:rPr>
                <w:t>Modification Application</w:t>
              </w:r>
              <w:r w:rsidRPr="00F35A74">
                <w:rPr>
                  <w:rFonts w:ascii="Arial" w:hAnsi="Arial" w:cs="Arial"/>
                  <w:szCs w:val="22"/>
                </w:rPr>
                <w:t xml:space="preserve"> made by the owner/operator of a </w:t>
              </w:r>
              <w:r w:rsidRPr="00F35A74">
                <w:rPr>
                  <w:rFonts w:ascii="Arial" w:hAnsi="Arial" w:cs="Arial"/>
                  <w:b/>
                  <w:bCs/>
                  <w:szCs w:val="22"/>
                </w:rPr>
                <w:t>Distribution System</w:t>
              </w:r>
              <w:r w:rsidRPr="00F35A74">
                <w:rPr>
                  <w:rFonts w:ascii="Arial" w:hAnsi="Arial" w:cs="Arial"/>
                  <w:szCs w:val="22"/>
                </w:rPr>
                <w:t xml:space="preserve"> where triggered by </w:t>
              </w:r>
              <w:r w:rsidRPr="00F35A74">
                <w:rPr>
                  <w:rFonts w:ascii="Arial" w:hAnsi="Arial" w:cs="Arial"/>
                  <w:b/>
                  <w:bCs/>
                  <w:szCs w:val="22"/>
                </w:rPr>
                <w:t xml:space="preserve">Embedded Power Stations </w:t>
              </w:r>
              <w:r w:rsidRPr="00F35A74">
                <w:rPr>
                  <w:rFonts w:ascii="Arial" w:hAnsi="Arial" w:cs="Arial"/>
                  <w:szCs w:val="22"/>
                </w:rPr>
                <w:t xml:space="preserve">(and including in this context a </w:t>
              </w:r>
              <w:r w:rsidRPr="00F35A74">
                <w:rPr>
                  <w:rFonts w:ascii="Arial" w:hAnsi="Arial" w:cs="Arial"/>
                  <w:b/>
                  <w:bCs/>
                  <w:szCs w:val="22"/>
                </w:rPr>
                <w:t>Transmission Evaluation</w:t>
              </w:r>
              <w:r w:rsidRPr="00F35A74">
                <w:rPr>
                  <w:rFonts w:ascii="Arial" w:hAnsi="Arial" w:cs="Arial"/>
                  <w:szCs w:val="22"/>
                </w:rPr>
                <w:t xml:space="preserve"> </w:t>
              </w:r>
              <w:r w:rsidRPr="00F35A74">
                <w:rPr>
                  <w:rFonts w:ascii="Arial" w:hAnsi="Arial" w:cs="Arial"/>
                  <w:b/>
                  <w:bCs/>
                  <w:szCs w:val="22"/>
                </w:rPr>
                <w:t>Application</w:t>
              </w:r>
              <w:r w:rsidRPr="00F35A74">
                <w:rPr>
                  <w:rFonts w:ascii="Arial" w:hAnsi="Arial" w:cs="Arial"/>
                  <w:szCs w:val="22"/>
                </w:rPr>
                <w:t>)</w:t>
              </w:r>
              <w:r w:rsidR="00C206C3">
                <w:rPr>
                  <w:rFonts w:ascii="Arial" w:hAnsi="Arial" w:cs="Arial"/>
                  <w:szCs w:val="22"/>
                </w:rPr>
                <w:t>;</w:t>
              </w:r>
            </w:ins>
          </w:p>
          <w:p w14:paraId="76DB3410" w14:textId="77777777" w:rsidR="0076736F" w:rsidRPr="004C79EC" w:rsidRDefault="0076736F" w:rsidP="00976658">
            <w:pPr>
              <w:jc w:val="both"/>
              <w:rPr>
                <w:ins w:id="80" w:author="Author"/>
                <w:lang w:eastAsia="en-GB"/>
              </w:rPr>
            </w:pPr>
          </w:p>
        </w:tc>
      </w:tr>
      <w:tr w:rsidR="00C30926" w14:paraId="3F336AD8" w14:textId="77777777" w:rsidTr="00E43116">
        <w:trPr>
          <w:gridAfter w:val="1"/>
          <w:wAfter w:w="29" w:type="dxa"/>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00E43116">
        <w:trPr>
          <w:gridAfter w:val="1"/>
          <w:wAfter w:w="29" w:type="dxa"/>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00E43116">
        <w:trPr>
          <w:gridAfter w:val="1"/>
          <w:wAfter w:w="29" w:type="dxa"/>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lastRenderedPageBreak/>
              <w:t>"Distribution Licence"</w:t>
            </w:r>
          </w:p>
          <w:p w14:paraId="2CE98482" w14:textId="22D0997A" w:rsidR="00C30926" w:rsidRPr="00380A4F" w:rsidRDefault="00C30926" w:rsidP="00C30926">
            <w:pPr>
              <w:rPr>
                <w:rFonts w:ascii="Arial" w:hAnsi="Arial" w:cs="Arial"/>
                <w:b/>
                <w:bCs/>
              </w:rPr>
            </w:pPr>
          </w:p>
        </w:tc>
        <w:tc>
          <w:tcPr>
            <w:tcW w:w="7625"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C30926" w:rsidRDefault="00C30926" w:rsidP="00C30926">
            <w:pPr>
              <w:jc w:val="both"/>
              <w:rPr>
                <w:rFonts w:ascii="Arial" w:hAnsi="Arial" w:cs="Arial"/>
              </w:rPr>
            </w:pPr>
          </w:p>
        </w:tc>
      </w:tr>
      <w:tr w:rsidR="00C30926" w14:paraId="32652142" w14:textId="77777777" w:rsidTr="00E43116">
        <w:trPr>
          <w:gridAfter w:val="1"/>
          <w:wAfter w:w="29" w:type="dxa"/>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7625"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00E43116">
        <w:trPr>
          <w:gridAfter w:val="1"/>
          <w:wAfter w:w="29" w:type="dxa"/>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7625"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00E43116">
        <w:trPr>
          <w:gridAfter w:val="1"/>
          <w:wAfter w:w="29" w:type="dxa"/>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7625" w:type="dxa"/>
          </w:tcPr>
          <w:p w14:paraId="5FD0475A" w14:textId="77777777" w:rsidR="00C30926" w:rsidRDefault="00C30926" w:rsidP="00C30926">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00E43116">
        <w:trPr>
          <w:gridAfter w:val="1"/>
          <w:wAfter w:w="29" w:type="dxa"/>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7625"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00E43116">
        <w:trPr>
          <w:gridAfter w:val="1"/>
          <w:wAfter w:w="29" w:type="dxa"/>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7625" w:type="dxa"/>
          </w:tcPr>
          <w:p w14:paraId="1EFABB05" w14:textId="04EEDFE6" w:rsidR="00C30926" w:rsidRPr="006A408C" w:rsidRDefault="00C30926" w:rsidP="00C30926">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C30926" w14:paraId="3326E058" w14:textId="77777777" w:rsidTr="00E43116">
        <w:trPr>
          <w:gridAfter w:val="1"/>
          <w:wAfter w:w="29" w:type="dxa"/>
          <w:trHeight w:val="300"/>
        </w:trPr>
        <w:tc>
          <w:tcPr>
            <w:tcW w:w="2695" w:type="dxa"/>
          </w:tcPr>
          <w:p w14:paraId="4E28ECE8" w14:textId="553BF7E2" w:rsidR="00C30926" w:rsidRDefault="00C30926" w:rsidP="00C30926">
            <w:pPr>
              <w:pStyle w:val="BodyText"/>
              <w:rPr>
                <w:rFonts w:ascii="Arial" w:hAnsi="Arial" w:cs="Arial"/>
                <w:b/>
                <w:bCs/>
              </w:rPr>
            </w:pPr>
            <w:r>
              <w:rPr>
                <w:rFonts w:ascii="Arial" w:hAnsi="Arial" w:cs="Arial"/>
                <w:b/>
                <w:bCs/>
              </w:rPr>
              <w:t>"Earthing"</w:t>
            </w:r>
          </w:p>
        </w:tc>
        <w:tc>
          <w:tcPr>
            <w:tcW w:w="7625" w:type="dxa"/>
          </w:tcPr>
          <w:p w14:paraId="13154C90" w14:textId="5148B641"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00E43116">
        <w:trPr>
          <w:gridAfter w:val="1"/>
          <w:wAfter w:w="29" w:type="dxa"/>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7625"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00E43116">
        <w:trPr>
          <w:gridAfter w:val="1"/>
          <w:wAfter w:w="29" w:type="dxa"/>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00E43116">
        <w:trPr>
          <w:gridAfter w:val="1"/>
          <w:wAfter w:w="29" w:type="dxa"/>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lastRenderedPageBreak/>
              <w:t>"EdF Documents"</w:t>
            </w:r>
          </w:p>
        </w:tc>
        <w:tc>
          <w:tcPr>
            <w:tcW w:w="7625"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00E43116">
        <w:trPr>
          <w:gridAfter w:val="1"/>
          <w:wAfter w:w="29" w:type="dxa"/>
          <w:trHeight w:val="300"/>
        </w:trPr>
        <w:tc>
          <w:tcPr>
            <w:tcW w:w="2695" w:type="dxa"/>
          </w:tcPr>
          <w:p w14:paraId="704FF265" w14:textId="77777777" w:rsidR="00C30926" w:rsidRDefault="00C30926" w:rsidP="00C30926">
            <w:pPr>
              <w:pStyle w:val="BodyText"/>
              <w:rPr>
                <w:rFonts w:ascii="Arial" w:hAnsi="Arial" w:cs="Arial"/>
                <w:b/>
                <w:bCs/>
              </w:rPr>
            </w:pPr>
            <w:r>
              <w:rPr>
                <w:rFonts w:ascii="Arial" w:hAnsi="Arial" w:cs="Arial"/>
                <w:b/>
                <w:bCs/>
              </w:rPr>
              <w:t>"Election Timetable"</w:t>
            </w:r>
          </w:p>
        </w:tc>
        <w:tc>
          <w:tcPr>
            <w:tcW w:w="7625" w:type="dxa"/>
          </w:tcPr>
          <w:p w14:paraId="4612F9DD" w14:textId="77777777"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00E43116">
        <w:trPr>
          <w:gridAfter w:val="1"/>
          <w:wAfter w:w="29" w:type="dxa"/>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7625"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00E43116">
        <w:trPr>
          <w:gridAfter w:val="1"/>
          <w:wAfter w:w="29" w:type="dxa"/>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7625"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5FFDD957" w14:textId="77777777" w:rsidR="00C30926" w:rsidRDefault="00C30926" w:rsidP="00C30926">
            <w:pPr>
              <w:pStyle w:val="BodyText"/>
              <w:jc w:val="both"/>
              <w:rPr>
                <w:rFonts w:ascii="Arial" w:hAnsi="Arial" w:cs="Arial"/>
              </w:rPr>
            </w:pPr>
          </w:p>
        </w:tc>
      </w:tr>
      <w:tr w:rsidR="00C30926" w14:paraId="5033480C" w14:textId="77777777" w:rsidTr="00E43116">
        <w:trPr>
          <w:gridAfter w:val="1"/>
          <w:wAfter w:w="29" w:type="dxa"/>
          <w:trHeight w:val="300"/>
        </w:trPr>
        <w:tc>
          <w:tcPr>
            <w:tcW w:w="2695" w:type="dxa"/>
          </w:tcPr>
          <w:p w14:paraId="71FA909B" w14:textId="77777777" w:rsidR="00C30926" w:rsidRDefault="00C30926" w:rsidP="00C30926">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7625"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Assimilated Law</w:t>
            </w:r>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00E43116">
        <w:trPr>
          <w:gridAfter w:val="1"/>
          <w:wAfter w:w="29" w:type="dxa"/>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00E43116">
        <w:trPr>
          <w:gridAfter w:val="1"/>
          <w:wAfter w:w="29" w:type="dxa"/>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00E43116">
        <w:trPr>
          <w:gridAfter w:val="1"/>
          <w:wAfter w:w="29" w:type="dxa"/>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7625"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00E43116">
        <w:trPr>
          <w:gridAfter w:val="1"/>
          <w:wAfter w:w="29" w:type="dxa"/>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7625"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00E43116">
        <w:trPr>
          <w:gridAfter w:val="1"/>
          <w:wAfter w:w="29" w:type="dxa"/>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00E43116">
        <w:trPr>
          <w:gridAfter w:val="1"/>
          <w:wAfter w:w="29" w:type="dxa"/>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 xml:space="preserve">eans a licence granted or treated as granted under section 6(1)(da) of the Electricity Act 1989; </w:t>
            </w:r>
          </w:p>
        </w:tc>
      </w:tr>
      <w:tr w:rsidR="00C30926" w14:paraId="221AFA13" w14:textId="77777777" w:rsidTr="00E43116">
        <w:trPr>
          <w:gridAfter w:val="1"/>
          <w:wAfter w:w="29" w:type="dxa"/>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00E43116">
        <w:trPr>
          <w:gridAfter w:val="1"/>
          <w:wAfter w:w="29" w:type="dxa"/>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7625"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into </w:t>
            </w:r>
            <w:r w:rsidRPr="5659255A">
              <w:rPr>
                <w:rFonts w:ascii="Arial" w:hAnsi="Arial" w:cs="Arial"/>
                <w:b/>
                <w:bCs/>
              </w:rPr>
              <w:t xml:space="preserve"> Assimilated Law</w:t>
            </w:r>
            <w:r w:rsidRPr="5659255A">
              <w:rPr>
                <w:rFonts w:ascii="Arial" w:hAnsi="Arial" w:cs="Arial"/>
              </w:rPr>
              <w:t xml:space="preserve">;  </w:t>
            </w:r>
          </w:p>
        </w:tc>
      </w:tr>
      <w:tr w:rsidR="00C30926" w14:paraId="072817D7" w14:textId="77777777" w:rsidTr="00E43116">
        <w:trPr>
          <w:gridAfter w:val="1"/>
          <w:wAfter w:w="29" w:type="dxa"/>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00E43116">
        <w:trPr>
          <w:gridAfter w:val="1"/>
          <w:wAfter w:w="29" w:type="dxa"/>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00E43116">
        <w:trPr>
          <w:gridAfter w:val="1"/>
          <w:wAfter w:w="29" w:type="dxa"/>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lastRenderedPageBreak/>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7625"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C30926" w:rsidRDefault="00C30926" w:rsidP="00C30926">
            <w:pPr>
              <w:pStyle w:val="BodyText"/>
              <w:jc w:val="both"/>
              <w:rPr>
                <w:rFonts w:ascii="Arial" w:hAnsi="Arial" w:cs="Arial"/>
              </w:rPr>
            </w:pPr>
            <w:bookmarkStart w:id="81" w:name="_BPDCD_41"/>
            <w:r w:rsidRPr="006153B7">
              <w:rPr>
                <w:rFonts w:ascii="Arial" w:hAnsi="Arial" w:cs="Arial"/>
              </w:rPr>
              <w:t xml:space="preserve">in </w:t>
            </w:r>
            <w:bookmarkEnd w:id="81"/>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00E43116">
        <w:trPr>
          <w:gridAfter w:val="1"/>
          <w:wAfter w:w="29" w:type="dxa"/>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00E43116">
        <w:trPr>
          <w:gridAfter w:val="1"/>
          <w:wAfter w:w="29" w:type="dxa"/>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"Emergency Deenergisation Instruction"</w:t>
            </w:r>
          </w:p>
        </w:tc>
        <w:tc>
          <w:tcPr>
            <w:tcW w:w="7625"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lastRenderedPageBreak/>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00E43116">
        <w:trPr>
          <w:gridAfter w:val="1"/>
          <w:wAfter w:w="29" w:type="dxa"/>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lastRenderedPageBreak/>
              <w:t>"Emergency Instruction"</w:t>
            </w:r>
          </w:p>
        </w:tc>
        <w:tc>
          <w:tcPr>
            <w:tcW w:w="7625"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00E43116">
        <w:trPr>
          <w:gridAfter w:val="1"/>
          <w:wAfter w:w="29" w:type="dxa"/>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7625"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00E43116">
        <w:trPr>
          <w:gridAfter w:val="1"/>
          <w:wAfter w:w="29" w:type="dxa"/>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7625"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00E43116">
        <w:trPr>
          <w:gridAfter w:val="1"/>
          <w:wAfter w:w="29" w:type="dxa"/>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7625"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C30926" w:rsidRDefault="00C30926" w:rsidP="00C30926">
            <w:pPr>
              <w:jc w:val="both"/>
              <w:rPr>
                <w:rFonts w:ascii="Arial" w:hAnsi="Arial" w:cs="Arial"/>
              </w:rPr>
            </w:pPr>
          </w:p>
        </w:tc>
      </w:tr>
      <w:tr w:rsidR="00C30926" w14:paraId="3DD81E83" w14:textId="77777777" w:rsidTr="00E43116">
        <w:trPr>
          <w:gridAfter w:val="1"/>
          <w:wAfter w:w="29" w:type="dxa"/>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7625"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82" w:name="_BPDCD_43"/>
            <w:r>
              <w:rPr>
                <w:rFonts w:ascii="Arial" w:hAnsi="Arial" w:cs="Arial"/>
                <w:b/>
                <w:bCs/>
                <w:strike/>
                <w:color w:val="FF0000"/>
              </w:rPr>
              <w:t xml:space="preserve"> </w:t>
            </w:r>
            <w:r w:rsidRPr="00BD656E">
              <w:rPr>
                <w:rFonts w:ascii="Arial Bold" w:hAnsi="Arial Bold" w:cs="Arial"/>
                <w:b/>
                <w:bCs/>
              </w:rPr>
              <w:t xml:space="preserve">Implementation </w:t>
            </w:r>
            <w:bookmarkEnd w:id="82"/>
            <w:r>
              <w:rPr>
                <w:rFonts w:ascii="Arial" w:hAnsi="Arial" w:cs="Arial"/>
                <w:b/>
                <w:bCs/>
              </w:rPr>
              <w:t>Date</w:t>
            </w:r>
            <w:r>
              <w:rPr>
                <w:rFonts w:ascii="Arial" w:hAnsi="Arial" w:cs="Arial"/>
                <w:bCs/>
              </w:rPr>
              <w:t>;</w:t>
            </w:r>
          </w:p>
        </w:tc>
      </w:tr>
      <w:tr w:rsidR="00C30926" w14:paraId="05D51AB6" w14:textId="77777777" w:rsidTr="00E43116">
        <w:trPr>
          <w:gridAfter w:val="1"/>
          <w:wAfter w:w="29" w:type="dxa"/>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7625"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00E43116">
        <w:trPr>
          <w:gridAfter w:val="1"/>
          <w:wAfter w:w="29" w:type="dxa"/>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7625" w:type="dxa"/>
          </w:tcPr>
          <w:p w14:paraId="33BE3370" w14:textId="77777777" w:rsidR="00C30926" w:rsidRDefault="00C30926" w:rsidP="00C30926">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t>1000 GWh = 1TWh;</w:t>
            </w:r>
          </w:p>
        </w:tc>
      </w:tr>
      <w:tr w:rsidR="0062330C" w14:paraId="3B19D4F5" w14:textId="77777777" w:rsidTr="00E43116">
        <w:trPr>
          <w:gridAfter w:val="1"/>
          <w:wAfter w:w="29" w:type="dxa"/>
          <w:trHeight w:val="300"/>
          <w:ins w:id="83" w:author="Author"/>
        </w:trPr>
        <w:tc>
          <w:tcPr>
            <w:tcW w:w="2695" w:type="dxa"/>
          </w:tcPr>
          <w:p w14:paraId="2F63181C" w14:textId="335CFCDD" w:rsidR="0062330C" w:rsidRDefault="0062330C" w:rsidP="0062330C">
            <w:pPr>
              <w:pStyle w:val="BodyText"/>
              <w:rPr>
                <w:ins w:id="84" w:author="Author"/>
                <w:rFonts w:ascii="Arial" w:hAnsi="Arial" w:cs="Arial"/>
                <w:b/>
                <w:bCs/>
              </w:rPr>
            </w:pPr>
            <w:ins w:id="85" w:author="Author">
              <w:r w:rsidRPr="00F35A74">
                <w:rPr>
                  <w:rFonts w:ascii="Arial" w:hAnsi="Arial" w:cs="Arial"/>
                  <w:b/>
                  <w:bCs/>
                  <w:szCs w:val="22"/>
                </w:rPr>
                <w:t>“Energy Density Tables”</w:t>
              </w:r>
            </w:ins>
          </w:p>
        </w:tc>
        <w:tc>
          <w:tcPr>
            <w:tcW w:w="7625" w:type="dxa"/>
          </w:tcPr>
          <w:p w14:paraId="07A0B3AE" w14:textId="17774520" w:rsidR="0062330C" w:rsidRPr="00C206C3" w:rsidRDefault="00D032A3" w:rsidP="00C206C3">
            <w:pPr>
              <w:jc w:val="both"/>
              <w:rPr>
                <w:ins w:id="86" w:author="Author"/>
                <w:rFonts w:ascii="Arial" w:hAnsi="Arial" w:cs="Arial"/>
                <w:szCs w:val="22"/>
              </w:rPr>
            </w:pPr>
            <w:ins w:id="87" w:author="Author">
              <w:r w:rsidRPr="00F35A74">
                <w:rPr>
                  <w:rFonts w:ascii="Arial" w:hAnsi="Arial" w:cs="Arial"/>
                  <w:szCs w:val="22"/>
                </w:rPr>
                <w:t xml:space="preserve">the tables of this name set out in the section of the </w:t>
              </w:r>
              <w:r w:rsidRPr="00F35A74">
                <w:rPr>
                  <w:rFonts w:ascii="Arial" w:hAnsi="Arial" w:cs="Arial"/>
                  <w:b/>
                  <w:bCs/>
                  <w:szCs w:val="22"/>
                </w:rPr>
                <w:t>LoA Guidance</w:t>
              </w:r>
              <w:r w:rsidRPr="00F35A74">
                <w:rPr>
                  <w:rFonts w:ascii="Arial" w:hAnsi="Arial" w:cs="Arial"/>
                  <w:szCs w:val="22"/>
                </w:rPr>
                <w:t xml:space="preserve"> dealing with </w:t>
              </w:r>
              <w:r w:rsidRPr="00F35A74">
                <w:rPr>
                  <w:rFonts w:ascii="Arial" w:hAnsi="Arial" w:cs="Arial"/>
                  <w:b/>
                  <w:bCs/>
                  <w:szCs w:val="22"/>
                </w:rPr>
                <w:t>Connection Applications</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w:t>
              </w:r>
              <w:r w:rsidRPr="00F35A74">
                <w:rPr>
                  <w:rFonts w:ascii="Arial" w:hAnsi="Arial" w:cs="Arial"/>
                  <w:b/>
                  <w:bCs/>
                  <w:szCs w:val="22"/>
                </w:rPr>
                <w:t xml:space="preserve">Onshore </w:t>
              </w:r>
              <w:r w:rsidRPr="00F35A74">
                <w:rPr>
                  <w:rFonts w:ascii="Arial" w:hAnsi="Arial" w:cs="Arial"/>
                  <w:szCs w:val="22"/>
                </w:rPr>
                <w:t xml:space="preserve">as such tables may be updated by </w:t>
              </w:r>
              <w:r w:rsidRPr="00F35A74">
                <w:rPr>
                  <w:rFonts w:ascii="Arial" w:hAnsi="Arial" w:cs="Arial"/>
                  <w:b/>
                  <w:bCs/>
                  <w:szCs w:val="22"/>
                </w:rPr>
                <w:t>The Company</w:t>
              </w:r>
              <w:r w:rsidRPr="00F35A74">
                <w:rPr>
                  <w:rFonts w:ascii="Arial" w:hAnsi="Arial" w:cs="Arial"/>
                  <w:szCs w:val="22"/>
                </w:rPr>
                <w:t xml:space="preserve"> from time to time but where any changes will not be made without prior engagement with industry;</w:t>
              </w:r>
            </w:ins>
          </w:p>
        </w:tc>
      </w:tr>
      <w:tr w:rsidR="0062330C" w14:paraId="43D68B51" w14:textId="77777777" w:rsidTr="00E43116">
        <w:trPr>
          <w:gridAfter w:val="1"/>
          <w:wAfter w:w="29" w:type="dxa"/>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00E43116">
        <w:trPr>
          <w:gridAfter w:val="1"/>
          <w:wAfter w:w="29" w:type="dxa"/>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lastRenderedPageBreak/>
              <w:t>"Energy Metering System"</w:t>
            </w:r>
          </w:p>
        </w:tc>
        <w:tc>
          <w:tcPr>
            <w:tcW w:w="7625"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00E43116">
        <w:trPr>
          <w:gridAfter w:val="1"/>
          <w:wAfter w:w="29" w:type="dxa"/>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7625"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00E43116">
        <w:trPr>
          <w:gridAfter w:val="1"/>
          <w:wAfter w:w="29" w:type="dxa"/>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7625"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00E43116">
        <w:trPr>
          <w:gridAfter w:val="1"/>
          <w:wAfter w:w="29" w:type="dxa"/>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00E43116">
        <w:trPr>
          <w:gridAfter w:val="1"/>
          <w:wAfter w:w="29" w:type="dxa"/>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7625"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00E43116">
        <w:trPr>
          <w:gridAfter w:val="1"/>
          <w:wAfter w:w="29" w:type="dxa"/>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7625"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00E43116">
        <w:trPr>
          <w:gridAfter w:val="1"/>
          <w:wAfter w:w="29" w:type="dxa"/>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t>"Estimated Demand"</w:t>
            </w:r>
          </w:p>
        </w:tc>
        <w:tc>
          <w:tcPr>
            <w:tcW w:w="7625"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00E43116">
        <w:trPr>
          <w:gridAfter w:val="1"/>
          <w:wAfter w:w="29" w:type="dxa"/>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7625"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00E43116">
        <w:trPr>
          <w:gridAfter w:val="1"/>
          <w:wAfter w:w="29" w:type="dxa"/>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7625"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00E43116">
        <w:trPr>
          <w:gridAfter w:val="1"/>
          <w:wAfter w:w="29" w:type="dxa"/>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00E43116">
        <w:trPr>
          <w:gridAfter w:val="1"/>
          <w:wAfter w:w="29" w:type="dxa"/>
          <w:trHeight w:val="300"/>
        </w:trPr>
        <w:tc>
          <w:tcPr>
            <w:tcW w:w="2695" w:type="dxa"/>
          </w:tcPr>
          <w:p w14:paraId="3B50984D" w14:textId="7FFF1743" w:rsidR="0062330C" w:rsidRPr="007206FD" w:rsidRDefault="0062330C" w:rsidP="0062330C">
            <w:pPr>
              <w:pStyle w:val="BodyText"/>
              <w:rPr>
                <w:rFonts w:ascii="Arial" w:hAnsi="Arial" w:cs="Arial"/>
                <w:b/>
                <w:bCs/>
                <w:w w:val="0"/>
              </w:rPr>
            </w:pPr>
            <w:bookmarkStart w:id="88" w:name="_BPDCI_44"/>
            <w:r w:rsidRPr="007206FD">
              <w:rPr>
                <w:rFonts w:ascii="Arial" w:hAnsi="Arial" w:cs="Arial"/>
                <w:b/>
                <w:bCs/>
                <w:w w:val="0"/>
              </w:rPr>
              <w:t>"ET Restrictions on Availability"</w:t>
            </w:r>
            <w:bookmarkEnd w:id="88"/>
          </w:p>
          <w:p w14:paraId="1DEFA64E" w14:textId="77777777" w:rsidR="0062330C" w:rsidRDefault="0062330C" w:rsidP="0062330C">
            <w:pPr>
              <w:pStyle w:val="BodyText"/>
              <w:rPr>
                <w:rFonts w:ascii="Arial" w:hAnsi="Arial" w:cs="Arial"/>
                <w:b/>
                <w:bCs/>
                <w:color w:val="000000"/>
                <w:w w:val="0"/>
              </w:rPr>
            </w:pPr>
          </w:p>
        </w:tc>
        <w:tc>
          <w:tcPr>
            <w:tcW w:w="7625" w:type="dxa"/>
          </w:tcPr>
          <w:p w14:paraId="0DCBBA22" w14:textId="77777777" w:rsidR="0062330C" w:rsidRPr="007206FD" w:rsidRDefault="0062330C" w:rsidP="0062330C">
            <w:pPr>
              <w:pStyle w:val="BodyText"/>
              <w:jc w:val="both"/>
              <w:rPr>
                <w:rFonts w:ascii="Arial" w:hAnsi="Arial" w:cs="Arial"/>
                <w:color w:val="000000"/>
              </w:rPr>
            </w:pPr>
            <w:bookmarkStart w:id="89"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89"/>
          </w:p>
        </w:tc>
      </w:tr>
      <w:tr w:rsidR="0062330C" w14:paraId="59E88B78" w14:textId="77777777" w:rsidTr="00E43116">
        <w:trPr>
          <w:gridAfter w:val="1"/>
          <w:wAfter w:w="29" w:type="dxa"/>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lastRenderedPageBreak/>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00E43116">
        <w:trPr>
          <w:gridAfter w:val="1"/>
          <w:wAfter w:w="29" w:type="dxa"/>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62330C" w:rsidRDefault="0062330C" w:rsidP="0062330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00E43116">
        <w:trPr>
          <w:gridAfter w:val="1"/>
          <w:wAfter w:w="29" w:type="dxa"/>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7625"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00E43116">
        <w:trPr>
          <w:gridAfter w:val="1"/>
          <w:wAfter w:w="29" w:type="dxa"/>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62330C" w:rsidRDefault="0062330C" w:rsidP="0062330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00E43116">
        <w:trPr>
          <w:gridAfter w:val="1"/>
          <w:wAfter w:w="29" w:type="dxa"/>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t>"Exchange Rate"</w:t>
            </w:r>
          </w:p>
        </w:tc>
        <w:tc>
          <w:tcPr>
            <w:tcW w:w="7625"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00E43116">
        <w:trPr>
          <w:gridAfter w:val="1"/>
          <w:wAfter w:w="29" w:type="dxa"/>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7625"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00E43116">
        <w:trPr>
          <w:gridAfter w:val="1"/>
          <w:wAfter w:w="29" w:type="dxa"/>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7625"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00E43116">
        <w:trPr>
          <w:gridAfter w:val="1"/>
          <w:wAfter w:w="29" w:type="dxa"/>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"Exemptable"</w:t>
            </w:r>
          </w:p>
        </w:tc>
        <w:tc>
          <w:tcPr>
            <w:tcW w:w="7625"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00E43116">
        <w:trPr>
          <w:gridAfter w:val="1"/>
          <w:wAfter w:w="29" w:type="dxa"/>
          <w:trHeight w:val="300"/>
        </w:trPr>
        <w:tc>
          <w:tcPr>
            <w:tcW w:w="2695" w:type="dxa"/>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7625" w:type="dxa"/>
          </w:tcPr>
          <w:p w14:paraId="433BE32C" w14:textId="77777777" w:rsidR="0062330C" w:rsidRDefault="0062330C" w:rsidP="0062330C">
            <w:pPr>
              <w:pStyle w:val="BodyText"/>
              <w:jc w:val="both"/>
              <w:rPr>
                <w:rFonts w:ascii="Arial" w:hAnsi="Arial" w:cs="Arial"/>
              </w:rPr>
            </w:pPr>
            <w:bookmarkStart w:id="90"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90"/>
          </w:p>
        </w:tc>
      </w:tr>
      <w:tr w:rsidR="0062330C" w14:paraId="591D7B84" w14:textId="77777777" w:rsidTr="00E43116">
        <w:trPr>
          <w:gridAfter w:val="1"/>
          <w:wAfter w:w="29" w:type="dxa"/>
          <w:trHeight w:val="300"/>
        </w:trPr>
        <w:tc>
          <w:tcPr>
            <w:tcW w:w="2695" w:type="dxa"/>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7625" w:type="dxa"/>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00E43116">
        <w:trPr>
          <w:gridAfter w:val="1"/>
          <w:wAfter w:w="29" w:type="dxa"/>
          <w:trHeight w:val="300"/>
        </w:trPr>
        <w:tc>
          <w:tcPr>
            <w:tcW w:w="2695" w:type="dxa"/>
          </w:tcPr>
          <w:p w14:paraId="5B186851" w14:textId="77777777" w:rsidR="0062330C" w:rsidRDefault="0062330C" w:rsidP="0062330C">
            <w:pPr>
              <w:pStyle w:val="BodyText"/>
              <w:rPr>
                <w:rFonts w:ascii="Arial" w:hAnsi="Arial" w:cs="Arial"/>
                <w:b/>
                <w:bCs/>
              </w:rPr>
            </w:pPr>
            <w:r>
              <w:rPr>
                <w:rFonts w:ascii="Arial" w:hAnsi="Arial" w:cs="Arial"/>
                <w:b/>
                <w:bCs/>
              </w:rPr>
              <w:lastRenderedPageBreak/>
              <w:t>“Exemptible Generation”</w:t>
            </w:r>
          </w:p>
        </w:tc>
        <w:tc>
          <w:tcPr>
            <w:tcW w:w="7625" w:type="dxa"/>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00E43116">
        <w:trPr>
          <w:gridAfter w:val="1"/>
          <w:wAfter w:w="29" w:type="dxa"/>
          <w:trHeight w:val="300"/>
        </w:trPr>
        <w:tc>
          <w:tcPr>
            <w:tcW w:w="2695" w:type="dxa"/>
          </w:tcPr>
          <w:p w14:paraId="43B0C73C" w14:textId="77777777" w:rsidR="0062330C" w:rsidRDefault="0062330C" w:rsidP="0062330C">
            <w:pPr>
              <w:pStyle w:val="BodyText"/>
              <w:rPr>
                <w:rFonts w:ascii="Arial" w:hAnsi="Arial" w:cs="Arial"/>
                <w:b/>
                <w:bCs/>
              </w:rPr>
            </w:pPr>
            <w:r>
              <w:rPr>
                <w:rFonts w:ascii="Arial" w:hAnsi="Arial" w:cs="Arial"/>
                <w:b/>
                <w:bCs/>
              </w:rPr>
              <w:t>"Exempt Power Station"</w:t>
            </w:r>
          </w:p>
        </w:tc>
        <w:tc>
          <w:tcPr>
            <w:tcW w:w="7625" w:type="dxa"/>
          </w:tcPr>
          <w:p w14:paraId="6FD81B4A" w14:textId="77777777" w:rsidR="0062330C" w:rsidRDefault="0062330C" w:rsidP="0062330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62330C" w14:paraId="58881D13" w14:textId="77777777" w:rsidTr="00E43116">
        <w:trPr>
          <w:gridAfter w:val="1"/>
          <w:wAfter w:w="29" w:type="dxa"/>
          <w:trHeight w:val="300"/>
        </w:trPr>
        <w:tc>
          <w:tcPr>
            <w:tcW w:w="2695" w:type="dxa"/>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7625" w:type="dxa"/>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62330C" w:rsidRDefault="0062330C" w:rsidP="0062330C">
            <w:pPr>
              <w:jc w:val="both"/>
              <w:rPr>
                <w:rFonts w:ascii="Arial" w:hAnsi="Arial" w:cs="Arial"/>
              </w:rPr>
            </w:pPr>
          </w:p>
        </w:tc>
      </w:tr>
      <w:tr w:rsidR="0062330C" w14:paraId="55D6F9DF" w14:textId="77777777" w:rsidTr="00E43116">
        <w:trPr>
          <w:gridAfter w:val="1"/>
          <w:wAfter w:w="29" w:type="dxa"/>
          <w:trHeight w:val="300"/>
        </w:trPr>
        <w:tc>
          <w:tcPr>
            <w:tcW w:w="2695" w:type="dxa"/>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7625" w:type="dxa"/>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62330C" w:rsidRPr="00C906A8" w:rsidRDefault="0062330C" w:rsidP="0062330C">
            <w:pPr>
              <w:jc w:val="both"/>
              <w:rPr>
                <w:rFonts w:ascii="Arial" w:hAnsi="Arial" w:cs="Arial"/>
                <w:szCs w:val="22"/>
              </w:rPr>
            </w:pPr>
          </w:p>
        </w:tc>
      </w:tr>
      <w:tr w:rsidR="0062330C" w14:paraId="33BF081E" w14:textId="77777777" w:rsidTr="00E43116">
        <w:trPr>
          <w:gridAfter w:val="1"/>
          <w:wAfter w:w="29" w:type="dxa"/>
          <w:trHeight w:val="300"/>
        </w:trPr>
        <w:tc>
          <w:tcPr>
            <w:tcW w:w="2695" w:type="dxa"/>
          </w:tcPr>
          <w:p w14:paraId="333CBD39" w14:textId="77777777" w:rsidR="0062330C" w:rsidRDefault="0062330C" w:rsidP="0062330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7625" w:type="dxa"/>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00E43116">
        <w:trPr>
          <w:gridAfter w:val="1"/>
          <w:wAfter w:w="29" w:type="dxa"/>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7625"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91" w:name="_BPDCD_52"/>
            <w:r w:rsidRPr="00BD656E">
              <w:rPr>
                <w:rFonts w:ascii="Arial Bold" w:hAnsi="Arial Bold" w:cs="Arial"/>
                <w:b/>
                <w:bCs/>
              </w:rPr>
              <w:t>The Company</w:t>
            </w:r>
            <w:bookmarkEnd w:id="91"/>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00E43116">
        <w:trPr>
          <w:gridAfter w:val="1"/>
          <w:wAfter w:w="29" w:type="dxa"/>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540717D4" w14:textId="77777777" w:rsidR="0062330C" w:rsidRPr="009625ED" w:rsidRDefault="0062330C" w:rsidP="0062330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62330C" w:rsidRPr="009625ED" w:rsidRDefault="0062330C" w:rsidP="0062330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62330C" w14:paraId="2D7BFD7B" w14:textId="77777777" w:rsidTr="00E43116">
        <w:trPr>
          <w:gridAfter w:val="1"/>
          <w:wAfter w:w="29" w:type="dxa"/>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7625"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00E43116">
        <w:trPr>
          <w:gridAfter w:val="1"/>
          <w:wAfter w:w="29" w:type="dxa"/>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7625"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00E43116">
        <w:trPr>
          <w:gridAfter w:val="1"/>
          <w:wAfter w:w="29" w:type="dxa"/>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00E43116">
        <w:trPr>
          <w:gridAfter w:val="1"/>
          <w:wAfter w:w="29" w:type="dxa"/>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7625"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lastRenderedPageBreak/>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lastRenderedPageBreak/>
              <w:t>(ii) correcting any minor typographical errors;</w:t>
            </w:r>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00E43116">
        <w:trPr>
          <w:gridAfter w:val="1"/>
          <w:wAfter w:w="29" w:type="dxa"/>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lastRenderedPageBreak/>
              <w:t>"Final Adjustments Statement”</w:t>
            </w:r>
          </w:p>
        </w:tc>
        <w:tc>
          <w:tcPr>
            <w:tcW w:w="7625"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00E43116">
        <w:trPr>
          <w:gridAfter w:val="1"/>
          <w:wAfter w:w="29" w:type="dxa"/>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00E43116">
        <w:trPr>
          <w:gridAfter w:val="1"/>
          <w:wAfter w:w="29" w:type="dxa"/>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62330C" w:rsidRDefault="0062330C" w:rsidP="0062330C">
            <w:pPr>
              <w:pStyle w:val="BodyText"/>
              <w:jc w:val="both"/>
              <w:rPr>
                <w:rFonts w:ascii="Arial" w:hAnsi="Arial" w:cs="Arial"/>
              </w:rPr>
            </w:pPr>
          </w:p>
        </w:tc>
      </w:tr>
      <w:tr w:rsidR="0062330C" w14:paraId="4E31CD41" w14:textId="77777777" w:rsidTr="00E43116">
        <w:trPr>
          <w:gridAfter w:val="1"/>
          <w:wAfter w:w="29" w:type="dxa"/>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00E43116">
        <w:trPr>
          <w:gridAfter w:val="1"/>
          <w:wAfter w:w="29" w:type="dxa"/>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7625"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00E43116">
        <w:trPr>
          <w:gridAfter w:val="1"/>
          <w:wAfter w:w="29" w:type="dxa"/>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lastRenderedPageBreak/>
              <w:t>"Final Physical Notification Data"</w:t>
            </w:r>
          </w:p>
        </w:tc>
        <w:tc>
          <w:tcPr>
            <w:tcW w:w="7625"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00E43116">
        <w:trPr>
          <w:gridAfter w:val="1"/>
          <w:wAfter w:w="29" w:type="dxa"/>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00E43116">
        <w:trPr>
          <w:gridAfter w:val="1"/>
          <w:wAfter w:w="29" w:type="dxa"/>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00E43116">
        <w:trPr>
          <w:gridAfter w:val="1"/>
          <w:wAfter w:w="29" w:type="dxa"/>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7625"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00E43116">
        <w:trPr>
          <w:gridAfter w:val="1"/>
          <w:wAfter w:w="29" w:type="dxa"/>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t>"Final Sums"</w:t>
            </w:r>
          </w:p>
        </w:tc>
        <w:tc>
          <w:tcPr>
            <w:tcW w:w="7625"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00E43116">
        <w:trPr>
          <w:gridAfter w:val="1"/>
          <w:wAfter w:w="29" w:type="dxa"/>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7625"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A22DA1" w14:paraId="18F3FD45" w14:textId="77777777" w:rsidTr="00E43116">
        <w:trPr>
          <w:gridAfter w:val="1"/>
          <w:wAfter w:w="29" w:type="dxa"/>
          <w:trHeight w:val="300"/>
          <w:ins w:id="92" w:author="Author"/>
        </w:trPr>
        <w:tc>
          <w:tcPr>
            <w:tcW w:w="2695" w:type="dxa"/>
          </w:tcPr>
          <w:p w14:paraId="01752BB4" w14:textId="7C9D6879" w:rsidR="00A22DA1" w:rsidRDefault="00A22DA1" w:rsidP="00A22DA1">
            <w:pPr>
              <w:pStyle w:val="BodyText"/>
              <w:rPr>
                <w:ins w:id="93" w:author="Author"/>
                <w:rFonts w:ascii="Arial" w:hAnsi="Arial" w:cs="Arial"/>
                <w:b/>
                <w:bCs/>
              </w:rPr>
            </w:pPr>
            <w:ins w:id="94" w:author="Author">
              <w:r w:rsidRPr="00F35A74">
                <w:rPr>
                  <w:rFonts w:ascii="Arial" w:hAnsi="Arial" w:cs="Arial"/>
                  <w:b/>
                  <w:bCs/>
                  <w:szCs w:val="22"/>
                </w:rPr>
                <w:t>“First Gated Application Window and Offer Run”</w:t>
              </w:r>
            </w:ins>
          </w:p>
        </w:tc>
        <w:tc>
          <w:tcPr>
            <w:tcW w:w="7625" w:type="dxa"/>
          </w:tcPr>
          <w:p w14:paraId="19E6E5DB" w14:textId="3772F689" w:rsidR="00A52566" w:rsidRPr="00F35A74" w:rsidRDefault="00A52566" w:rsidP="00A52566">
            <w:pPr>
              <w:jc w:val="both"/>
              <w:rPr>
                <w:ins w:id="95" w:author="Author"/>
                <w:rFonts w:ascii="Arial" w:hAnsi="Arial" w:cs="Arial"/>
                <w:szCs w:val="22"/>
              </w:rPr>
            </w:pPr>
            <w:ins w:id="96" w:author="Author">
              <w:r w:rsidRPr="00F35A74">
                <w:rPr>
                  <w:rFonts w:ascii="Arial" w:hAnsi="Arial" w:cs="Arial"/>
                  <w:szCs w:val="22"/>
                </w:rPr>
                <w:t xml:space="preserve">the first run of the </w:t>
              </w:r>
              <w:r w:rsidRPr="00F35A74">
                <w:rPr>
                  <w:rFonts w:ascii="Arial" w:hAnsi="Arial" w:cs="Arial"/>
                  <w:b/>
                  <w:bCs/>
                  <w:szCs w:val="22"/>
                </w:rPr>
                <w:t>Gated Application Window</w:t>
              </w:r>
              <w:r w:rsidRPr="00F35A74">
                <w:rPr>
                  <w:rFonts w:ascii="Arial" w:hAnsi="Arial" w:cs="Arial"/>
                  <w:szCs w:val="22"/>
                </w:rPr>
                <w:t xml:space="preserve"> </w:t>
              </w:r>
              <w:r w:rsidRPr="00F35A74">
                <w:rPr>
                  <w:rFonts w:ascii="Arial" w:hAnsi="Arial" w:cs="Arial"/>
                  <w:b/>
                  <w:bCs/>
                  <w:szCs w:val="22"/>
                </w:rPr>
                <w:t>and Offer Process</w:t>
              </w:r>
              <w:r w:rsidRPr="00F35A74">
                <w:rPr>
                  <w:rFonts w:ascii="Arial" w:hAnsi="Arial" w:cs="Arial"/>
                  <w:szCs w:val="22"/>
                </w:rPr>
                <w:t xml:space="preserve"> following the </w:t>
              </w:r>
              <w:r w:rsidRPr="00F35A74">
                <w:rPr>
                  <w:rFonts w:ascii="Arial" w:hAnsi="Arial" w:cs="Arial"/>
                  <w:b/>
                  <w:bCs/>
                  <w:szCs w:val="22"/>
                </w:rPr>
                <w:t>CMP434 Implementation Date</w:t>
              </w:r>
              <w:r w:rsidRPr="00F35A74">
                <w:rPr>
                  <w:rFonts w:ascii="Arial" w:hAnsi="Arial" w:cs="Arial"/>
                  <w:szCs w:val="22"/>
                </w:rPr>
                <w:t>;</w:t>
              </w:r>
            </w:ins>
          </w:p>
          <w:p w14:paraId="071A59CF" w14:textId="77777777" w:rsidR="00A22DA1" w:rsidRDefault="00A22DA1" w:rsidP="00A22DA1">
            <w:pPr>
              <w:pStyle w:val="BodyText"/>
              <w:jc w:val="both"/>
              <w:rPr>
                <w:ins w:id="97" w:author="Author"/>
                <w:rFonts w:ascii="Arial" w:hAnsi="Arial" w:cs="Arial"/>
              </w:rPr>
            </w:pPr>
          </w:p>
        </w:tc>
      </w:tr>
      <w:tr w:rsidR="00A22DA1" w14:paraId="60730EFB" w14:textId="77777777" w:rsidTr="00E43116">
        <w:trPr>
          <w:gridAfter w:val="1"/>
          <w:wAfter w:w="29" w:type="dxa"/>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7625"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00E43116">
        <w:trPr>
          <w:gridAfter w:val="1"/>
          <w:wAfter w:w="29" w:type="dxa"/>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A22DA1" w:rsidRPr="00A517B1" w:rsidRDefault="00A22DA1" w:rsidP="00A22DA1">
            <w:pPr>
              <w:jc w:val="both"/>
              <w:rPr>
                <w:rFonts w:ascii="Arial" w:hAnsi="Arial" w:cs="Arial"/>
                <w:szCs w:val="22"/>
              </w:rPr>
            </w:pPr>
          </w:p>
        </w:tc>
      </w:tr>
      <w:tr w:rsidR="00A22DA1" w14:paraId="05F9DCCA" w14:textId="77777777" w:rsidTr="00E43116">
        <w:trPr>
          <w:gridAfter w:val="1"/>
          <w:wAfter w:w="29" w:type="dxa"/>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7625"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00E43116">
        <w:trPr>
          <w:gridAfter w:val="1"/>
          <w:wAfter w:w="29" w:type="dxa"/>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7625"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A22DA1" w:rsidRPr="0000119F" w:rsidRDefault="00A22DA1" w:rsidP="00A22DA1">
            <w:pPr>
              <w:jc w:val="both"/>
              <w:rPr>
                <w:rFonts w:ascii="Arial" w:hAnsi="Arial" w:cs="Arial"/>
                <w:szCs w:val="22"/>
              </w:rPr>
            </w:pPr>
          </w:p>
        </w:tc>
      </w:tr>
      <w:tr w:rsidR="00A22DA1" w14:paraId="6BE64C5E" w14:textId="77777777" w:rsidTr="00E43116">
        <w:trPr>
          <w:gridAfter w:val="1"/>
          <w:wAfter w:w="29" w:type="dxa"/>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“Fixed BSUoS Price”</w:t>
            </w:r>
          </w:p>
          <w:p w14:paraId="4027DA1D" w14:textId="77777777" w:rsidR="00A22DA1" w:rsidRDefault="00A22DA1" w:rsidP="00A22DA1">
            <w:pPr>
              <w:spacing w:after="240"/>
              <w:rPr>
                <w:rFonts w:ascii="Arial" w:hAnsi="Arial" w:cs="Arial"/>
                <w:b/>
              </w:rPr>
            </w:pPr>
          </w:p>
        </w:tc>
        <w:tc>
          <w:tcPr>
            <w:tcW w:w="7625"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00E43116">
        <w:trPr>
          <w:gridAfter w:val="1"/>
          <w:wAfter w:w="29" w:type="dxa"/>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7625"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00E43116">
        <w:trPr>
          <w:gridAfter w:val="1"/>
          <w:wAfter w:w="29" w:type="dxa"/>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7625"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00E43116">
        <w:trPr>
          <w:gridAfter w:val="1"/>
          <w:wAfter w:w="29" w:type="dxa"/>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7625"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00E43116">
        <w:trPr>
          <w:gridAfter w:val="1"/>
          <w:wAfter w:w="29" w:type="dxa"/>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t>"Force Majeure"</w:t>
            </w:r>
          </w:p>
        </w:tc>
        <w:tc>
          <w:tcPr>
            <w:tcW w:w="7625"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w:t>
            </w:r>
            <w:r>
              <w:rPr>
                <w:rFonts w:ascii="Arial" w:hAnsi="Arial" w:cs="Arial"/>
              </w:rPr>
              <w:lastRenderedPageBreak/>
              <w:t xml:space="preserve">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00E43116">
        <w:trPr>
          <w:gridAfter w:val="1"/>
          <w:wAfter w:w="29" w:type="dxa"/>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lastRenderedPageBreak/>
              <w:t>"Forecasting Performance Related VAR "</w:t>
            </w:r>
          </w:p>
        </w:tc>
        <w:tc>
          <w:tcPr>
            <w:tcW w:w="7625"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00E43116">
        <w:trPr>
          <w:gridAfter w:val="1"/>
          <w:wAfter w:w="29" w:type="dxa"/>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7625"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00E43116">
        <w:trPr>
          <w:gridAfter w:val="1"/>
          <w:wAfter w:w="29" w:type="dxa"/>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7625"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00E43116">
        <w:trPr>
          <w:gridAfter w:val="1"/>
          <w:wAfter w:w="29" w:type="dxa"/>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7625"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00E43116">
        <w:trPr>
          <w:gridAfter w:val="1"/>
          <w:wAfter w:w="29" w:type="dxa"/>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00E43116">
        <w:trPr>
          <w:gridAfter w:val="1"/>
          <w:wAfter w:w="29" w:type="dxa"/>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7625"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00E43116">
        <w:trPr>
          <w:gridAfter w:val="1"/>
          <w:wAfter w:w="29" w:type="dxa"/>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00E43116">
        <w:trPr>
          <w:gridAfter w:val="1"/>
          <w:wAfter w:w="29" w:type="dxa"/>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00E43116">
        <w:trPr>
          <w:gridAfter w:val="1"/>
          <w:wAfter w:w="29" w:type="dxa"/>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t>
            </w:r>
            <w:r>
              <w:rPr>
                <w:rFonts w:ascii="Arial" w:hAnsi="Arial" w:cs="Arial"/>
              </w:rPr>
              <w:lastRenderedPageBreak/>
              <w:t xml:space="preserve">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00E43116">
        <w:trPr>
          <w:gridAfter w:val="1"/>
          <w:wAfter w:w="29" w:type="dxa"/>
          <w:trHeight w:val="300"/>
        </w:trPr>
        <w:tc>
          <w:tcPr>
            <w:tcW w:w="2695" w:type="dxa"/>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lastRenderedPageBreak/>
              <w:t>"Gas Turbine Unit"</w:t>
            </w:r>
          </w:p>
        </w:tc>
        <w:tc>
          <w:tcPr>
            <w:tcW w:w="7625" w:type="dxa"/>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A22DA1" w14:paraId="76869FDE" w14:textId="77777777" w:rsidTr="00E43116">
        <w:trPr>
          <w:gridAfter w:val="1"/>
          <w:wAfter w:w="29" w:type="dxa"/>
          <w:trHeight w:val="300"/>
        </w:trPr>
        <w:tc>
          <w:tcPr>
            <w:tcW w:w="2695" w:type="dxa"/>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7625" w:type="dxa"/>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7AA(1) of the Gas Act 1986;</w:t>
            </w:r>
          </w:p>
        </w:tc>
      </w:tr>
      <w:tr w:rsidR="00FC43E8" w14:paraId="681EFCF4" w14:textId="77777777" w:rsidTr="00E43116">
        <w:trPr>
          <w:gridAfter w:val="1"/>
          <w:wAfter w:w="29" w:type="dxa"/>
          <w:trHeight w:val="300"/>
          <w:ins w:id="98" w:author="Author"/>
        </w:trPr>
        <w:tc>
          <w:tcPr>
            <w:tcW w:w="2695" w:type="dxa"/>
          </w:tcPr>
          <w:p w14:paraId="28C165DC" w14:textId="744504DD" w:rsidR="00FC43E8" w:rsidRPr="5659255A" w:rsidRDefault="00FC43E8" w:rsidP="00FC43E8">
            <w:pPr>
              <w:pStyle w:val="BodyText"/>
              <w:rPr>
                <w:ins w:id="99" w:author="Author"/>
                <w:rFonts w:ascii="Arial" w:hAnsi="Arial" w:cs="Arial"/>
                <w:b/>
                <w:bCs/>
              </w:rPr>
            </w:pPr>
            <w:ins w:id="100" w:author="Author">
              <w:r w:rsidRPr="00F35A74">
                <w:rPr>
                  <w:rFonts w:ascii="Arial" w:hAnsi="Arial" w:cs="Arial"/>
                  <w:b/>
                  <w:bCs/>
                  <w:szCs w:val="22"/>
                </w:rPr>
                <w:t>“Gate 1 Agreements”</w:t>
              </w:r>
            </w:ins>
          </w:p>
        </w:tc>
        <w:tc>
          <w:tcPr>
            <w:tcW w:w="7625" w:type="dxa"/>
          </w:tcPr>
          <w:p w14:paraId="1B8DE660" w14:textId="5904FD43" w:rsidR="00EB0424" w:rsidRPr="00F35A74" w:rsidRDefault="00EB0424" w:rsidP="00EB0424">
            <w:pPr>
              <w:jc w:val="both"/>
              <w:rPr>
                <w:ins w:id="101" w:author="Author"/>
                <w:rFonts w:ascii="Arial" w:hAnsi="Arial" w:cs="Arial"/>
                <w:szCs w:val="22"/>
              </w:rPr>
            </w:pPr>
            <w:ins w:id="102" w:author="Author">
              <w:r w:rsidRPr="00F35A74">
                <w:rPr>
                  <w:rFonts w:ascii="Arial" w:hAnsi="Arial" w:cs="Arial"/>
                  <w:szCs w:val="22"/>
                </w:rPr>
                <w:t>the agreements</w:t>
              </w:r>
              <w:r w:rsidR="002F16DC">
                <w:rPr>
                  <w:rFonts w:ascii="Arial" w:hAnsi="Arial" w:cs="Arial"/>
                  <w:szCs w:val="22"/>
                </w:rPr>
                <w:t xml:space="preserve"> (including, as required, the </w:t>
              </w:r>
              <w:r w:rsidR="002F16DC" w:rsidRPr="00C206C3">
                <w:rPr>
                  <w:rFonts w:ascii="Arial" w:hAnsi="Arial" w:cs="Arial"/>
                  <w:b/>
                  <w:bCs/>
                  <w:szCs w:val="22"/>
                </w:rPr>
                <w:t>Bilateral Agreement</w:t>
              </w:r>
              <w:r w:rsidR="002F16DC">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1 Offer</w:t>
              </w:r>
              <w:r w:rsidRPr="00F35A74">
                <w:rPr>
                  <w:rFonts w:ascii="Arial" w:hAnsi="Arial" w:cs="Arial"/>
                  <w:szCs w:val="22"/>
                </w:rPr>
                <w:t>;</w:t>
              </w:r>
            </w:ins>
          </w:p>
          <w:p w14:paraId="1E6D749A" w14:textId="77777777" w:rsidR="00FC43E8" w:rsidRDefault="00FC43E8" w:rsidP="00FC43E8">
            <w:pPr>
              <w:pStyle w:val="List"/>
              <w:ind w:left="0" w:firstLine="0"/>
              <w:jc w:val="both"/>
              <w:rPr>
                <w:ins w:id="103" w:author="Author"/>
                <w:rFonts w:ascii="Arial" w:hAnsi="Arial" w:cs="Arial"/>
              </w:rPr>
            </w:pPr>
          </w:p>
        </w:tc>
      </w:tr>
      <w:tr w:rsidR="004F7C04" w14:paraId="15EA47E6" w14:textId="77777777" w:rsidTr="00E43116">
        <w:trPr>
          <w:gridAfter w:val="1"/>
          <w:wAfter w:w="29" w:type="dxa"/>
          <w:trHeight w:val="300"/>
          <w:ins w:id="104" w:author="Author"/>
        </w:trPr>
        <w:tc>
          <w:tcPr>
            <w:tcW w:w="2695" w:type="dxa"/>
          </w:tcPr>
          <w:p w14:paraId="1CA17966" w14:textId="662C8696" w:rsidR="004F7C04" w:rsidRPr="5659255A" w:rsidRDefault="004F7C04" w:rsidP="004F7C04">
            <w:pPr>
              <w:pStyle w:val="BodyText"/>
              <w:rPr>
                <w:ins w:id="105" w:author="Author"/>
                <w:rFonts w:ascii="Arial" w:hAnsi="Arial" w:cs="Arial"/>
                <w:b/>
                <w:bCs/>
              </w:rPr>
            </w:pPr>
            <w:ins w:id="106" w:author="Author">
              <w:r w:rsidRPr="00F35A74">
                <w:rPr>
                  <w:rFonts w:ascii="Arial" w:hAnsi="Arial" w:cs="Arial"/>
                  <w:b/>
                  <w:bCs/>
                  <w:szCs w:val="22"/>
                </w:rPr>
                <w:t>“Gate 1 Application”</w:t>
              </w:r>
            </w:ins>
          </w:p>
        </w:tc>
        <w:tc>
          <w:tcPr>
            <w:tcW w:w="7625" w:type="dxa"/>
          </w:tcPr>
          <w:p w14:paraId="66B82CEB" w14:textId="77777777" w:rsidR="004F7C04" w:rsidRPr="00F35A74" w:rsidRDefault="004F7C04" w:rsidP="004F7C04">
            <w:pPr>
              <w:jc w:val="both"/>
              <w:rPr>
                <w:ins w:id="107" w:author="Author"/>
                <w:rFonts w:ascii="Arial" w:hAnsi="Arial" w:cs="Arial"/>
                <w:szCs w:val="22"/>
              </w:rPr>
            </w:pPr>
            <w:ins w:id="108" w:author="Author">
              <w:r w:rsidRPr="00F35A74">
                <w:rPr>
                  <w:rFonts w:ascii="Arial" w:hAnsi="Arial" w:cs="Arial"/>
                  <w:szCs w:val="22"/>
                </w:rPr>
                <w:t xml:space="preserve">an application for a </w:t>
              </w:r>
              <w:r w:rsidRPr="00F35A74">
                <w:rPr>
                  <w:rFonts w:ascii="Arial" w:hAnsi="Arial" w:cs="Arial"/>
                  <w:b/>
                  <w:bCs/>
                  <w:szCs w:val="22"/>
                </w:rPr>
                <w:t>Gate 1 Offer</w:t>
              </w:r>
              <w:r w:rsidRPr="00F35A74">
                <w:rPr>
                  <w:rFonts w:ascii="Arial" w:hAnsi="Arial" w:cs="Arial"/>
                  <w:szCs w:val="22"/>
                </w:rPr>
                <w:t>;</w:t>
              </w:r>
            </w:ins>
          </w:p>
          <w:p w14:paraId="79BAFF8A" w14:textId="77777777" w:rsidR="004F7C04" w:rsidRDefault="004F7C04" w:rsidP="004F7C04">
            <w:pPr>
              <w:pStyle w:val="List"/>
              <w:ind w:left="0" w:firstLine="0"/>
              <w:jc w:val="both"/>
              <w:rPr>
                <w:ins w:id="109" w:author="Author"/>
                <w:rFonts w:ascii="Arial" w:hAnsi="Arial" w:cs="Arial"/>
              </w:rPr>
            </w:pPr>
          </w:p>
        </w:tc>
      </w:tr>
      <w:tr w:rsidR="00DA0A1A" w14:paraId="6A021521" w14:textId="77777777" w:rsidTr="00E43116">
        <w:trPr>
          <w:gridAfter w:val="1"/>
          <w:wAfter w:w="29" w:type="dxa"/>
          <w:trHeight w:val="300"/>
          <w:ins w:id="110" w:author="Author"/>
        </w:trPr>
        <w:tc>
          <w:tcPr>
            <w:tcW w:w="2695" w:type="dxa"/>
          </w:tcPr>
          <w:p w14:paraId="22726D4D" w14:textId="4BA280C4" w:rsidR="00DA0A1A" w:rsidRPr="00F35A74" w:rsidRDefault="00DA0A1A" w:rsidP="00DA0A1A">
            <w:pPr>
              <w:pStyle w:val="BodyText"/>
              <w:rPr>
                <w:ins w:id="111" w:author="Author"/>
                <w:rFonts w:ascii="Arial" w:hAnsi="Arial" w:cs="Arial"/>
                <w:b/>
                <w:bCs/>
                <w:szCs w:val="22"/>
              </w:rPr>
            </w:pPr>
            <w:ins w:id="112" w:author="Author">
              <w:r w:rsidRPr="00F35A74">
                <w:rPr>
                  <w:rFonts w:ascii="Arial" w:hAnsi="Arial" w:cs="Arial"/>
                  <w:b/>
                  <w:bCs/>
                  <w:szCs w:val="22"/>
                </w:rPr>
                <w:t>“Gate 1 Conditional Clause”</w:t>
              </w:r>
            </w:ins>
          </w:p>
        </w:tc>
        <w:tc>
          <w:tcPr>
            <w:tcW w:w="7625" w:type="dxa"/>
          </w:tcPr>
          <w:p w14:paraId="0AF69D32" w14:textId="77777777" w:rsidR="006C2453" w:rsidRPr="00F35A74" w:rsidRDefault="006C2453" w:rsidP="006C2453">
            <w:pPr>
              <w:jc w:val="both"/>
              <w:rPr>
                <w:ins w:id="113" w:author="Author"/>
                <w:rFonts w:ascii="Arial" w:hAnsi="Arial" w:cs="Arial"/>
                <w:szCs w:val="22"/>
              </w:rPr>
            </w:pPr>
            <w:ins w:id="114" w:author="Author">
              <w:r w:rsidRPr="00F35A74">
                <w:rPr>
                  <w:rFonts w:ascii="Arial" w:hAnsi="Arial" w:cs="Arial"/>
                  <w:szCs w:val="22"/>
                </w:rPr>
                <w:t xml:space="preserve">the clause included in a </w:t>
              </w:r>
              <w:r w:rsidRPr="00F35A74">
                <w:rPr>
                  <w:rFonts w:ascii="Arial" w:hAnsi="Arial" w:cs="Arial"/>
                  <w:b/>
                  <w:bCs/>
                  <w:szCs w:val="22"/>
                </w:rPr>
                <w:t xml:space="preserve">Gate 1 Offer </w:t>
              </w:r>
              <w:r w:rsidRPr="00F35A74">
                <w:rPr>
                  <w:rFonts w:ascii="Arial" w:hAnsi="Arial" w:cs="Arial"/>
                  <w:szCs w:val="22"/>
                </w:rPr>
                <w:t xml:space="preserve">making the </w:t>
              </w:r>
              <w:r w:rsidRPr="00F35A74">
                <w:rPr>
                  <w:rFonts w:ascii="Arial" w:hAnsi="Arial" w:cs="Arial"/>
                  <w:b/>
                  <w:bCs/>
                  <w:szCs w:val="22"/>
                </w:rPr>
                <w:t>Gate 1 Agreements</w:t>
              </w:r>
              <w:r w:rsidRPr="00F35A74">
                <w:rPr>
                  <w:rFonts w:ascii="Arial" w:hAnsi="Arial" w:cs="Arial"/>
                  <w:szCs w:val="22"/>
                </w:rPr>
                <w:t xml:space="preserve"> conditional until a </w:t>
              </w:r>
              <w:r w:rsidRPr="00F35A74">
                <w:rPr>
                  <w:rFonts w:ascii="Arial" w:hAnsi="Arial" w:cs="Arial"/>
                  <w:b/>
                  <w:bCs/>
                  <w:szCs w:val="22"/>
                </w:rPr>
                <w:t>Gate 2 Offer</w:t>
              </w:r>
              <w:r w:rsidRPr="00F35A74">
                <w:rPr>
                  <w:rFonts w:ascii="Arial" w:hAnsi="Arial" w:cs="Arial"/>
                  <w:szCs w:val="22"/>
                </w:rPr>
                <w:t xml:space="preserve"> is accepted;</w:t>
              </w:r>
            </w:ins>
          </w:p>
          <w:p w14:paraId="1AD7F5EC" w14:textId="77777777" w:rsidR="00DA0A1A" w:rsidRPr="00F35A74" w:rsidRDefault="00DA0A1A" w:rsidP="00DA0A1A">
            <w:pPr>
              <w:jc w:val="both"/>
              <w:rPr>
                <w:ins w:id="115" w:author="Author"/>
                <w:rFonts w:ascii="Arial" w:hAnsi="Arial" w:cs="Arial"/>
                <w:szCs w:val="22"/>
              </w:rPr>
            </w:pPr>
          </w:p>
        </w:tc>
      </w:tr>
      <w:tr w:rsidR="00520995" w14:paraId="47C588E1" w14:textId="77777777" w:rsidTr="00E43116">
        <w:trPr>
          <w:gridAfter w:val="1"/>
          <w:wAfter w:w="29" w:type="dxa"/>
          <w:trHeight w:val="300"/>
          <w:ins w:id="116" w:author="Author"/>
        </w:trPr>
        <w:tc>
          <w:tcPr>
            <w:tcW w:w="2695" w:type="dxa"/>
          </w:tcPr>
          <w:p w14:paraId="2DD126A5" w14:textId="7B8FE2DA" w:rsidR="00520995" w:rsidRPr="00F35A74" w:rsidRDefault="00520995" w:rsidP="00520995">
            <w:pPr>
              <w:pStyle w:val="BodyText"/>
              <w:rPr>
                <w:ins w:id="117" w:author="Author"/>
                <w:rFonts w:ascii="Arial" w:hAnsi="Arial" w:cs="Arial"/>
                <w:b/>
                <w:bCs/>
                <w:szCs w:val="22"/>
              </w:rPr>
            </w:pPr>
            <w:ins w:id="118" w:author="Author">
              <w:r w:rsidRPr="00F35A74">
                <w:rPr>
                  <w:rFonts w:ascii="Arial" w:hAnsi="Arial" w:cs="Arial"/>
                  <w:b/>
                  <w:bCs/>
                  <w:szCs w:val="22"/>
                </w:rPr>
                <w:t>“Gate 1 Offer”</w:t>
              </w:r>
            </w:ins>
          </w:p>
        </w:tc>
        <w:tc>
          <w:tcPr>
            <w:tcW w:w="7625" w:type="dxa"/>
          </w:tcPr>
          <w:p w14:paraId="111F242D" w14:textId="77777777" w:rsidR="007224C7" w:rsidRPr="00F35A74" w:rsidRDefault="007224C7" w:rsidP="007224C7">
            <w:pPr>
              <w:jc w:val="both"/>
              <w:rPr>
                <w:ins w:id="119" w:author="Author"/>
                <w:rFonts w:ascii="Arial" w:hAnsi="Arial" w:cs="Arial"/>
                <w:szCs w:val="22"/>
              </w:rPr>
            </w:pPr>
            <w:ins w:id="12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1 Application</w:t>
              </w:r>
              <w:r w:rsidRPr="00F35A74">
                <w:rPr>
                  <w:rFonts w:ascii="Arial" w:hAnsi="Arial" w:cs="Arial"/>
                  <w:szCs w:val="22"/>
                </w:rPr>
                <w:t>;</w:t>
              </w:r>
            </w:ins>
          </w:p>
          <w:p w14:paraId="4BC460E2" w14:textId="6B5190A8" w:rsidR="00520995" w:rsidRPr="00F35A74" w:rsidRDefault="00520995" w:rsidP="00520995">
            <w:pPr>
              <w:jc w:val="both"/>
              <w:rPr>
                <w:ins w:id="121" w:author="Author"/>
                <w:rFonts w:ascii="Arial" w:hAnsi="Arial" w:cs="Arial"/>
                <w:szCs w:val="22"/>
              </w:rPr>
            </w:pPr>
          </w:p>
        </w:tc>
      </w:tr>
      <w:tr w:rsidR="00DA0A1A" w14:paraId="5258EFBA" w14:textId="77777777" w:rsidTr="00E43116">
        <w:trPr>
          <w:gridAfter w:val="1"/>
          <w:wAfter w:w="29" w:type="dxa"/>
          <w:trHeight w:val="300"/>
          <w:ins w:id="122" w:author="Author"/>
        </w:trPr>
        <w:tc>
          <w:tcPr>
            <w:tcW w:w="2695" w:type="dxa"/>
          </w:tcPr>
          <w:p w14:paraId="759FF66E" w14:textId="6DF5A91E" w:rsidR="00DA0A1A" w:rsidRPr="00F35A74" w:rsidRDefault="00DA0A1A" w:rsidP="00DA0A1A">
            <w:pPr>
              <w:pStyle w:val="BodyText"/>
              <w:rPr>
                <w:ins w:id="123" w:author="Author"/>
                <w:rFonts w:ascii="Arial" w:hAnsi="Arial" w:cs="Arial"/>
                <w:b/>
                <w:bCs/>
                <w:szCs w:val="22"/>
              </w:rPr>
            </w:pPr>
            <w:ins w:id="124" w:author="Author">
              <w:r w:rsidRPr="00F35A74">
                <w:rPr>
                  <w:rFonts w:ascii="Arial" w:hAnsi="Arial" w:cs="Arial"/>
                  <w:b/>
                  <w:bCs/>
                  <w:szCs w:val="22"/>
                </w:rPr>
                <w:t>“Gate 2 Agreements”</w:t>
              </w:r>
            </w:ins>
          </w:p>
        </w:tc>
        <w:tc>
          <w:tcPr>
            <w:tcW w:w="7625" w:type="dxa"/>
          </w:tcPr>
          <w:p w14:paraId="0465E2E8" w14:textId="6DACA0F8" w:rsidR="00DA0A1A" w:rsidRPr="00F35A74" w:rsidRDefault="00DA0A1A" w:rsidP="00DA0A1A">
            <w:pPr>
              <w:jc w:val="both"/>
              <w:rPr>
                <w:ins w:id="125" w:author="Author"/>
                <w:rFonts w:ascii="Arial" w:hAnsi="Arial" w:cs="Arial"/>
                <w:szCs w:val="22"/>
              </w:rPr>
            </w:pPr>
            <w:ins w:id="126" w:author="Author">
              <w:r w:rsidRPr="00F35A74">
                <w:rPr>
                  <w:rFonts w:ascii="Arial" w:hAnsi="Arial" w:cs="Arial"/>
                  <w:szCs w:val="22"/>
                </w:rPr>
                <w:t>the agreements</w:t>
              </w:r>
              <w:r w:rsidR="006C7CFA">
                <w:rPr>
                  <w:rFonts w:ascii="Arial" w:hAnsi="Arial" w:cs="Arial"/>
                  <w:szCs w:val="22"/>
                </w:rPr>
                <w:t xml:space="preserve"> (including, as required, the </w:t>
              </w:r>
              <w:r w:rsidR="006C7CFA" w:rsidRPr="00456891">
                <w:rPr>
                  <w:rFonts w:ascii="Arial" w:hAnsi="Arial" w:cs="Arial"/>
                  <w:b/>
                  <w:bCs/>
                  <w:szCs w:val="22"/>
                </w:rPr>
                <w:t>Bilateral Agreement</w:t>
              </w:r>
              <w:r w:rsidR="006C7CFA">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2 Offer</w:t>
              </w:r>
              <w:r w:rsidRPr="00F35A74">
                <w:rPr>
                  <w:rFonts w:ascii="Arial" w:hAnsi="Arial" w:cs="Arial"/>
                  <w:szCs w:val="22"/>
                </w:rPr>
                <w:t>;</w:t>
              </w:r>
            </w:ins>
          </w:p>
          <w:p w14:paraId="14BDD9CB" w14:textId="77777777" w:rsidR="00DA0A1A" w:rsidRPr="00F35A74" w:rsidRDefault="00DA0A1A" w:rsidP="00DA0A1A">
            <w:pPr>
              <w:jc w:val="both"/>
              <w:rPr>
                <w:ins w:id="127" w:author="Author"/>
                <w:rFonts w:ascii="Arial" w:hAnsi="Arial" w:cs="Arial"/>
                <w:szCs w:val="22"/>
              </w:rPr>
            </w:pPr>
          </w:p>
        </w:tc>
      </w:tr>
      <w:tr w:rsidR="00DA0A1A" w14:paraId="44419D24" w14:textId="77777777" w:rsidTr="00E43116">
        <w:trPr>
          <w:gridAfter w:val="1"/>
          <w:wAfter w:w="29" w:type="dxa"/>
          <w:trHeight w:val="300"/>
          <w:ins w:id="128" w:author="Author"/>
        </w:trPr>
        <w:tc>
          <w:tcPr>
            <w:tcW w:w="2695" w:type="dxa"/>
          </w:tcPr>
          <w:p w14:paraId="73100143" w14:textId="6CD6A232" w:rsidR="00DA0A1A" w:rsidRPr="5659255A" w:rsidRDefault="00DA0A1A" w:rsidP="00DA0A1A">
            <w:pPr>
              <w:pStyle w:val="BodyText"/>
              <w:rPr>
                <w:ins w:id="129" w:author="Author"/>
                <w:rFonts w:ascii="Arial" w:hAnsi="Arial" w:cs="Arial"/>
                <w:b/>
                <w:bCs/>
              </w:rPr>
            </w:pPr>
            <w:ins w:id="130" w:author="Author">
              <w:r w:rsidRPr="00F35A74">
                <w:rPr>
                  <w:rFonts w:ascii="Arial" w:hAnsi="Arial" w:cs="Arial"/>
                  <w:b/>
                  <w:bCs/>
                  <w:szCs w:val="22"/>
                </w:rPr>
                <w:t>“Gate 2 Application”</w:t>
              </w:r>
            </w:ins>
          </w:p>
        </w:tc>
        <w:tc>
          <w:tcPr>
            <w:tcW w:w="7625" w:type="dxa"/>
          </w:tcPr>
          <w:p w14:paraId="75884383" w14:textId="77777777" w:rsidR="00DA0A1A" w:rsidRPr="00F35A74" w:rsidRDefault="00DA0A1A" w:rsidP="00DA0A1A">
            <w:pPr>
              <w:jc w:val="both"/>
              <w:rPr>
                <w:ins w:id="131" w:author="Author"/>
                <w:rFonts w:ascii="Arial" w:hAnsi="Arial" w:cs="Arial"/>
                <w:szCs w:val="22"/>
              </w:rPr>
            </w:pPr>
            <w:ins w:id="132" w:author="Author">
              <w:r w:rsidRPr="00F35A74">
                <w:rPr>
                  <w:rFonts w:ascii="Arial" w:hAnsi="Arial" w:cs="Arial"/>
                  <w:szCs w:val="22"/>
                </w:rPr>
                <w:t xml:space="preserve">an application for a </w:t>
              </w:r>
              <w:r w:rsidRPr="00F35A74">
                <w:rPr>
                  <w:rFonts w:ascii="Arial" w:hAnsi="Arial" w:cs="Arial"/>
                  <w:b/>
                  <w:bCs/>
                  <w:szCs w:val="22"/>
                </w:rPr>
                <w:t>Gate 2 Offer</w:t>
              </w:r>
              <w:r w:rsidRPr="00F35A74">
                <w:rPr>
                  <w:rFonts w:ascii="Arial" w:hAnsi="Arial" w:cs="Arial"/>
                  <w:szCs w:val="22"/>
                </w:rPr>
                <w:t>;</w:t>
              </w:r>
            </w:ins>
          </w:p>
          <w:p w14:paraId="480D60A6" w14:textId="77777777" w:rsidR="00DA0A1A" w:rsidRDefault="00DA0A1A" w:rsidP="00DA0A1A">
            <w:pPr>
              <w:pStyle w:val="List"/>
              <w:ind w:left="0" w:firstLine="0"/>
              <w:jc w:val="both"/>
              <w:rPr>
                <w:ins w:id="133" w:author="Author"/>
                <w:rFonts w:ascii="Arial" w:hAnsi="Arial" w:cs="Arial"/>
              </w:rPr>
            </w:pPr>
          </w:p>
        </w:tc>
      </w:tr>
      <w:tr w:rsidR="00495E48" w14:paraId="04122BC1" w14:textId="77777777" w:rsidTr="00E43116">
        <w:trPr>
          <w:gridAfter w:val="1"/>
          <w:wAfter w:w="29" w:type="dxa"/>
          <w:trHeight w:val="300"/>
          <w:ins w:id="134" w:author="Author"/>
        </w:trPr>
        <w:tc>
          <w:tcPr>
            <w:tcW w:w="2695" w:type="dxa"/>
          </w:tcPr>
          <w:p w14:paraId="1101396B" w14:textId="6F2CDA9C" w:rsidR="00495E48" w:rsidRPr="00F35A74" w:rsidRDefault="00495E48" w:rsidP="00495E48">
            <w:pPr>
              <w:pStyle w:val="BodyText"/>
              <w:rPr>
                <w:ins w:id="135" w:author="Author"/>
                <w:rFonts w:ascii="Arial" w:hAnsi="Arial" w:cs="Arial"/>
                <w:b/>
                <w:bCs/>
                <w:szCs w:val="22"/>
              </w:rPr>
            </w:pPr>
            <w:ins w:id="136" w:author="Author">
              <w:r w:rsidRPr="00F35A74">
                <w:rPr>
                  <w:rFonts w:ascii="Arial" w:hAnsi="Arial" w:cs="Arial"/>
                  <w:b/>
                  <w:bCs/>
                  <w:szCs w:val="22"/>
                </w:rPr>
                <w:t>“Gate 2 Criteria”</w:t>
              </w:r>
            </w:ins>
          </w:p>
        </w:tc>
        <w:tc>
          <w:tcPr>
            <w:tcW w:w="7625" w:type="dxa"/>
          </w:tcPr>
          <w:p w14:paraId="26124DCE" w14:textId="77777777" w:rsidR="00071754" w:rsidRPr="00F35A74" w:rsidRDefault="00071754" w:rsidP="00071754">
            <w:pPr>
              <w:jc w:val="both"/>
              <w:rPr>
                <w:ins w:id="137" w:author="Author"/>
                <w:rFonts w:ascii="Arial" w:hAnsi="Arial" w:cs="Arial"/>
                <w:szCs w:val="22"/>
              </w:rPr>
            </w:pPr>
            <w:ins w:id="138" w:author="Author">
              <w:r w:rsidRPr="00F35A74">
                <w:rPr>
                  <w:rFonts w:ascii="Arial" w:hAnsi="Arial" w:cs="Arial"/>
                  <w:szCs w:val="22"/>
                </w:rPr>
                <w:t xml:space="preserve">the criteria as set out in the </w:t>
              </w:r>
              <w:r w:rsidRPr="00F35A74">
                <w:rPr>
                  <w:rFonts w:ascii="Arial" w:hAnsi="Arial" w:cs="Arial"/>
                  <w:b/>
                  <w:bCs/>
                  <w:szCs w:val="22"/>
                </w:rPr>
                <w:t>Gate 2 Criteria Methodology</w:t>
              </w:r>
              <w:r w:rsidRPr="00F35A74">
                <w:rPr>
                  <w:rFonts w:ascii="Arial" w:hAnsi="Arial" w:cs="Arial"/>
                  <w:szCs w:val="22"/>
                </w:rPr>
                <w:t>;</w:t>
              </w:r>
            </w:ins>
          </w:p>
          <w:p w14:paraId="7704893F" w14:textId="77777777" w:rsidR="00495E48" w:rsidRPr="00F35A74" w:rsidRDefault="00495E48" w:rsidP="00495E48">
            <w:pPr>
              <w:jc w:val="both"/>
              <w:rPr>
                <w:ins w:id="139" w:author="Author"/>
                <w:rFonts w:ascii="Arial" w:hAnsi="Arial" w:cs="Arial"/>
                <w:szCs w:val="22"/>
              </w:rPr>
            </w:pPr>
          </w:p>
        </w:tc>
      </w:tr>
      <w:tr w:rsidR="009828B7" w14:paraId="0E5E5754" w14:textId="77777777" w:rsidTr="00E43116">
        <w:trPr>
          <w:gridAfter w:val="1"/>
          <w:wAfter w:w="29" w:type="dxa"/>
          <w:trHeight w:val="300"/>
          <w:ins w:id="140" w:author="Author"/>
        </w:trPr>
        <w:tc>
          <w:tcPr>
            <w:tcW w:w="2695" w:type="dxa"/>
          </w:tcPr>
          <w:p w14:paraId="52E27E82" w14:textId="59DDB346" w:rsidR="009828B7" w:rsidRPr="00F35A74" w:rsidRDefault="009828B7" w:rsidP="009828B7">
            <w:pPr>
              <w:pStyle w:val="BodyText"/>
              <w:rPr>
                <w:ins w:id="141" w:author="Author"/>
                <w:rFonts w:ascii="Arial" w:hAnsi="Arial" w:cs="Arial"/>
                <w:b/>
                <w:bCs/>
                <w:szCs w:val="22"/>
              </w:rPr>
            </w:pPr>
            <w:ins w:id="142" w:author="Author">
              <w:r w:rsidRPr="00F35A74">
                <w:rPr>
                  <w:rFonts w:ascii="Arial" w:hAnsi="Arial" w:cs="Arial"/>
                  <w:b/>
                  <w:bCs/>
                  <w:szCs w:val="22"/>
                </w:rPr>
                <w:t>“Gate 2 Criteria Methodology”</w:t>
              </w:r>
            </w:ins>
          </w:p>
        </w:tc>
        <w:tc>
          <w:tcPr>
            <w:tcW w:w="7625" w:type="dxa"/>
          </w:tcPr>
          <w:p w14:paraId="5DB5C889" w14:textId="20CF5F47" w:rsidR="00172397" w:rsidRPr="00F35A74" w:rsidRDefault="00172397" w:rsidP="00172397">
            <w:pPr>
              <w:jc w:val="both"/>
              <w:rPr>
                <w:ins w:id="143" w:author="Author"/>
                <w:rFonts w:ascii="Arial" w:hAnsi="Arial" w:cs="Arial"/>
                <w:szCs w:val="22"/>
              </w:rPr>
            </w:pPr>
            <w:ins w:id="144"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00372574">
                <w:rPr>
                  <w:rFonts w:ascii="Arial" w:hAnsi="Arial" w:cs="Arial"/>
                  <w:b/>
                  <w:bCs/>
                  <w:szCs w:val="22"/>
                </w:rPr>
                <w:t xml:space="preserve"> </w:t>
              </w:r>
              <w:r w:rsidR="00091270">
                <w:rPr>
                  <w:rFonts w:ascii="Arial" w:hAnsi="Arial" w:cs="Arial"/>
                  <w:szCs w:val="22"/>
                </w:rPr>
                <w:t>(</w:t>
              </w:r>
              <w:r w:rsidR="00125174">
                <w:rPr>
                  <w:rFonts w:ascii="Arial" w:hAnsi="Arial" w:cs="Arial"/>
                  <w:szCs w:val="22"/>
                </w:rPr>
                <w:t xml:space="preserve">referred to in the </w:t>
              </w:r>
              <w:r w:rsidR="00125174" w:rsidRPr="00C206C3">
                <w:rPr>
                  <w:rFonts w:ascii="Arial" w:hAnsi="Arial" w:cs="Arial"/>
                  <w:b/>
                  <w:bCs/>
                  <w:szCs w:val="22"/>
                </w:rPr>
                <w:t>ESO Licence</w:t>
              </w:r>
              <w:r w:rsidR="00125174">
                <w:rPr>
                  <w:rFonts w:ascii="Arial" w:hAnsi="Arial" w:cs="Arial"/>
                  <w:b/>
                  <w:bCs/>
                  <w:szCs w:val="22"/>
                </w:rPr>
                <w:t xml:space="preserve"> </w:t>
              </w:r>
              <w:r w:rsidR="00125174">
                <w:rPr>
                  <w:rFonts w:ascii="Arial" w:hAnsi="Arial" w:cs="Arial"/>
                  <w:szCs w:val="22"/>
                </w:rPr>
                <w:t xml:space="preserve">as the </w:t>
              </w:r>
              <w:r w:rsidR="00D53842">
                <w:rPr>
                  <w:rFonts w:ascii="Arial" w:hAnsi="Arial" w:cs="Arial"/>
                  <w:szCs w:val="22"/>
                </w:rPr>
                <w:t>‘</w:t>
              </w:r>
              <w:r w:rsidR="0060164B">
                <w:rPr>
                  <w:rFonts w:ascii="Arial" w:hAnsi="Arial" w:cs="Arial"/>
                  <w:szCs w:val="22"/>
                </w:rPr>
                <w:t>C</w:t>
              </w:r>
              <w:r w:rsidR="00125174">
                <w:rPr>
                  <w:rFonts w:ascii="Arial" w:hAnsi="Arial" w:cs="Arial"/>
                  <w:szCs w:val="22"/>
                </w:rPr>
                <w:t xml:space="preserve">onnections </w:t>
              </w:r>
              <w:r w:rsidR="0060164B">
                <w:rPr>
                  <w:rFonts w:ascii="Arial" w:hAnsi="Arial" w:cs="Arial"/>
                  <w:szCs w:val="22"/>
                </w:rPr>
                <w:t>C</w:t>
              </w:r>
              <w:r w:rsidR="00125174">
                <w:rPr>
                  <w:rFonts w:ascii="Arial" w:hAnsi="Arial" w:cs="Arial"/>
                  <w:szCs w:val="22"/>
                </w:rPr>
                <w:t>riteria</w:t>
              </w:r>
              <w:r w:rsidR="0060164B">
                <w:rPr>
                  <w:rFonts w:ascii="Arial" w:hAnsi="Arial" w:cs="Arial"/>
                  <w:szCs w:val="22"/>
                </w:rPr>
                <w:t xml:space="preserve"> Methodology</w:t>
              </w:r>
              <w:r w:rsidR="00D53842">
                <w:rPr>
                  <w:rFonts w:ascii="Arial" w:hAnsi="Arial" w:cs="Arial"/>
                  <w:szCs w:val="22"/>
                </w:rPr>
                <w:t>’</w:t>
              </w:r>
              <w:r w:rsidR="0060164B">
                <w:rPr>
                  <w:rFonts w:ascii="Arial" w:hAnsi="Arial" w:cs="Arial"/>
                  <w:szCs w:val="22"/>
                </w:rPr>
                <w:t>)</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C206C3">
                <w:rPr>
                  <w:rFonts w:ascii="Arial" w:hAnsi="Arial" w:cs="Arial"/>
                  <w:szCs w:val="22"/>
                </w:rPr>
                <w:t xml:space="preserve">on the </w:t>
              </w:r>
              <w:r w:rsidRPr="00091270">
                <w:rPr>
                  <w:rFonts w:ascii="Arial" w:hAnsi="Arial" w:cs="Arial"/>
                  <w:b/>
                  <w:bCs/>
                  <w:szCs w:val="22"/>
                </w:rPr>
                <w:t>Website</w:t>
              </w:r>
              <w:r w:rsidRPr="00F35A74">
                <w:rPr>
                  <w:rFonts w:ascii="Arial" w:hAnsi="Arial" w:cs="Arial"/>
                  <w:b/>
                  <w:bCs/>
                  <w:szCs w:val="22"/>
                </w:rPr>
                <w:t xml:space="preserve"> </w:t>
              </w:r>
              <w:r w:rsidRPr="00F35A74">
                <w:rPr>
                  <w:rFonts w:ascii="Arial" w:hAnsi="Arial" w:cs="Arial"/>
                  <w:szCs w:val="22"/>
                </w:rPr>
                <w:t>as such methodology may be revised from time</w:t>
              </w:r>
              <w:r w:rsidR="00F41C1A">
                <w:rPr>
                  <w:rFonts w:ascii="Arial" w:hAnsi="Arial" w:cs="Arial"/>
                  <w:szCs w:val="22"/>
                </w:rPr>
                <w:t xml:space="preserve"> to time</w:t>
              </w:r>
              <w:r w:rsidRPr="00F35A74">
                <w:rPr>
                  <w:rFonts w:ascii="Arial" w:hAnsi="Arial" w:cs="Arial"/>
                  <w:szCs w:val="22"/>
                </w:rPr>
                <w:t>;</w:t>
              </w:r>
            </w:ins>
          </w:p>
          <w:p w14:paraId="561C14FF" w14:textId="77777777" w:rsidR="009828B7" w:rsidRPr="00F35A74" w:rsidRDefault="009828B7" w:rsidP="009828B7">
            <w:pPr>
              <w:jc w:val="both"/>
              <w:rPr>
                <w:ins w:id="145" w:author="Author"/>
                <w:rFonts w:ascii="Arial" w:hAnsi="Arial" w:cs="Arial"/>
                <w:szCs w:val="22"/>
              </w:rPr>
            </w:pPr>
          </w:p>
        </w:tc>
      </w:tr>
      <w:tr w:rsidR="007405FA" w14:paraId="6A556408" w14:textId="77777777" w:rsidTr="00E43116">
        <w:trPr>
          <w:gridAfter w:val="1"/>
          <w:wAfter w:w="29" w:type="dxa"/>
          <w:trHeight w:val="300"/>
          <w:ins w:id="146" w:author="Author"/>
        </w:trPr>
        <w:tc>
          <w:tcPr>
            <w:tcW w:w="2695" w:type="dxa"/>
          </w:tcPr>
          <w:p w14:paraId="020754C5" w14:textId="70662329" w:rsidR="007405FA" w:rsidRPr="00F35A74" w:rsidRDefault="007405FA" w:rsidP="007405FA">
            <w:pPr>
              <w:pStyle w:val="BodyText"/>
              <w:rPr>
                <w:ins w:id="147" w:author="Author"/>
                <w:rFonts w:ascii="Arial" w:hAnsi="Arial" w:cs="Arial"/>
                <w:b/>
                <w:bCs/>
                <w:szCs w:val="22"/>
              </w:rPr>
            </w:pPr>
            <w:ins w:id="148" w:author="Author">
              <w:r w:rsidRPr="00F35A74">
                <w:rPr>
                  <w:rFonts w:ascii="Arial" w:hAnsi="Arial" w:cs="Arial"/>
                  <w:b/>
                  <w:bCs/>
                  <w:szCs w:val="22"/>
                </w:rPr>
                <w:t>“Gate 2 Offer”</w:t>
              </w:r>
            </w:ins>
          </w:p>
        </w:tc>
        <w:tc>
          <w:tcPr>
            <w:tcW w:w="7625" w:type="dxa"/>
          </w:tcPr>
          <w:p w14:paraId="0C4D8B03" w14:textId="77777777" w:rsidR="0036046B" w:rsidRPr="00F35A74" w:rsidRDefault="0036046B" w:rsidP="0036046B">
            <w:pPr>
              <w:jc w:val="both"/>
              <w:rPr>
                <w:ins w:id="149" w:author="Author"/>
                <w:rFonts w:ascii="Arial" w:hAnsi="Arial" w:cs="Arial"/>
                <w:szCs w:val="22"/>
              </w:rPr>
            </w:pPr>
            <w:ins w:id="150"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2 Application</w:t>
              </w:r>
              <w:r w:rsidRPr="00F35A74">
                <w:rPr>
                  <w:rFonts w:ascii="Arial" w:hAnsi="Arial" w:cs="Arial"/>
                  <w:szCs w:val="22"/>
                </w:rPr>
                <w:t>;</w:t>
              </w:r>
            </w:ins>
          </w:p>
          <w:p w14:paraId="6E4BBB17" w14:textId="77777777" w:rsidR="007405FA" w:rsidRPr="00F35A74" w:rsidRDefault="007405FA" w:rsidP="007405FA">
            <w:pPr>
              <w:jc w:val="both"/>
              <w:rPr>
                <w:ins w:id="151" w:author="Author"/>
                <w:rFonts w:ascii="Arial" w:hAnsi="Arial" w:cs="Arial"/>
                <w:szCs w:val="22"/>
              </w:rPr>
            </w:pPr>
          </w:p>
        </w:tc>
      </w:tr>
      <w:tr w:rsidR="00EB4F40" w14:paraId="6290574A" w14:textId="77777777" w:rsidTr="00E43116">
        <w:trPr>
          <w:gridAfter w:val="1"/>
          <w:wAfter w:w="29" w:type="dxa"/>
          <w:trHeight w:val="300"/>
          <w:ins w:id="152" w:author="Author"/>
        </w:trPr>
        <w:tc>
          <w:tcPr>
            <w:tcW w:w="2695" w:type="dxa"/>
          </w:tcPr>
          <w:p w14:paraId="592D13E2" w14:textId="75F07077" w:rsidR="00EB4F40" w:rsidRPr="00F35A74" w:rsidRDefault="00EB4F40" w:rsidP="00EB4F40">
            <w:pPr>
              <w:pStyle w:val="BodyText"/>
              <w:rPr>
                <w:ins w:id="153" w:author="Author"/>
                <w:rFonts w:ascii="Arial" w:hAnsi="Arial" w:cs="Arial"/>
                <w:b/>
                <w:bCs/>
                <w:szCs w:val="22"/>
              </w:rPr>
            </w:pPr>
            <w:ins w:id="154" w:author="Author">
              <w:r w:rsidRPr="00F35A74">
                <w:rPr>
                  <w:rFonts w:ascii="Arial" w:hAnsi="Arial" w:cs="Arial"/>
                  <w:b/>
                  <w:bCs/>
                  <w:szCs w:val="22"/>
                </w:rPr>
                <w:t xml:space="preserve">“Gated Agreements” </w:t>
              </w:r>
            </w:ins>
          </w:p>
        </w:tc>
        <w:tc>
          <w:tcPr>
            <w:tcW w:w="7625" w:type="dxa"/>
          </w:tcPr>
          <w:p w14:paraId="4E170EFF" w14:textId="77777777" w:rsidR="00C63289" w:rsidRPr="00F35A74" w:rsidRDefault="00C63289" w:rsidP="00C63289">
            <w:pPr>
              <w:jc w:val="both"/>
              <w:rPr>
                <w:ins w:id="155" w:author="Author"/>
                <w:rFonts w:ascii="Arial" w:hAnsi="Arial" w:cs="Arial"/>
                <w:szCs w:val="22"/>
              </w:rPr>
            </w:pPr>
            <w:ins w:id="156" w:author="Author">
              <w:r w:rsidRPr="00F35A74">
                <w:rPr>
                  <w:rFonts w:ascii="Arial" w:hAnsi="Arial" w:cs="Arial"/>
                  <w:szCs w:val="22"/>
                </w:rPr>
                <w:t xml:space="preserve">the </w:t>
              </w:r>
              <w:r w:rsidRPr="00F35A74">
                <w:rPr>
                  <w:rFonts w:ascii="Arial" w:hAnsi="Arial" w:cs="Arial"/>
                  <w:b/>
                  <w:bCs/>
                  <w:szCs w:val="22"/>
                </w:rPr>
                <w:t>Gate 1 Agreements</w:t>
              </w:r>
              <w:r w:rsidRPr="00F35A74">
                <w:rPr>
                  <w:rFonts w:ascii="Arial" w:hAnsi="Arial" w:cs="Arial"/>
                  <w:szCs w:val="22"/>
                </w:rPr>
                <w:t xml:space="preserve"> or </w:t>
              </w:r>
              <w:r w:rsidRPr="00F35A74">
                <w:rPr>
                  <w:rFonts w:ascii="Arial" w:hAnsi="Arial" w:cs="Arial"/>
                  <w:b/>
                  <w:bCs/>
                  <w:szCs w:val="22"/>
                </w:rPr>
                <w:t>Gate 2 Agreements</w:t>
              </w:r>
              <w:r w:rsidRPr="00F35A74">
                <w:rPr>
                  <w:rFonts w:ascii="Arial" w:hAnsi="Arial" w:cs="Arial"/>
                  <w:szCs w:val="22"/>
                </w:rPr>
                <w:t xml:space="preserve"> as appropriate;</w:t>
              </w:r>
            </w:ins>
          </w:p>
          <w:p w14:paraId="31609DBE" w14:textId="77777777" w:rsidR="00EB4F40" w:rsidRPr="00F35A74" w:rsidRDefault="00EB4F40" w:rsidP="00EB4F40">
            <w:pPr>
              <w:jc w:val="both"/>
              <w:rPr>
                <w:ins w:id="157" w:author="Author"/>
                <w:rFonts w:ascii="Arial" w:hAnsi="Arial" w:cs="Arial"/>
                <w:szCs w:val="22"/>
              </w:rPr>
            </w:pPr>
          </w:p>
        </w:tc>
      </w:tr>
      <w:tr w:rsidR="001A1EF2" w14:paraId="7B5F8721" w14:textId="77777777" w:rsidTr="00E43116">
        <w:trPr>
          <w:gridAfter w:val="1"/>
          <w:wAfter w:w="29" w:type="dxa"/>
          <w:trHeight w:val="300"/>
          <w:ins w:id="158" w:author="Author"/>
        </w:trPr>
        <w:tc>
          <w:tcPr>
            <w:tcW w:w="2695" w:type="dxa"/>
          </w:tcPr>
          <w:p w14:paraId="470AD6D1" w14:textId="5398936B" w:rsidR="001A1EF2" w:rsidRPr="00F35A74" w:rsidRDefault="001A1EF2" w:rsidP="001A1EF2">
            <w:pPr>
              <w:pStyle w:val="BodyText"/>
              <w:rPr>
                <w:ins w:id="159" w:author="Author"/>
                <w:rFonts w:ascii="Arial" w:hAnsi="Arial" w:cs="Arial"/>
                <w:b/>
                <w:bCs/>
                <w:szCs w:val="22"/>
              </w:rPr>
            </w:pPr>
            <w:ins w:id="160" w:author="Author">
              <w:r w:rsidRPr="00F35A74">
                <w:rPr>
                  <w:rFonts w:ascii="Arial" w:hAnsi="Arial" w:cs="Arial"/>
                  <w:b/>
                  <w:bCs/>
                  <w:szCs w:val="22"/>
                </w:rPr>
                <w:t>“Gated Applicant”</w:t>
              </w:r>
            </w:ins>
          </w:p>
        </w:tc>
        <w:tc>
          <w:tcPr>
            <w:tcW w:w="7625" w:type="dxa"/>
          </w:tcPr>
          <w:p w14:paraId="46448302" w14:textId="77777777" w:rsidR="000325BB" w:rsidRPr="00F35A74" w:rsidRDefault="000325BB" w:rsidP="000325BB">
            <w:pPr>
              <w:jc w:val="both"/>
              <w:rPr>
                <w:ins w:id="161" w:author="Author"/>
                <w:rFonts w:ascii="Arial" w:hAnsi="Arial" w:cs="Arial"/>
                <w:szCs w:val="22"/>
              </w:rPr>
            </w:pPr>
            <w:ins w:id="162" w:author="Author">
              <w:r w:rsidRPr="00F35A74">
                <w:rPr>
                  <w:rFonts w:ascii="Arial" w:hAnsi="Arial" w:cs="Arial"/>
                  <w:szCs w:val="22"/>
                </w:rPr>
                <w:t xml:space="preserve">an applicant for a </w:t>
              </w:r>
              <w:r w:rsidRPr="00F35A74">
                <w:rPr>
                  <w:rFonts w:ascii="Arial" w:hAnsi="Arial" w:cs="Arial"/>
                  <w:b/>
                  <w:bCs/>
                  <w:szCs w:val="22"/>
                </w:rPr>
                <w:t>Gated Application</w:t>
              </w:r>
              <w:r w:rsidRPr="00F35A74">
                <w:rPr>
                  <w:rFonts w:ascii="Arial" w:hAnsi="Arial" w:cs="Arial"/>
                  <w:szCs w:val="22"/>
                </w:rPr>
                <w:t>;</w:t>
              </w:r>
            </w:ins>
          </w:p>
          <w:p w14:paraId="05DFF24F" w14:textId="77777777" w:rsidR="001A1EF2" w:rsidRPr="00F35A74" w:rsidRDefault="001A1EF2" w:rsidP="001A1EF2">
            <w:pPr>
              <w:jc w:val="both"/>
              <w:rPr>
                <w:ins w:id="163" w:author="Author"/>
                <w:rFonts w:ascii="Arial" w:hAnsi="Arial" w:cs="Arial"/>
                <w:szCs w:val="22"/>
              </w:rPr>
            </w:pPr>
          </w:p>
        </w:tc>
      </w:tr>
      <w:tr w:rsidR="00375444" w14:paraId="01750724" w14:textId="77777777" w:rsidTr="00E43116">
        <w:trPr>
          <w:gridAfter w:val="1"/>
          <w:wAfter w:w="29" w:type="dxa"/>
          <w:trHeight w:val="300"/>
          <w:ins w:id="164" w:author="Author"/>
        </w:trPr>
        <w:tc>
          <w:tcPr>
            <w:tcW w:w="2695" w:type="dxa"/>
          </w:tcPr>
          <w:p w14:paraId="3C15AC4A" w14:textId="0C965250" w:rsidR="00375444" w:rsidRPr="00F35A74" w:rsidRDefault="00375444" w:rsidP="00375444">
            <w:pPr>
              <w:pStyle w:val="BodyText"/>
              <w:rPr>
                <w:ins w:id="165" w:author="Author"/>
                <w:rFonts w:ascii="Arial" w:hAnsi="Arial" w:cs="Arial"/>
                <w:b/>
                <w:bCs/>
                <w:szCs w:val="22"/>
              </w:rPr>
            </w:pPr>
            <w:ins w:id="166" w:author="Author">
              <w:r w:rsidRPr="00F35A74">
                <w:rPr>
                  <w:rFonts w:ascii="Arial" w:hAnsi="Arial" w:cs="Arial"/>
                  <w:b/>
                  <w:bCs/>
                  <w:szCs w:val="22"/>
                </w:rPr>
                <w:t>“Gated Application”</w:t>
              </w:r>
            </w:ins>
          </w:p>
        </w:tc>
        <w:tc>
          <w:tcPr>
            <w:tcW w:w="7625" w:type="dxa"/>
          </w:tcPr>
          <w:p w14:paraId="47510AE8" w14:textId="77777777" w:rsidR="00A83417" w:rsidRPr="00F35A74" w:rsidRDefault="00A83417" w:rsidP="00A83417">
            <w:pPr>
              <w:jc w:val="both"/>
              <w:rPr>
                <w:ins w:id="167" w:author="Author"/>
                <w:rFonts w:ascii="Arial" w:hAnsi="Arial" w:cs="Arial"/>
                <w:szCs w:val="22"/>
              </w:rPr>
            </w:pPr>
            <w:ins w:id="168" w:author="Author">
              <w:r w:rsidRPr="00F35A74">
                <w:rPr>
                  <w:rFonts w:ascii="Arial" w:hAnsi="Arial" w:cs="Arial"/>
                  <w:szCs w:val="22"/>
                </w:rPr>
                <w:t>an application of a type referred to as such in Section 17;</w:t>
              </w:r>
            </w:ins>
          </w:p>
          <w:p w14:paraId="267F6C93" w14:textId="77777777" w:rsidR="00375444" w:rsidRPr="00F35A74" w:rsidRDefault="00375444" w:rsidP="00375444">
            <w:pPr>
              <w:jc w:val="both"/>
              <w:rPr>
                <w:ins w:id="169" w:author="Author"/>
                <w:rFonts w:ascii="Arial" w:hAnsi="Arial" w:cs="Arial"/>
                <w:szCs w:val="22"/>
              </w:rPr>
            </w:pPr>
          </w:p>
        </w:tc>
      </w:tr>
      <w:tr w:rsidR="00BF2716" w14:paraId="37AAD414" w14:textId="77777777" w:rsidTr="00E43116">
        <w:trPr>
          <w:gridAfter w:val="1"/>
          <w:wAfter w:w="29" w:type="dxa"/>
          <w:trHeight w:val="300"/>
          <w:ins w:id="170" w:author="Author"/>
        </w:trPr>
        <w:tc>
          <w:tcPr>
            <w:tcW w:w="2695" w:type="dxa"/>
          </w:tcPr>
          <w:p w14:paraId="2E72C6B1" w14:textId="77777777" w:rsidR="00BF2716" w:rsidRPr="00F35A74" w:rsidDel="00002A09" w:rsidRDefault="00BF2716" w:rsidP="00BF2716">
            <w:pPr>
              <w:rPr>
                <w:ins w:id="171" w:author="Author"/>
                <w:del w:id="172" w:author="Author"/>
                <w:rFonts w:ascii="Arial" w:hAnsi="Arial" w:cs="Arial"/>
                <w:b/>
                <w:bCs/>
                <w:szCs w:val="22"/>
              </w:rPr>
            </w:pPr>
            <w:ins w:id="173" w:author="Author">
              <w:r w:rsidRPr="00F35A74">
                <w:rPr>
                  <w:rFonts w:ascii="Arial" w:hAnsi="Arial" w:cs="Arial"/>
                  <w:b/>
                  <w:bCs/>
                  <w:szCs w:val="22"/>
                </w:rPr>
                <w:t>“Gated Application and Offer Process”</w:t>
              </w:r>
            </w:ins>
          </w:p>
          <w:p w14:paraId="2D969C2D" w14:textId="77777777" w:rsidR="00BF2716" w:rsidRPr="00F35A74" w:rsidRDefault="00BF2716" w:rsidP="0086625B">
            <w:pPr>
              <w:rPr>
                <w:ins w:id="174" w:author="Author"/>
              </w:rPr>
            </w:pPr>
          </w:p>
        </w:tc>
        <w:tc>
          <w:tcPr>
            <w:tcW w:w="7625" w:type="dxa"/>
          </w:tcPr>
          <w:p w14:paraId="047D49FF" w14:textId="77777777" w:rsidR="00002A09" w:rsidRPr="00F35A74" w:rsidRDefault="00002A09" w:rsidP="00002A09">
            <w:pPr>
              <w:jc w:val="both"/>
              <w:rPr>
                <w:ins w:id="175" w:author="Author"/>
                <w:rFonts w:ascii="Arial" w:hAnsi="Arial" w:cs="Arial"/>
                <w:szCs w:val="22"/>
              </w:rPr>
            </w:pPr>
            <w:ins w:id="176" w:author="Author">
              <w:r w:rsidRPr="00F35A74">
                <w:rPr>
                  <w:rFonts w:ascii="Arial" w:hAnsi="Arial" w:cs="Arial"/>
                  <w:szCs w:val="22"/>
                </w:rPr>
                <w:t>the process as set out in Section 17;</w:t>
              </w:r>
            </w:ins>
          </w:p>
          <w:p w14:paraId="05F23368" w14:textId="77777777" w:rsidR="00BF2716" w:rsidRPr="00F35A74" w:rsidRDefault="00BF2716" w:rsidP="00BF2716">
            <w:pPr>
              <w:jc w:val="both"/>
              <w:rPr>
                <w:ins w:id="177" w:author="Author"/>
                <w:rFonts w:ascii="Arial" w:hAnsi="Arial" w:cs="Arial"/>
                <w:szCs w:val="22"/>
              </w:rPr>
            </w:pPr>
          </w:p>
        </w:tc>
      </w:tr>
      <w:tr w:rsidR="00E60905" w14:paraId="01F53382" w14:textId="77777777" w:rsidTr="00E43116">
        <w:trPr>
          <w:gridAfter w:val="1"/>
          <w:wAfter w:w="29" w:type="dxa"/>
          <w:trHeight w:val="300"/>
          <w:ins w:id="178" w:author="Author"/>
        </w:trPr>
        <w:tc>
          <w:tcPr>
            <w:tcW w:w="2695" w:type="dxa"/>
          </w:tcPr>
          <w:p w14:paraId="318B5BC8" w14:textId="667516C8" w:rsidR="00E60905" w:rsidRPr="00F35A74" w:rsidRDefault="00E60905" w:rsidP="00E60905">
            <w:pPr>
              <w:rPr>
                <w:ins w:id="179" w:author="Author"/>
                <w:rFonts w:ascii="Arial" w:hAnsi="Arial" w:cs="Arial"/>
                <w:b/>
                <w:bCs/>
                <w:szCs w:val="22"/>
              </w:rPr>
            </w:pPr>
            <w:ins w:id="180" w:author="Author">
              <w:r w:rsidRPr="00F35A74">
                <w:rPr>
                  <w:rFonts w:ascii="Arial" w:hAnsi="Arial" w:cs="Arial"/>
                  <w:b/>
                  <w:bCs/>
                  <w:szCs w:val="22"/>
                </w:rPr>
                <w:lastRenderedPageBreak/>
                <w:t>“Gated Application Window”</w:t>
              </w:r>
            </w:ins>
          </w:p>
        </w:tc>
        <w:tc>
          <w:tcPr>
            <w:tcW w:w="7625" w:type="dxa"/>
          </w:tcPr>
          <w:p w14:paraId="4D2C8F74" w14:textId="77777777" w:rsidR="00941397" w:rsidRPr="00F35A74" w:rsidRDefault="00941397" w:rsidP="00941397">
            <w:pPr>
              <w:jc w:val="both"/>
              <w:rPr>
                <w:ins w:id="181" w:author="Author"/>
                <w:rFonts w:ascii="Arial" w:hAnsi="Arial" w:cs="Arial"/>
                <w:szCs w:val="22"/>
              </w:rPr>
            </w:pPr>
            <w:ins w:id="182"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4A4CDE33" w14:textId="77777777" w:rsidR="00E60905" w:rsidRPr="00F35A74" w:rsidRDefault="00E60905" w:rsidP="00E60905">
            <w:pPr>
              <w:jc w:val="both"/>
              <w:rPr>
                <w:ins w:id="183" w:author="Author"/>
                <w:rFonts w:ascii="Arial" w:hAnsi="Arial" w:cs="Arial"/>
                <w:szCs w:val="22"/>
              </w:rPr>
            </w:pPr>
          </w:p>
        </w:tc>
      </w:tr>
      <w:tr w:rsidR="00E60905" w14:paraId="4CAE607B" w14:textId="77777777" w:rsidTr="00E43116">
        <w:trPr>
          <w:gridAfter w:val="1"/>
          <w:wAfter w:w="29" w:type="dxa"/>
          <w:trHeight w:val="300"/>
          <w:ins w:id="184" w:author="Author"/>
        </w:trPr>
        <w:tc>
          <w:tcPr>
            <w:tcW w:w="2695" w:type="dxa"/>
          </w:tcPr>
          <w:p w14:paraId="6CD48A48" w14:textId="71EA13EC" w:rsidR="00E60905" w:rsidRPr="00F35A74" w:rsidRDefault="00E60905" w:rsidP="00E60905">
            <w:pPr>
              <w:rPr>
                <w:ins w:id="185" w:author="Author"/>
                <w:rFonts w:ascii="Arial" w:hAnsi="Arial" w:cs="Arial"/>
                <w:b/>
                <w:bCs/>
                <w:szCs w:val="22"/>
              </w:rPr>
            </w:pPr>
            <w:ins w:id="186" w:author="Author">
              <w:r w:rsidRPr="00F35A74">
                <w:rPr>
                  <w:rFonts w:ascii="Arial" w:hAnsi="Arial" w:cs="Arial"/>
                  <w:b/>
                  <w:bCs/>
                  <w:szCs w:val="22"/>
                </w:rPr>
                <w:t>“Gated Application Window and Offer Run”</w:t>
              </w:r>
            </w:ins>
          </w:p>
        </w:tc>
        <w:tc>
          <w:tcPr>
            <w:tcW w:w="7625" w:type="dxa"/>
          </w:tcPr>
          <w:p w14:paraId="1D25FE10" w14:textId="77777777" w:rsidR="00E60905" w:rsidRPr="00F35A74" w:rsidRDefault="00E60905" w:rsidP="00E60905">
            <w:pPr>
              <w:jc w:val="both"/>
              <w:rPr>
                <w:ins w:id="187" w:author="Author"/>
                <w:rFonts w:ascii="Arial" w:hAnsi="Arial" w:cs="Arial"/>
                <w:szCs w:val="22"/>
              </w:rPr>
            </w:pPr>
            <w:ins w:id="188" w:author="Author">
              <w:r w:rsidRPr="00F35A74">
                <w:rPr>
                  <w:rFonts w:ascii="Arial" w:hAnsi="Arial" w:cs="Arial"/>
                  <w:szCs w:val="22"/>
                </w:rPr>
                <w:t xml:space="preserve">the </w:t>
              </w:r>
              <w:r w:rsidRPr="00F35A74">
                <w:rPr>
                  <w:rFonts w:ascii="Arial" w:hAnsi="Arial" w:cs="Arial"/>
                  <w:b/>
                  <w:bCs/>
                  <w:szCs w:val="22"/>
                </w:rPr>
                <w:t>First Gated Application Window and Offer Run</w:t>
              </w:r>
              <w:r w:rsidRPr="00F35A74">
                <w:rPr>
                  <w:rFonts w:ascii="Arial" w:hAnsi="Arial" w:cs="Arial"/>
                  <w:szCs w:val="22"/>
                </w:rPr>
                <w:t xml:space="preserve"> and each subsequent run of the </w:t>
              </w:r>
              <w:r w:rsidRPr="00F35A74">
                <w:rPr>
                  <w:rFonts w:ascii="Arial" w:hAnsi="Arial" w:cs="Arial"/>
                  <w:b/>
                  <w:bCs/>
                  <w:szCs w:val="22"/>
                </w:rPr>
                <w:t>Gated Application Window and Offer Process</w:t>
              </w:r>
              <w:r w:rsidRPr="00F35A74">
                <w:rPr>
                  <w:rFonts w:ascii="Arial" w:hAnsi="Arial" w:cs="Arial"/>
                  <w:szCs w:val="22"/>
                </w:rPr>
                <w:t xml:space="preserve"> opened by </w:t>
              </w:r>
              <w:r w:rsidRPr="00F35A74">
                <w:rPr>
                  <w:rFonts w:ascii="Arial" w:hAnsi="Arial" w:cs="Arial"/>
                  <w:b/>
                  <w:bCs/>
                  <w:szCs w:val="22"/>
                </w:rPr>
                <w:t>The Company</w:t>
              </w:r>
              <w:r w:rsidRPr="00F35A74">
                <w:rPr>
                  <w:rFonts w:ascii="Arial" w:hAnsi="Arial" w:cs="Arial"/>
                  <w:szCs w:val="22"/>
                </w:rPr>
                <w:t xml:space="preserve">; </w:t>
              </w:r>
            </w:ins>
          </w:p>
          <w:p w14:paraId="30C9E6F7" w14:textId="77777777" w:rsidR="00E60905" w:rsidRPr="00F35A74" w:rsidRDefault="00E60905" w:rsidP="00E60905">
            <w:pPr>
              <w:jc w:val="both"/>
              <w:rPr>
                <w:ins w:id="189" w:author="Author"/>
                <w:rFonts w:ascii="Arial" w:hAnsi="Arial" w:cs="Arial"/>
                <w:szCs w:val="22"/>
              </w:rPr>
            </w:pPr>
          </w:p>
        </w:tc>
      </w:tr>
      <w:tr w:rsidR="00F45F58" w14:paraId="68B787B6" w14:textId="77777777" w:rsidTr="00E43116">
        <w:trPr>
          <w:gridAfter w:val="1"/>
          <w:wAfter w:w="29" w:type="dxa"/>
          <w:trHeight w:val="300"/>
          <w:ins w:id="190" w:author="Author"/>
        </w:trPr>
        <w:tc>
          <w:tcPr>
            <w:tcW w:w="2695" w:type="dxa"/>
          </w:tcPr>
          <w:p w14:paraId="15C0A334" w14:textId="2D53DC18" w:rsidR="00F45F58" w:rsidRPr="00F35A74" w:rsidRDefault="00F45F58" w:rsidP="00F45F58">
            <w:pPr>
              <w:rPr>
                <w:ins w:id="191" w:author="Author"/>
                <w:rFonts w:ascii="Arial" w:hAnsi="Arial" w:cs="Arial"/>
                <w:b/>
                <w:bCs/>
                <w:szCs w:val="22"/>
              </w:rPr>
            </w:pPr>
            <w:ins w:id="192" w:author="Author">
              <w:r w:rsidRPr="00F35A74">
                <w:rPr>
                  <w:rFonts w:ascii="Arial" w:hAnsi="Arial" w:cs="Arial"/>
                  <w:b/>
                  <w:bCs/>
                  <w:szCs w:val="22"/>
                </w:rPr>
                <w:t>“Gated Design Process”</w:t>
              </w:r>
            </w:ins>
          </w:p>
        </w:tc>
        <w:tc>
          <w:tcPr>
            <w:tcW w:w="7625" w:type="dxa"/>
          </w:tcPr>
          <w:p w14:paraId="082E6BB0" w14:textId="77777777" w:rsidR="00EB4F70" w:rsidRPr="00F35A74" w:rsidRDefault="00EB4F70" w:rsidP="00EB4F70">
            <w:pPr>
              <w:jc w:val="both"/>
              <w:rPr>
                <w:ins w:id="193" w:author="Author"/>
                <w:rFonts w:ascii="Arial" w:hAnsi="Arial" w:cs="Arial"/>
                <w:szCs w:val="22"/>
              </w:rPr>
            </w:pPr>
            <w:ins w:id="194"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1A41C88D" w14:textId="77777777" w:rsidR="00F45F58" w:rsidRPr="00F35A74" w:rsidRDefault="00F45F58" w:rsidP="00F45F58">
            <w:pPr>
              <w:jc w:val="both"/>
              <w:rPr>
                <w:ins w:id="195" w:author="Author"/>
                <w:rFonts w:ascii="Arial" w:hAnsi="Arial" w:cs="Arial"/>
                <w:szCs w:val="22"/>
              </w:rPr>
            </w:pPr>
          </w:p>
        </w:tc>
      </w:tr>
      <w:tr w:rsidR="00C5095B" w14:paraId="0B1C56C5" w14:textId="77777777" w:rsidTr="00E43116">
        <w:trPr>
          <w:gridAfter w:val="1"/>
          <w:wAfter w:w="29" w:type="dxa"/>
          <w:trHeight w:val="300"/>
          <w:ins w:id="196" w:author="Author"/>
        </w:trPr>
        <w:tc>
          <w:tcPr>
            <w:tcW w:w="2695" w:type="dxa"/>
          </w:tcPr>
          <w:p w14:paraId="66DDF5D4" w14:textId="4D0511F7" w:rsidR="00C5095B" w:rsidRPr="00C72C6F" w:rsidRDefault="00D73E27" w:rsidP="00F45F58">
            <w:pPr>
              <w:rPr>
                <w:ins w:id="197" w:author="Author"/>
                <w:rFonts w:ascii="Arial" w:hAnsi="Arial" w:cs="Arial"/>
                <w:b/>
                <w:bCs/>
                <w:szCs w:val="22"/>
              </w:rPr>
            </w:pPr>
            <w:ins w:id="198" w:author="Author">
              <w:r w:rsidRPr="00C72C6F">
                <w:rPr>
                  <w:rFonts w:ascii="Arial" w:hAnsi="Arial" w:cs="Arial"/>
                  <w:b/>
                  <w:bCs/>
                  <w:szCs w:val="22"/>
                </w:rPr>
                <w:t>“Gated Methodologies”</w:t>
              </w:r>
            </w:ins>
          </w:p>
        </w:tc>
        <w:tc>
          <w:tcPr>
            <w:tcW w:w="7625" w:type="dxa"/>
          </w:tcPr>
          <w:p w14:paraId="0C39EDAD" w14:textId="77777777" w:rsidR="00A9323E" w:rsidRPr="00C72C6F" w:rsidRDefault="00A9323E" w:rsidP="00A9323E">
            <w:pPr>
              <w:jc w:val="both"/>
              <w:rPr>
                <w:ins w:id="199" w:author="Author"/>
                <w:rFonts w:ascii="Arial" w:hAnsi="Arial" w:cs="Arial"/>
                <w:szCs w:val="22"/>
              </w:rPr>
            </w:pPr>
            <w:ins w:id="200" w:author="Author">
              <w:r w:rsidRPr="00C72C6F">
                <w:rPr>
                  <w:rFonts w:ascii="Arial" w:hAnsi="Arial" w:cs="Arial"/>
                  <w:szCs w:val="22"/>
                </w:rPr>
                <w:t xml:space="preserve">the </w:t>
              </w:r>
              <w:r w:rsidRPr="00C72C6F">
                <w:rPr>
                  <w:rFonts w:ascii="Arial" w:hAnsi="Arial" w:cs="Arial"/>
                  <w:b/>
                  <w:bCs/>
                  <w:szCs w:val="22"/>
                </w:rPr>
                <w:t>Gate 2 Criteria Methodology</w:t>
              </w:r>
              <w:r w:rsidRPr="00C72C6F">
                <w:rPr>
                  <w:rFonts w:ascii="Arial" w:hAnsi="Arial" w:cs="Arial"/>
                  <w:szCs w:val="22"/>
                </w:rPr>
                <w:t xml:space="preserve">, </w:t>
              </w:r>
              <w:r w:rsidRPr="00C72C6F">
                <w:rPr>
                  <w:rFonts w:ascii="Arial" w:hAnsi="Arial" w:cs="Arial"/>
                  <w:b/>
                  <w:bCs/>
                  <w:szCs w:val="22"/>
                </w:rPr>
                <w:t>Connection Network Design Methodology</w:t>
              </w:r>
              <w:r w:rsidRPr="00C72C6F">
                <w:rPr>
                  <w:rFonts w:ascii="Arial" w:hAnsi="Arial" w:cs="Arial"/>
                  <w:szCs w:val="22"/>
                </w:rPr>
                <w:t xml:space="preserve"> and </w:t>
              </w:r>
              <w:r w:rsidRPr="00C72C6F">
                <w:rPr>
                  <w:rFonts w:ascii="Arial" w:hAnsi="Arial" w:cs="Arial"/>
                  <w:b/>
                  <w:bCs/>
                  <w:szCs w:val="22"/>
                </w:rPr>
                <w:t>Project Designation Methodology</w:t>
              </w:r>
              <w:r w:rsidRPr="00C72C6F">
                <w:rPr>
                  <w:rFonts w:ascii="Arial" w:hAnsi="Arial" w:cs="Arial"/>
                  <w:szCs w:val="22"/>
                </w:rPr>
                <w:t>;</w:t>
              </w:r>
            </w:ins>
          </w:p>
          <w:p w14:paraId="6C2CBB5A" w14:textId="77777777" w:rsidR="00C5095B" w:rsidRPr="00C72C6F" w:rsidRDefault="00C5095B" w:rsidP="00EB4F70">
            <w:pPr>
              <w:jc w:val="both"/>
              <w:rPr>
                <w:ins w:id="201" w:author="Author"/>
                <w:rFonts w:ascii="Arial" w:hAnsi="Arial" w:cs="Arial"/>
                <w:szCs w:val="22"/>
              </w:rPr>
            </w:pPr>
          </w:p>
        </w:tc>
      </w:tr>
      <w:tr w:rsidR="004477FC" w14:paraId="35EB057E" w14:textId="77777777" w:rsidTr="00E43116">
        <w:trPr>
          <w:gridAfter w:val="1"/>
          <w:wAfter w:w="29" w:type="dxa"/>
          <w:trHeight w:val="300"/>
          <w:ins w:id="202" w:author="Author"/>
        </w:trPr>
        <w:tc>
          <w:tcPr>
            <w:tcW w:w="2695" w:type="dxa"/>
          </w:tcPr>
          <w:p w14:paraId="3FCE895D" w14:textId="0215F4E9" w:rsidR="004477FC" w:rsidRPr="00F35A74" w:rsidRDefault="004477FC" w:rsidP="004477FC">
            <w:pPr>
              <w:rPr>
                <w:ins w:id="203" w:author="Author"/>
                <w:rFonts w:ascii="Arial" w:hAnsi="Arial" w:cs="Arial"/>
                <w:b/>
                <w:bCs/>
                <w:szCs w:val="22"/>
              </w:rPr>
            </w:pPr>
            <w:ins w:id="204" w:author="Author">
              <w:r w:rsidRPr="00F35A74">
                <w:rPr>
                  <w:rFonts w:ascii="Arial" w:hAnsi="Arial" w:cs="Arial"/>
                  <w:b/>
                  <w:bCs/>
                  <w:szCs w:val="22"/>
                </w:rPr>
                <w:t xml:space="preserve">“Gated Modification” </w:t>
              </w:r>
            </w:ins>
          </w:p>
        </w:tc>
        <w:tc>
          <w:tcPr>
            <w:tcW w:w="7625" w:type="dxa"/>
          </w:tcPr>
          <w:p w14:paraId="5698F685" w14:textId="77777777" w:rsidR="00BA691E" w:rsidRPr="00F35A74" w:rsidRDefault="00BA691E" w:rsidP="00BA691E">
            <w:pPr>
              <w:jc w:val="both"/>
              <w:rPr>
                <w:ins w:id="205" w:author="Author"/>
                <w:rFonts w:ascii="Arial" w:hAnsi="Arial" w:cs="Arial"/>
                <w:szCs w:val="22"/>
              </w:rPr>
            </w:pPr>
            <w:ins w:id="206" w:author="Author">
              <w:r w:rsidRPr="00F35A74">
                <w:rPr>
                  <w:rFonts w:ascii="Arial" w:hAnsi="Arial" w:cs="Arial"/>
                  <w:szCs w:val="22"/>
                </w:rPr>
                <w:t xml:space="preserve">a </w:t>
              </w:r>
              <w:r w:rsidRPr="00F35A74">
                <w:rPr>
                  <w:rFonts w:ascii="Arial" w:hAnsi="Arial" w:cs="Arial"/>
                  <w:b/>
                  <w:bCs/>
                  <w:szCs w:val="22"/>
                </w:rPr>
                <w:t>Modification</w:t>
              </w:r>
              <w:r w:rsidRPr="00F35A74">
                <w:rPr>
                  <w:rFonts w:ascii="Arial" w:hAnsi="Arial" w:cs="Arial"/>
                  <w:szCs w:val="22"/>
                </w:rPr>
                <w:t xml:space="preserve"> of a type specified as such in the </w:t>
              </w:r>
              <w:r w:rsidRPr="00F35A74">
                <w:rPr>
                  <w:rFonts w:ascii="Arial" w:hAnsi="Arial" w:cs="Arial"/>
                  <w:b/>
                  <w:bCs/>
                  <w:szCs w:val="22"/>
                </w:rPr>
                <w:t>Gated Modification Guidance</w:t>
              </w:r>
              <w:r w:rsidRPr="00F35A74">
                <w:rPr>
                  <w:rFonts w:ascii="Arial" w:hAnsi="Arial" w:cs="Arial"/>
                  <w:szCs w:val="22"/>
                </w:rPr>
                <w:t>;</w:t>
              </w:r>
            </w:ins>
          </w:p>
          <w:p w14:paraId="717879F1" w14:textId="77777777" w:rsidR="004477FC" w:rsidRPr="00F35A74" w:rsidRDefault="004477FC" w:rsidP="004477FC">
            <w:pPr>
              <w:jc w:val="both"/>
              <w:rPr>
                <w:ins w:id="207" w:author="Author"/>
                <w:rFonts w:ascii="Arial" w:hAnsi="Arial" w:cs="Arial"/>
                <w:szCs w:val="22"/>
              </w:rPr>
            </w:pPr>
          </w:p>
        </w:tc>
      </w:tr>
      <w:tr w:rsidR="00106847" w14:paraId="2EDFF2C2" w14:textId="77777777" w:rsidTr="00E43116">
        <w:trPr>
          <w:gridAfter w:val="1"/>
          <w:wAfter w:w="29" w:type="dxa"/>
          <w:trHeight w:val="300"/>
          <w:ins w:id="208" w:author="Author"/>
        </w:trPr>
        <w:tc>
          <w:tcPr>
            <w:tcW w:w="2695" w:type="dxa"/>
          </w:tcPr>
          <w:p w14:paraId="5C271420" w14:textId="75409911" w:rsidR="00106847" w:rsidRPr="00F35A74" w:rsidRDefault="00106847" w:rsidP="00106847">
            <w:pPr>
              <w:rPr>
                <w:ins w:id="209" w:author="Author"/>
                <w:rFonts w:ascii="Arial" w:hAnsi="Arial" w:cs="Arial"/>
                <w:b/>
                <w:bCs/>
                <w:szCs w:val="22"/>
              </w:rPr>
            </w:pPr>
            <w:ins w:id="210" w:author="Author">
              <w:r w:rsidRPr="00F35A74">
                <w:rPr>
                  <w:rFonts w:ascii="Arial" w:hAnsi="Arial" w:cs="Arial"/>
                  <w:b/>
                  <w:bCs/>
                  <w:szCs w:val="22"/>
                </w:rPr>
                <w:t xml:space="preserve">“Gated Modification Application” </w:t>
              </w:r>
            </w:ins>
          </w:p>
        </w:tc>
        <w:tc>
          <w:tcPr>
            <w:tcW w:w="7625" w:type="dxa"/>
          </w:tcPr>
          <w:p w14:paraId="6585BF07" w14:textId="77777777" w:rsidR="009A08A8" w:rsidRPr="00F35A74" w:rsidRDefault="009A08A8" w:rsidP="009A08A8">
            <w:pPr>
              <w:jc w:val="both"/>
              <w:rPr>
                <w:ins w:id="211" w:author="Author"/>
                <w:rFonts w:ascii="Arial" w:hAnsi="Arial" w:cs="Arial"/>
                <w:szCs w:val="22"/>
              </w:rPr>
            </w:pPr>
            <w:ins w:id="212" w:author="Author">
              <w:r w:rsidRPr="00F35A74">
                <w:rPr>
                  <w:rFonts w:ascii="Arial" w:hAnsi="Arial" w:cs="Arial"/>
                  <w:szCs w:val="22"/>
                </w:rPr>
                <w:t xml:space="preserve">a </w:t>
              </w:r>
              <w:r w:rsidRPr="00F35A74">
                <w:rPr>
                  <w:rFonts w:ascii="Arial" w:hAnsi="Arial" w:cs="Arial"/>
                  <w:b/>
                  <w:bCs/>
                  <w:szCs w:val="22"/>
                </w:rPr>
                <w:t>Modification Application</w:t>
              </w:r>
              <w:r w:rsidRPr="00F35A74">
                <w:rPr>
                  <w:rFonts w:ascii="Arial" w:hAnsi="Arial" w:cs="Arial"/>
                  <w:szCs w:val="22"/>
                </w:rPr>
                <w:t xml:space="preserve"> for a </w:t>
              </w:r>
              <w:r w:rsidRPr="00F35A74">
                <w:rPr>
                  <w:rFonts w:ascii="Arial" w:hAnsi="Arial" w:cs="Arial"/>
                  <w:b/>
                  <w:bCs/>
                  <w:szCs w:val="22"/>
                </w:rPr>
                <w:t>Gated Modification</w:t>
              </w:r>
              <w:r w:rsidRPr="00F35A74">
                <w:rPr>
                  <w:rFonts w:ascii="Arial" w:hAnsi="Arial" w:cs="Arial"/>
                  <w:szCs w:val="22"/>
                </w:rPr>
                <w:t>;</w:t>
              </w:r>
            </w:ins>
          </w:p>
          <w:p w14:paraId="3983038D" w14:textId="77777777" w:rsidR="00106847" w:rsidRDefault="00106847" w:rsidP="00106847">
            <w:pPr>
              <w:jc w:val="both"/>
              <w:rPr>
                <w:ins w:id="213" w:author="Author"/>
                <w:rFonts w:ascii="Arial" w:hAnsi="Arial" w:cs="Arial"/>
                <w:szCs w:val="22"/>
              </w:rPr>
            </w:pPr>
          </w:p>
          <w:p w14:paraId="623BE57E" w14:textId="77777777" w:rsidR="009A08A8" w:rsidRPr="00F35A74" w:rsidRDefault="009A08A8" w:rsidP="00106847">
            <w:pPr>
              <w:jc w:val="both"/>
              <w:rPr>
                <w:ins w:id="214" w:author="Author"/>
                <w:rFonts w:ascii="Arial" w:hAnsi="Arial" w:cs="Arial"/>
                <w:szCs w:val="22"/>
              </w:rPr>
            </w:pPr>
          </w:p>
        </w:tc>
      </w:tr>
      <w:tr w:rsidR="009A08A8" w14:paraId="23FF9E84" w14:textId="77777777" w:rsidTr="00E43116">
        <w:trPr>
          <w:gridAfter w:val="1"/>
          <w:wAfter w:w="29" w:type="dxa"/>
          <w:trHeight w:val="300"/>
          <w:ins w:id="215" w:author="Author"/>
        </w:trPr>
        <w:tc>
          <w:tcPr>
            <w:tcW w:w="2695" w:type="dxa"/>
          </w:tcPr>
          <w:p w14:paraId="4A4A2FA8" w14:textId="77777777" w:rsidR="00760016" w:rsidRPr="00F35A74" w:rsidRDefault="00760016" w:rsidP="00760016">
            <w:pPr>
              <w:rPr>
                <w:ins w:id="216" w:author="Author"/>
                <w:rFonts w:ascii="Arial" w:hAnsi="Arial" w:cs="Arial"/>
                <w:szCs w:val="22"/>
              </w:rPr>
            </w:pPr>
            <w:ins w:id="217" w:author="Author">
              <w:r w:rsidRPr="00F35A74">
                <w:rPr>
                  <w:rFonts w:ascii="Arial" w:hAnsi="Arial" w:cs="Arial"/>
                  <w:szCs w:val="22"/>
                </w:rPr>
                <w:t>“</w:t>
              </w:r>
              <w:r w:rsidRPr="00F35A74">
                <w:rPr>
                  <w:rFonts w:ascii="Arial" w:hAnsi="Arial" w:cs="Arial"/>
                  <w:b/>
                  <w:bCs/>
                  <w:szCs w:val="22"/>
                </w:rPr>
                <w:t>Gated Modification Guidance</w:t>
              </w:r>
              <w:r w:rsidRPr="00F35A74">
                <w:rPr>
                  <w:rFonts w:ascii="Arial" w:hAnsi="Arial" w:cs="Arial"/>
                  <w:szCs w:val="22"/>
                </w:rPr>
                <w:t>”</w:t>
              </w:r>
            </w:ins>
          </w:p>
          <w:p w14:paraId="612A0D22" w14:textId="77777777" w:rsidR="009A08A8" w:rsidRPr="00F35A74" w:rsidRDefault="009A08A8" w:rsidP="00106847">
            <w:pPr>
              <w:rPr>
                <w:ins w:id="218" w:author="Author"/>
                <w:rFonts w:ascii="Arial" w:hAnsi="Arial" w:cs="Arial"/>
                <w:b/>
                <w:bCs/>
                <w:szCs w:val="22"/>
              </w:rPr>
            </w:pPr>
          </w:p>
        </w:tc>
        <w:tc>
          <w:tcPr>
            <w:tcW w:w="7625" w:type="dxa"/>
          </w:tcPr>
          <w:p w14:paraId="7F3449CB" w14:textId="77777777" w:rsidR="00705F42" w:rsidRPr="00F35A74" w:rsidRDefault="00705F42" w:rsidP="00705F42">
            <w:pPr>
              <w:jc w:val="both"/>
              <w:rPr>
                <w:ins w:id="219" w:author="Author"/>
                <w:rFonts w:ascii="Arial" w:hAnsi="Arial" w:cs="Arial"/>
                <w:szCs w:val="22"/>
              </w:rPr>
            </w:pPr>
            <w:ins w:id="220" w:author="Author">
              <w:r w:rsidRPr="00F35A74">
                <w:rPr>
                  <w:rFonts w:ascii="Arial" w:hAnsi="Arial" w:cs="Arial"/>
                  <w:szCs w:val="22"/>
                </w:rPr>
                <w:t xml:space="preserve">the guidance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type of </w:t>
              </w:r>
              <w:r w:rsidRPr="00F35A74">
                <w:rPr>
                  <w:rFonts w:ascii="Arial" w:hAnsi="Arial" w:cs="Arial"/>
                  <w:b/>
                  <w:bCs/>
                  <w:szCs w:val="22"/>
                </w:rPr>
                <w:t xml:space="preserve">Modifications </w:t>
              </w:r>
              <w:r w:rsidRPr="00F35A74">
                <w:rPr>
                  <w:rFonts w:ascii="Arial" w:hAnsi="Arial" w:cs="Arial"/>
                  <w:szCs w:val="22"/>
                </w:rPr>
                <w:t xml:space="preserve">that </w:t>
              </w:r>
              <w:r w:rsidRPr="00F35A74">
                <w:rPr>
                  <w:rFonts w:ascii="Arial" w:hAnsi="Arial" w:cs="Arial"/>
                  <w:b/>
                  <w:bCs/>
                  <w:szCs w:val="22"/>
                </w:rPr>
                <w:t>The Company</w:t>
              </w:r>
              <w:r w:rsidRPr="00F35A74">
                <w:rPr>
                  <w:rFonts w:ascii="Arial" w:hAnsi="Arial" w:cs="Arial"/>
                  <w:szCs w:val="22"/>
                </w:rPr>
                <w:t xml:space="preserve"> will treat as being </w:t>
              </w:r>
              <w:r w:rsidRPr="00F35A74">
                <w:rPr>
                  <w:rFonts w:ascii="Arial" w:hAnsi="Arial" w:cs="Arial"/>
                  <w:b/>
                  <w:bCs/>
                  <w:szCs w:val="22"/>
                </w:rPr>
                <w:t>Gated</w:t>
              </w:r>
              <w:r w:rsidRPr="00F35A74">
                <w:rPr>
                  <w:rFonts w:ascii="Arial" w:hAnsi="Arial" w:cs="Arial"/>
                  <w:szCs w:val="22"/>
                </w:rPr>
                <w:t xml:space="preserve"> </w:t>
              </w:r>
              <w:r w:rsidRPr="00F35A74">
                <w:rPr>
                  <w:rFonts w:ascii="Arial" w:hAnsi="Arial" w:cs="Arial"/>
                  <w:b/>
                  <w:bCs/>
                  <w:szCs w:val="22"/>
                </w:rPr>
                <w:t>Modification Applications</w:t>
              </w:r>
              <w:r w:rsidRPr="00F35A74">
                <w:rPr>
                  <w:rFonts w:ascii="Arial" w:hAnsi="Arial" w:cs="Arial"/>
                  <w:szCs w:val="22"/>
                </w:rPr>
                <w:t>;</w:t>
              </w:r>
            </w:ins>
          </w:p>
          <w:p w14:paraId="2546B0F6" w14:textId="77777777" w:rsidR="009A08A8" w:rsidRPr="00F35A74" w:rsidRDefault="009A08A8" w:rsidP="009A08A8">
            <w:pPr>
              <w:jc w:val="both"/>
              <w:rPr>
                <w:ins w:id="221" w:author="Author"/>
                <w:rFonts w:ascii="Arial" w:hAnsi="Arial" w:cs="Arial"/>
                <w:szCs w:val="22"/>
              </w:rPr>
            </w:pPr>
          </w:p>
        </w:tc>
      </w:tr>
      <w:tr w:rsidR="00315FEF" w14:paraId="76C12DAE" w14:textId="77777777" w:rsidTr="00E43116">
        <w:trPr>
          <w:gridAfter w:val="1"/>
          <w:wAfter w:w="29" w:type="dxa"/>
          <w:trHeight w:val="300"/>
          <w:ins w:id="222" w:author="Author"/>
        </w:trPr>
        <w:tc>
          <w:tcPr>
            <w:tcW w:w="2695" w:type="dxa"/>
          </w:tcPr>
          <w:p w14:paraId="7AD5FE07" w14:textId="3B22C00B" w:rsidR="00315FEF" w:rsidRPr="00F35A74" w:rsidRDefault="00315FEF" w:rsidP="00315FEF">
            <w:pPr>
              <w:rPr>
                <w:ins w:id="223" w:author="Author"/>
                <w:rFonts w:ascii="Arial" w:hAnsi="Arial" w:cs="Arial"/>
                <w:szCs w:val="22"/>
              </w:rPr>
            </w:pPr>
            <w:ins w:id="224" w:author="Author">
              <w:r w:rsidRPr="00F35A74">
                <w:rPr>
                  <w:rFonts w:ascii="Arial" w:hAnsi="Arial" w:cs="Arial"/>
                  <w:b/>
                  <w:bCs/>
                  <w:szCs w:val="22"/>
                </w:rPr>
                <w:t xml:space="preserve">“Gated Modification Offer” </w:t>
              </w:r>
            </w:ins>
          </w:p>
        </w:tc>
        <w:tc>
          <w:tcPr>
            <w:tcW w:w="7625" w:type="dxa"/>
          </w:tcPr>
          <w:p w14:paraId="068ABC91" w14:textId="77777777" w:rsidR="00B27BBA" w:rsidRPr="00F35A74" w:rsidRDefault="00B27BBA" w:rsidP="00B27BBA">
            <w:pPr>
              <w:jc w:val="both"/>
              <w:rPr>
                <w:ins w:id="225" w:author="Author"/>
                <w:rFonts w:ascii="Arial" w:hAnsi="Arial" w:cs="Arial"/>
                <w:szCs w:val="22"/>
              </w:rPr>
            </w:pPr>
            <w:ins w:id="226" w:author="Author">
              <w:r w:rsidRPr="00F35A74">
                <w:rPr>
                  <w:rFonts w:ascii="Arial" w:hAnsi="Arial" w:cs="Arial"/>
                  <w:szCs w:val="22"/>
                </w:rPr>
                <w:t xml:space="preserve">a </w:t>
              </w:r>
              <w:r w:rsidRPr="00F35A74">
                <w:rPr>
                  <w:rFonts w:ascii="Arial" w:hAnsi="Arial" w:cs="Arial"/>
                  <w:b/>
                  <w:bCs/>
                  <w:szCs w:val="22"/>
                </w:rPr>
                <w:t>Modification Offer</w:t>
              </w:r>
              <w:r w:rsidRPr="00F35A74">
                <w:rPr>
                  <w:rFonts w:ascii="Arial" w:hAnsi="Arial" w:cs="Arial"/>
                  <w:szCs w:val="22"/>
                </w:rPr>
                <w:t xml:space="preserve"> made by </w:t>
              </w:r>
              <w:r w:rsidRPr="00F35A74">
                <w:rPr>
                  <w:rFonts w:ascii="Arial" w:hAnsi="Arial" w:cs="Arial"/>
                  <w:b/>
                  <w:bCs/>
                  <w:szCs w:val="22"/>
                </w:rPr>
                <w:t>The Company</w:t>
              </w:r>
              <w:r w:rsidRPr="00F35A74">
                <w:rPr>
                  <w:rFonts w:ascii="Arial" w:hAnsi="Arial" w:cs="Arial"/>
                  <w:szCs w:val="22"/>
                </w:rPr>
                <w:t xml:space="preserve"> in response to a </w:t>
              </w:r>
              <w:r w:rsidRPr="00F35A74">
                <w:rPr>
                  <w:rFonts w:ascii="Arial" w:hAnsi="Arial" w:cs="Arial"/>
                  <w:b/>
                  <w:bCs/>
                  <w:szCs w:val="22"/>
                </w:rPr>
                <w:t>Gated Modification  Application</w:t>
              </w:r>
              <w:r w:rsidRPr="00F35A74">
                <w:rPr>
                  <w:rFonts w:ascii="Arial" w:hAnsi="Arial" w:cs="Arial"/>
                  <w:szCs w:val="22"/>
                </w:rPr>
                <w:t>;</w:t>
              </w:r>
            </w:ins>
          </w:p>
          <w:p w14:paraId="7E7F5A89" w14:textId="77777777" w:rsidR="00315FEF" w:rsidRPr="00F35A74" w:rsidRDefault="00315FEF" w:rsidP="00315FEF">
            <w:pPr>
              <w:jc w:val="both"/>
              <w:rPr>
                <w:ins w:id="227" w:author="Author"/>
                <w:rFonts w:ascii="Arial" w:hAnsi="Arial" w:cs="Arial"/>
                <w:szCs w:val="22"/>
              </w:rPr>
            </w:pPr>
          </w:p>
        </w:tc>
      </w:tr>
      <w:tr w:rsidR="00103B64" w14:paraId="3F0445F3" w14:textId="77777777" w:rsidTr="00E43116">
        <w:trPr>
          <w:gridAfter w:val="1"/>
          <w:wAfter w:w="29" w:type="dxa"/>
          <w:trHeight w:val="300"/>
          <w:ins w:id="228" w:author="Author"/>
        </w:trPr>
        <w:tc>
          <w:tcPr>
            <w:tcW w:w="2695" w:type="dxa"/>
          </w:tcPr>
          <w:p w14:paraId="1D8B5AA4" w14:textId="3F2FD0F3" w:rsidR="00103B64" w:rsidRPr="00F35A74" w:rsidRDefault="00103B64" w:rsidP="00103B64">
            <w:pPr>
              <w:rPr>
                <w:ins w:id="229" w:author="Author"/>
                <w:rFonts w:ascii="Arial" w:hAnsi="Arial" w:cs="Arial"/>
                <w:b/>
                <w:bCs/>
                <w:szCs w:val="22"/>
              </w:rPr>
            </w:pPr>
            <w:ins w:id="230" w:author="Author">
              <w:r w:rsidRPr="00F35A74">
                <w:rPr>
                  <w:rFonts w:ascii="Arial" w:hAnsi="Arial" w:cs="Arial"/>
                  <w:b/>
                  <w:bCs/>
                  <w:szCs w:val="22"/>
                </w:rPr>
                <w:t>“Gated Timetable”</w:t>
              </w:r>
            </w:ins>
          </w:p>
        </w:tc>
        <w:tc>
          <w:tcPr>
            <w:tcW w:w="7625" w:type="dxa"/>
          </w:tcPr>
          <w:p w14:paraId="06211A8D" w14:textId="0C9EDD17" w:rsidR="00103B64" w:rsidRPr="00F35A74" w:rsidRDefault="00103B64" w:rsidP="00103B64">
            <w:pPr>
              <w:jc w:val="both"/>
              <w:rPr>
                <w:ins w:id="231" w:author="Author"/>
                <w:rFonts w:ascii="Arial" w:hAnsi="Arial" w:cs="Arial"/>
                <w:szCs w:val="22"/>
              </w:rPr>
            </w:pPr>
            <w:ins w:id="232" w:author="Author">
              <w:r w:rsidRPr="00F35A74">
                <w:rPr>
                  <w:rFonts w:ascii="Arial" w:hAnsi="Arial" w:cs="Arial"/>
                  <w:szCs w:val="22"/>
                </w:rPr>
                <w:t xml:space="preserve">the timetable for each </w:t>
              </w:r>
              <w:r w:rsidRPr="00F35A74">
                <w:rPr>
                  <w:rFonts w:ascii="Arial" w:hAnsi="Arial" w:cs="Arial"/>
                  <w:b/>
                  <w:bCs/>
                  <w:szCs w:val="22"/>
                </w:rPr>
                <w:t>Gated Application Window and Offer Run</w:t>
              </w:r>
              <w:r w:rsidRPr="00F35A74">
                <w:rPr>
                  <w:rFonts w:ascii="Arial" w:hAnsi="Arial" w:cs="Arial"/>
                  <w:szCs w:val="22"/>
                </w:rPr>
                <w:t xml:space="preserve"> setting out the timings (start and end dates and durations) of the various stages in the </w:t>
              </w:r>
              <w:r w:rsidRPr="00F35A74">
                <w:rPr>
                  <w:rFonts w:ascii="Arial" w:hAnsi="Arial" w:cs="Arial"/>
                  <w:b/>
                  <w:bCs/>
                  <w:szCs w:val="22"/>
                </w:rPr>
                <w:t xml:space="preserve">Gated Application Window and Offer Run </w:t>
              </w:r>
              <w:r w:rsidRPr="00F35A74">
                <w:rPr>
                  <w:rFonts w:ascii="Arial" w:hAnsi="Arial" w:cs="Arial"/>
                  <w:szCs w:val="22"/>
                </w:rPr>
                <w:t xml:space="preserve">as published by </w:t>
              </w:r>
              <w:r w:rsidRPr="00F35A74">
                <w:rPr>
                  <w:rFonts w:ascii="Arial" w:hAnsi="Arial" w:cs="Arial"/>
                  <w:b/>
                  <w:bCs/>
                  <w:szCs w:val="22"/>
                </w:rPr>
                <w:t xml:space="preserve">The Company </w:t>
              </w:r>
              <w:r w:rsidRPr="00F35A74">
                <w:rPr>
                  <w:rFonts w:ascii="Arial" w:hAnsi="Arial" w:cs="Arial"/>
                  <w:szCs w:val="22"/>
                </w:rPr>
                <w:t>on the</w:t>
              </w:r>
              <w:r w:rsidRPr="00F35A74">
                <w:rPr>
                  <w:rFonts w:ascii="Arial" w:hAnsi="Arial" w:cs="Arial"/>
                  <w:b/>
                  <w:bCs/>
                  <w:szCs w:val="22"/>
                </w:rPr>
                <w:t xml:space="preserve"> Website</w:t>
              </w:r>
              <w:r w:rsidRPr="00F35A74">
                <w:rPr>
                  <w:rFonts w:ascii="Arial" w:hAnsi="Arial" w:cs="Arial"/>
                  <w:szCs w:val="22"/>
                </w:rPr>
                <w:t>. In each</w:t>
              </w:r>
              <w:r w:rsidRPr="00F35A74">
                <w:rPr>
                  <w:rFonts w:ascii="Arial" w:hAnsi="Arial" w:cs="Arial"/>
                  <w:b/>
                  <w:bCs/>
                  <w:szCs w:val="22"/>
                </w:rPr>
                <w:t xml:space="preserve"> Gated Application Window and Offer Run</w:t>
              </w:r>
              <w:r w:rsidRPr="00F35A74">
                <w:rPr>
                  <w:rFonts w:ascii="Arial" w:hAnsi="Arial" w:cs="Arial"/>
                  <w:szCs w:val="22"/>
                </w:rPr>
                <w:t>, the</w:t>
              </w:r>
              <w:r w:rsidRPr="00F35A74">
                <w:rPr>
                  <w:rFonts w:ascii="Arial" w:hAnsi="Arial" w:cs="Arial"/>
                  <w:b/>
                  <w:bCs/>
                  <w:szCs w:val="22"/>
                </w:rPr>
                <w:t xml:space="preserve"> Gated Application Window </w:t>
              </w:r>
              <w:r w:rsidRPr="00F35A74">
                <w:rPr>
                  <w:rFonts w:ascii="Arial" w:hAnsi="Arial" w:cs="Arial"/>
                  <w:szCs w:val="22"/>
                </w:rPr>
                <w:t xml:space="preserve">shall open no earlier than 4 weeks after the publication of the timetable (and in the case of the </w:t>
              </w:r>
              <w:r w:rsidRPr="00F35A74">
                <w:rPr>
                  <w:rFonts w:ascii="Arial" w:hAnsi="Arial" w:cs="Arial"/>
                  <w:b/>
                  <w:bCs/>
                  <w:szCs w:val="22"/>
                </w:rPr>
                <w:t>First Gated Application Window and Offer Run</w:t>
              </w:r>
              <w:r w:rsidRPr="00F35A74">
                <w:rPr>
                  <w:rFonts w:ascii="Arial" w:hAnsi="Arial" w:cs="Arial"/>
                  <w:szCs w:val="22"/>
                </w:rPr>
                <w:t xml:space="preserve">, with publication being no earlier than 4 weeks after the </w:t>
              </w:r>
              <w:r w:rsidRPr="00F35A74">
                <w:rPr>
                  <w:rFonts w:ascii="Arial" w:hAnsi="Arial" w:cs="Arial"/>
                  <w:b/>
                  <w:bCs/>
                  <w:szCs w:val="22"/>
                </w:rPr>
                <w:t>CMP434 Implementation Date</w:t>
              </w:r>
              <w:r w:rsidRPr="00F35A74">
                <w:rPr>
                  <w:rFonts w:ascii="Arial" w:hAnsi="Arial" w:cs="Arial"/>
                  <w:szCs w:val="22"/>
                </w:rPr>
                <w:t>) and shall be of a duration not less than 4 weeks;</w:t>
              </w:r>
            </w:ins>
          </w:p>
        </w:tc>
      </w:tr>
      <w:tr w:rsidR="00103B64" w14:paraId="0A4946CF" w14:textId="77777777" w:rsidTr="00E43116">
        <w:trPr>
          <w:gridAfter w:val="1"/>
          <w:wAfter w:w="29" w:type="dxa"/>
          <w:trHeight w:val="300"/>
        </w:trPr>
        <w:tc>
          <w:tcPr>
            <w:tcW w:w="2695" w:type="dxa"/>
          </w:tcPr>
          <w:p w14:paraId="73E97C39" w14:textId="77777777" w:rsidR="00103B64" w:rsidRDefault="00103B64" w:rsidP="00103B64">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103B64" w:rsidRDefault="00103B64" w:rsidP="00103B64">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103B64" w14:paraId="26A1CEB4" w14:textId="77777777" w:rsidTr="00E43116">
        <w:trPr>
          <w:gridAfter w:val="1"/>
          <w:wAfter w:w="29" w:type="dxa"/>
          <w:trHeight w:val="300"/>
        </w:trPr>
        <w:tc>
          <w:tcPr>
            <w:tcW w:w="2695" w:type="dxa"/>
          </w:tcPr>
          <w:p w14:paraId="382E392F" w14:textId="77777777" w:rsidR="00103B64" w:rsidRDefault="00103B64" w:rsidP="00103B64">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103B64" w:rsidRDefault="00103B64" w:rsidP="00103B64">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103B64" w14:paraId="55BD5D0E" w14:textId="77777777" w:rsidTr="00E43116">
        <w:trPr>
          <w:gridAfter w:val="1"/>
          <w:wAfter w:w="29" w:type="dxa"/>
          <w:trHeight w:val="300"/>
        </w:trPr>
        <w:tc>
          <w:tcPr>
            <w:tcW w:w="2695" w:type="dxa"/>
          </w:tcPr>
          <w:p w14:paraId="28838710" w14:textId="77777777" w:rsidR="00103B64" w:rsidRDefault="00103B64" w:rsidP="00103B64">
            <w:pPr>
              <w:pStyle w:val="BodyText"/>
              <w:spacing w:before="120" w:after="120"/>
              <w:rPr>
                <w:rFonts w:ascii="Arial" w:hAnsi="Arial" w:cs="Arial"/>
                <w:b/>
                <w:bCs/>
              </w:rPr>
            </w:pPr>
            <w:r>
              <w:rPr>
                <w:rFonts w:ascii="Arial" w:hAnsi="Arial" w:cs="Arial"/>
                <w:b/>
                <w:bCs/>
              </w:rPr>
              <w:t>"Generation Capacity"</w:t>
            </w:r>
          </w:p>
        </w:tc>
        <w:tc>
          <w:tcPr>
            <w:tcW w:w="7625" w:type="dxa"/>
          </w:tcPr>
          <w:p w14:paraId="58E14914" w14:textId="77777777" w:rsidR="00103B64" w:rsidRDefault="00103B64" w:rsidP="00103B64">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103B64" w14:paraId="1A79C74B" w14:textId="77777777" w:rsidTr="00E43116">
        <w:trPr>
          <w:gridAfter w:val="1"/>
          <w:wAfter w:w="29" w:type="dxa"/>
          <w:trHeight w:val="300"/>
        </w:trPr>
        <w:tc>
          <w:tcPr>
            <w:tcW w:w="2695" w:type="dxa"/>
          </w:tcPr>
          <w:p w14:paraId="5CA7C54A" w14:textId="77777777" w:rsidR="00103B64" w:rsidRDefault="00103B64" w:rsidP="00103B64">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103B64" w:rsidRDefault="00103B64" w:rsidP="00103B64">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103B64" w14:paraId="14ABA6B9" w14:textId="77777777" w:rsidTr="00E43116">
        <w:trPr>
          <w:gridAfter w:val="1"/>
          <w:wAfter w:w="29" w:type="dxa"/>
          <w:trHeight w:val="300"/>
        </w:trPr>
        <w:tc>
          <w:tcPr>
            <w:tcW w:w="2695" w:type="dxa"/>
          </w:tcPr>
          <w:p w14:paraId="4CDF3893" w14:textId="77777777" w:rsidR="00103B64" w:rsidRPr="00D025A5" w:rsidRDefault="00103B64" w:rsidP="00103B64">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103B64" w:rsidRPr="00D025A5" w:rsidRDefault="00103B64" w:rsidP="00103B64">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103B64" w14:paraId="4BE6B843" w14:textId="77777777" w:rsidTr="00E43116">
        <w:trPr>
          <w:gridAfter w:val="1"/>
          <w:wAfter w:w="29" w:type="dxa"/>
          <w:trHeight w:val="300"/>
        </w:trPr>
        <w:tc>
          <w:tcPr>
            <w:tcW w:w="2695" w:type="dxa"/>
          </w:tcPr>
          <w:p w14:paraId="1827C5B3" w14:textId="77777777" w:rsidR="00103B64" w:rsidRDefault="00103B64" w:rsidP="00103B64">
            <w:pPr>
              <w:pStyle w:val="BodyText"/>
              <w:spacing w:before="120" w:after="120"/>
              <w:rPr>
                <w:rFonts w:ascii="Arial" w:hAnsi="Arial" w:cs="Arial"/>
                <w:b/>
                <w:bCs/>
              </w:rPr>
            </w:pPr>
            <w:r>
              <w:rPr>
                <w:rFonts w:ascii="Arial" w:hAnsi="Arial" w:cs="Arial"/>
                <w:b/>
                <w:bCs/>
              </w:rPr>
              <w:lastRenderedPageBreak/>
              <w:t>"Generation Reconciliation Statement"</w:t>
            </w:r>
          </w:p>
        </w:tc>
        <w:tc>
          <w:tcPr>
            <w:tcW w:w="7625" w:type="dxa"/>
          </w:tcPr>
          <w:p w14:paraId="4FDBA6D3" w14:textId="58A66E95" w:rsidR="00103B64" w:rsidRPr="00190FFA" w:rsidRDefault="00103B64" w:rsidP="00103B6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103B64" w:rsidRDefault="00103B64" w:rsidP="00103B64">
            <w:pPr>
              <w:pStyle w:val="BodyText"/>
              <w:spacing w:before="120" w:after="120"/>
              <w:jc w:val="both"/>
              <w:rPr>
                <w:rFonts w:ascii="Arial" w:hAnsi="Arial" w:cs="Arial"/>
                <w:b/>
                <w:i/>
              </w:rPr>
            </w:pPr>
          </w:p>
        </w:tc>
      </w:tr>
      <w:tr w:rsidR="00103B64" w14:paraId="7E4F08DB" w14:textId="77777777" w:rsidTr="00E43116">
        <w:trPr>
          <w:gridAfter w:val="1"/>
          <w:wAfter w:w="29" w:type="dxa"/>
          <w:trHeight w:val="300"/>
        </w:trPr>
        <w:tc>
          <w:tcPr>
            <w:tcW w:w="2695" w:type="dxa"/>
          </w:tcPr>
          <w:p w14:paraId="6D37CA0A" w14:textId="77777777" w:rsidR="00103B64" w:rsidRDefault="00103B64" w:rsidP="00103B64">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103B64" w:rsidRDefault="00103B64" w:rsidP="00103B64">
            <w:pPr>
              <w:pStyle w:val="BodyText"/>
              <w:spacing w:before="120" w:after="120"/>
              <w:rPr>
                <w:rFonts w:ascii="Arial" w:hAnsi="Arial" w:cs="Arial"/>
                <w:b/>
                <w:bCs/>
              </w:rPr>
            </w:pPr>
          </w:p>
        </w:tc>
        <w:tc>
          <w:tcPr>
            <w:tcW w:w="7625" w:type="dxa"/>
          </w:tcPr>
          <w:p w14:paraId="39B9C8D7" w14:textId="77777777" w:rsidR="00103B64" w:rsidRPr="0034202B" w:rsidRDefault="00103B64" w:rsidP="00103B64">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103B64"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103B64" w14:paraId="19EA3B83" w14:textId="77777777" w:rsidTr="00E43116">
        <w:trPr>
          <w:gridAfter w:val="1"/>
          <w:wAfter w:w="29" w:type="dxa"/>
          <w:trHeight w:val="300"/>
        </w:trPr>
        <w:tc>
          <w:tcPr>
            <w:tcW w:w="2695" w:type="dxa"/>
          </w:tcPr>
          <w:p w14:paraId="3913BE1C" w14:textId="77777777" w:rsidR="00103B64" w:rsidRDefault="00103B64" w:rsidP="00103B64">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103B64" w:rsidRDefault="00103B64" w:rsidP="00103B64">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103B64" w14:paraId="64602279" w14:textId="77777777" w:rsidTr="00E43116">
        <w:trPr>
          <w:gridAfter w:val="1"/>
          <w:wAfter w:w="29" w:type="dxa"/>
          <w:trHeight w:val="300"/>
        </w:trPr>
        <w:tc>
          <w:tcPr>
            <w:tcW w:w="2695" w:type="dxa"/>
          </w:tcPr>
          <w:p w14:paraId="49F9CA0F" w14:textId="77777777" w:rsidR="00103B64" w:rsidRPr="006E7788" w:rsidRDefault="00103B64" w:rsidP="00103B64">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103B64" w:rsidRPr="006E7788" w:rsidRDefault="00103B64" w:rsidP="00103B64">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103B64" w14:paraId="7A15DD41" w14:textId="77777777" w:rsidTr="00E43116">
        <w:trPr>
          <w:gridAfter w:val="1"/>
          <w:wAfter w:w="29" w:type="dxa"/>
          <w:trHeight w:val="300"/>
        </w:trPr>
        <w:tc>
          <w:tcPr>
            <w:tcW w:w="2695" w:type="dxa"/>
          </w:tcPr>
          <w:p w14:paraId="57176827" w14:textId="77777777" w:rsidR="00103B64" w:rsidRDefault="00103B64" w:rsidP="00103B64">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07811AD1" w14:textId="77777777" w:rsidTr="00E43116">
        <w:trPr>
          <w:gridAfter w:val="1"/>
          <w:wAfter w:w="29" w:type="dxa"/>
          <w:trHeight w:val="300"/>
        </w:trPr>
        <w:tc>
          <w:tcPr>
            <w:tcW w:w="2695" w:type="dxa"/>
          </w:tcPr>
          <w:p w14:paraId="33D60A43" w14:textId="77777777" w:rsidR="00103B64" w:rsidRDefault="00103B64" w:rsidP="00103B64">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103B64" w14:paraId="43909DB5" w14:textId="77777777" w:rsidTr="00E43116">
        <w:trPr>
          <w:gridAfter w:val="1"/>
          <w:wAfter w:w="29" w:type="dxa"/>
          <w:trHeight w:val="300"/>
        </w:trPr>
        <w:tc>
          <w:tcPr>
            <w:tcW w:w="2695" w:type="dxa"/>
          </w:tcPr>
          <w:p w14:paraId="7EEE78E6" w14:textId="77777777" w:rsidR="00103B64" w:rsidRDefault="00103B64" w:rsidP="00103B64">
            <w:pPr>
              <w:pStyle w:val="BodyText"/>
              <w:spacing w:before="120" w:after="120"/>
              <w:rPr>
                <w:rFonts w:ascii="Arial" w:hAnsi="Arial" w:cs="Arial"/>
                <w:b/>
                <w:bCs/>
              </w:rPr>
            </w:pPr>
            <w:r>
              <w:rPr>
                <w:rFonts w:ascii="Arial" w:hAnsi="Arial" w:cs="Arial"/>
                <w:b/>
                <w:bCs/>
              </w:rPr>
              <w:t>"Good Industry Practice"</w:t>
            </w:r>
          </w:p>
        </w:tc>
        <w:tc>
          <w:tcPr>
            <w:tcW w:w="7625" w:type="dxa"/>
          </w:tcPr>
          <w:p w14:paraId="1DA0F981" w14:textId="77777777" w:rsidR="00103B64" w:rsidRDefault="00103B64" w:rsidP="00103B64">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103B64" w14:paraId="7D67FDE4" w14:textId="77777777" w:rsidTr="00E43116">
        <w:trPr>
          <w:gridAfter w:val="1"/>
          <w:wAfter w:w="29" w:type="dxa"/>
          <w:trHeight w:val="300"/>
        </w:trPr>
        <w:tc>
          <w:tcPr>
            <w:tcW w:w="2695" w:type="dxa"/>
          </w:tcPr>
          <w:p w14:paraId="1DFF0C69" w14:textId="77777777" w:rsidR="00103B64" w:rsidRDefault="00103B64" w:rsidP="00103B64">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103B64" w:rsidRDefault="00103B64" w:rsidP="00103B64">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103B64" w14:paraId="50001856" w14:textId="77777777" w:rsidTr="00E43116">
        <w:trPr>
          <w:gridAfter w:val="1"/>
          <w:wAfter w:w="29" w:type="dxa"/>
          <w:trHeight w:val="300"/>
        </w:trPr>
        <w:tc>
          <w:tcPr>
            <w:tcW w:w="2695" w:type="dxa"/>
          </w:tcPr>
          <w:p w14:paraId="19841322" w14:textId="77777777" w:rsidR="00103B64" w:rsidRDefault="00103B64" w:rsidP="00103B64">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103B64" w:rsidRDefault="00103B64" w:rsidP="00103B64">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as from time to time revised ;</w:t>
            </w:r>
          </w:p>
        </w:tc>
      </w:tr>
      <w:tr w:rsidR="00103B64" w14:paraId="1F2AE8B0" w14:textId="77777777" w:rsidTr="00E43116">
        <w:trPr>
          <w:gridAfter w:val="1"/>
          <w:wAfter w:w="29" w:type="dxa"/>
          <w:trHeight w:val="300"/>
        </w:trPr>
        <w:tc>
          <w:tcPr>
            <w:tcW w:w="2695" w:type="dxa"/>
          </w:tcPr>
          <w:p w14:paraId="2EB2875D" w14:textId="77777777" w:rsidR="00103B64" w:rsidRDefault="00103B64" w:rsidP="00103B64">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103B64" w:rsidRDefault="00103B64" w:rsidP="00103B64">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103B64" w14:paraId="114B8A9F" w14:textId="77777777" w:rsidTr="00E43116">
        <w:trPr>
          <w:gridAfter w:val="1"/>
          <w:wAfter w:w="29" w:type="dxa"/>
          <w:trHeight w:val="300"/>
        </w:trPr>
        <w:tc>
          <w:tcPr>
            <w:tcW w:w="2695" w:type="dxa"/>
          </w:tcPr>
          <w:p w14:paraId="4C2D5E7C" w14:textId="77777777" w:rsidR="00103B64" w:rsidRDefault="00103B64" w:rsidP="00103B64">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103B64" w:rsidRDefault="00103B64" w:rsidP="00103B64">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103B64" w14:paraId="22EBDBEF" w14:textId="77777777" w:rsidTr="00E43116">
        <w:trPr>
          <w:gridAfter w:val="1"/>
          <w:wAfter w:w="29" w:type="dxa"/>
          <w:trHeight w:val="300"/>
        </w:trPr>
        <w:tc>
          <w:tcPr>
            <w:tcW w:w="2695" w:type="dxa"/>
          </w:tcPr>
          <w:p w14:paraId="1A11ACFD" w14:textId="77777777" w:rsidR="00103B64" w:rsidRDefault="00103B64" w:rsidP="00103B64">
            <w:pPr>
              <w:rPr>
                <w:rFonts w:ascii="Arial" w:hAnsi="Arial" w:cs="Arial"/>
                <w:b/>
                <w:bCs/>
              </w:rPr>
            </w:pPr>
            <w:r>
              <w:rPr>
                <w:rFonts w:ascii="Arial" w:hAnsi="Arial" w:cs="Arial"/>
                <w:b/>
                <w:bCs/>
              </w:rPr>
              <w:t>"Group"</w:t>
            </w:r>
          </w:p>
        </w:tc>
        <w:tc>
          <w:tcPr>
            <w:tcW w:w="7625" w:type="dxa"/>
          </w:tcPr>
          <w:p w14:paraId="3326145E" w14:textId="77777777" w:rsidR="00103B64" w:rsidRDefault="00103B64" w:rsidP="00103B64">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103B64" w:rsidRDefault="00103B64" w:rsidP="00103B64">
            <w:pPr>
              <w:rPr>
                <w:rFonts w:ascii="Arial" w:hAnsi="Arial" w:cs="Arial"/>
                <w:i/>
              </w:rPr>
            </w:pPr>
          </w:p>
        </w:tc>
      </w:tr>
      <w:tr w:rsidR="00103B64" w14:paraId="23CCA6ED" w14:textId="77777777" w:rsidTr="00E43116">
        <w:trPr>
          <w:gridAfter w:val="1"/>
          <w:wAfter w:w="29" w:type="dxa"/>
          <w:trHeight w:val="300"/>
        </w:trPr>
        <w:tc>
          <w:tcPr>
            <w:tcW w:w="2695" w:type="dxa"/>
          </w:tcPr>
          <w:p w14:paraId="4D6114F3" w14:textId="77777777" w:rsidR="00103B64" w:rsidRDefault="00103B64" w:rsidP="00103B64">
            <w:pPr>
              <w:pStyle w:val="BodyText"/>
              <w:spacing w:line="240" w:lineRule="atLeast"/>
              <w:rPr>
                <w:rFonts w:ascii="Arial" w:hAnsi="Arial" w:cs="Arial"/>
                <w:b/>
                <w:bCs/>
              </w:rPr>
            </w:pPr>
            <w:r>
              <w:rPr>
                <w:rFonts w:ascii="Arial" w:hAnsi="Arial" w:cs="Arial"/>
                <w:b/>
                <w:bCs/>
              </w:rPr>
              <w:t>“GSP Group”</w:t>
            </w:r>
          </w:p>
        </w:tc>
        <w:tc>
          <w:tcPr>
            <w:tcW w:w="7625" w:type="dxa"/>
          </w:tcPr>
          <w:p w14:paraId="206D7FCD" w14:textId="77777777" w:rsidR="00103B64" w:rsidRDefault="00103B64" w:rsidP="00103B64">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8A308A" w14:paraId="7280CF1D" w14:textId="77777777" w:rsidTr="00E43116">
        <w:trPr>
          <w:gridAfter w:val="1"/>
          <w:wAfter w:w="29" w:type="dxa"/>
          <w:trHeight w:val="300"/>
          <w:ins w:id="233" w:author="Author"/>
        </w:trPr>
        <w:tc>
          <w:tcPr>
            <w:tcW w:w="2695" w:type="dxa"/>
          </w:tcPr>
          <w:p w14:paraId="51BAB5CA" w14:textId="411D2F87" w:rsidR="008A308A" w:rsidRPr="00962E34" w:rsidRDefault="00887907" w:rsidP="00103B64">
            <w:pPr>
              <w:pStyle w:val="BodyText"/>
              <w:spacing w:line="240" w:lineRule="atLeast"/>
              <w:rPr>
                <w:ins w:id="234" w:author="Author"/>
                <w:rFonts w:ascii="Arial" w:hAnsi="Arial" w:cs="Arial"/>
                <w:b/>
                <w:bCs/>
              </w:rPr>
            </w:pPr>
            <w:ins w:id="235" w:author="Author">
              <w:r w:rsidRPr="00962E34">
                <w:rPr>
                  <w:rFonts w:ascii="Arial" w:hAnsi="Arial" w:cs="Arial"/>
                  <w:b/>
                  <w:bCs/>
                  <w:szCs w:val="22"/>
                </w:rPr>
                <w:t>“Guidance Documents”</w:t>
              </w:r>
            </w:ins>
          </w:p>
        </w:tc>
        <w:tc>
          <w:tcPr>
            <w:tcW w:w="7625" w:type="dxa"/>
          </w:tcPr>
          <w:p w14:paraId="02DCFA73" w14:textId="21405AC3" w:rsidR="008A308A" w:rsidRPr="00962E34" w:rsidRDefault="00962E34" w:rsidP="00962E34">
            <w:pPr>
              <w:jc w:val="both"/>
              <w:rPr>
                <w:ins w:id="236" w:author="Author"/>
                <w:rFonts w:ascii="Arial" w:hAnsi="Arial" w:cs="Arial"/>
                <w:szCs w:val="22"/>
              </w:rPr>
            </w:pPr>
            <w:ins w:id="237" w:author="Author">
              <w:r w:rsidRPr="00962E34">
                <w:rPr>
                  <w:rFonts w:ascii="Arial" w:hAnsi="Arial" w:cs="Arial"/>
                  <w:szCs w:val="22"/>
                </w:rPr>
                <w:t xml:space="preserve">the </w:t>
              </w:r>
              <w:r w:rsidRPr="00962E34">
                <w:rPr>
                  <w:rFonts w:ascii="Arial" w:hAnsi="Arial" w:cs="Arial"/>
                  <w:b/>
                  <w:bCs/>
                  <w:szCs w:val="22"/>
                </w:rPr>
                <w:t>Gated Modification Application</w:t>
              </w:r>
              <w:r w:rsidRPr="00962E34">
                <w:rPr>
                  <w:rFonts w:ascii="Arial" w:hAnsi="Arial" w:cs="Arial"/>
                  <w:szCs w:val="22"/>
                </w:rPr>
                <w:t xml:space="preserve">, </w:t>
              </w:r>
              <w:r w:rsidRPr="00962E34">
                <w:rPr>
                  <w:rFonts w:ascii="Arial" w:hAnsi="Arial" w:cs="Arial"/>
                  <w:b/>
                  <w:bCs/>
                  <w:szCs w:val="22"/>
                </w:rPr>
                <w:t>LoA Guidance</w:t>
              </w:r>
              <w:r w:rsidRPr="00962E34">
                <w:rPr>
                  <w:rFonts w:ascii="Arial" w:hAnsi="Arial" w:cs="Arial"/>
                  <w:szCs w:val="22"/>
                </w:rPr>
                <w:t xml:space="preserve">, </w:t>
              </w:r>
              <w:r w:rsidRPr="00962E34">
                <w:rPr>
                  <w:rFonts w:ascii="Arial" w:hAnsi="Arial" w:cs="Arial"/>
                  <w:b/>
                  <w:bCs/>
                  <w:szCs w:val="22"/>
                </w:rPr>
                <w:t>Queue Management Guidance</w:t>
              </w:r>
              <w:r w:rsidRPr="00962E34">
                <w:rPr>
                  <w:rFonts w:ascii="Arial" w:hAnsi="Arial" w:cs="Arial"/>
                  <w:szCs w:val="22"/>
                </w:rPr>
                <w:t>,</w:t>
              </w:r>
              <w:r w:rsidRPr="00962E34">
                <w:rPr>
                  <w:rFonts w:ascii="Arial" w:hAnsi="Arial" w:cs="Arial"/>
                  <w:b/>
                  <w:bCs/>
                  <w:szCs w:val="22"/>
                </w:rPr>
                <w:t xml:space="preserve"> Modification Guidance and Material Technology Change Guidance</w:t>
              </w:r>
              <w:r w:rsidRPr="00962E34">
                <w:rPr>
                  <w:rFonts w:ascii="Arial" w:hAnsi="Arial" w:cs="Arial"/>
                  <w:szCs w:val="22"/>
                </w:rPr>
                <w:t xml:space="preserve">; </w:t>
              </w:r>
            </w:ins>
            <w:r>
              <w:rPr>
                <w:rFonts w:ascii="Arial" w:hAnsi="Arial" w:cs="Arial"/>
                <w:szCs w:val="22"/>
              </w:rPr>
              <w:br/>
            </w:r>
          </w:p>
        </w:tc>
      </w:tr>
      <w:tr w:rsidR="00103B64" w14:paraId="2E871F4F" w14:textId="77777777" w:rsidTr="00E43116">
        <w:trPr>
          <w:gridAfter w:val="1"/>
          <w:wAfter w:w="29" w:type="dxa"/>
          <w:trHeight w:val="300"/>
        </w:trPr>
        <w:tc>
          <w:tcPr>
            <w:tcW w:w="2695" w:type="dxa"/>
          </w:tcPr>
          <w:p w14:paraId="7D2CA890" w14:textId="0959FAE2" w:rsidR="00103B64" w:rsidRDefault="00103B64" w:rsidP="00103B64">
            <w:pPr>
              <w:pStyle w:val="BodyText"/>
              <w:spacing w:line="240" w:lineRule="atLeast"/>
              <w:rPr>
                <w:rFonts w:ascii="Arial" w:hAnsi="Arial" w:cs="Arial"/>
                <w:b/>
                <w:bCs/>
                <w:color w:val="000000"/>
                <w:w w:val="0"/>
              </w:rPr>
            </w:pPr>
            <w:bookmarkStart w:id="238" w:name="_DV_C133"/>
            <w:r>
              <w:rPr>
                <w:rFonts w:ascii="Arial" w:hAnsi="Arial" w:cs="Arial"/>
                <w:b/>
                <w:bCs/>
              </w:rPr>
              <w:t>"HH Base Percentage"</w:t>
            </w:r>
            <w:bookmarkEnd w:id="238"/>
          </w:p>
        </w:tc>
        <w:tc>
          <w:tcPr>
            <w:tcW w:w="7625" w:type="dxa"/>
          </w:tcPr>
          <w:p w14:paraId="354B8DAE" w14:textId="77777777" w:rsidR="00103B64" w:rsidRDefault="00103B64" w:rsidP="00103B64">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239" w:name="_BPDCI_55"/>
            <w:r w:rsidRPr="00BD656E">
              <w:rPr>
                <w:rFonts w:ascii="Arial" w:hAnsi="Arial" w:cs="Arial"/>
              </w:rPr>
              <w:t xml:space="preserve">Section 3, </w:t>
            </w:r>
            <w:bookmarkEnd w:id="239"/>
            <w:r w:rsidRPr="00BD656E">
              <w:rPr>
                <w:rFonts w:ascii="Arial" w:hAnsi="Arial" w:cs="Arial"/>
              </w:rPr>
              <w:t>Appendix 2</w:t>
            </w:r>
            <w:bookmarkStart w:id="240" w:name="_BPDCD_56"/>
            <w:r w:rsidRPr="00BD656E">
              <w:rPr>
                <w:rFonts w:ascii="Arial" w:hAnsi="Arial" w:cs="Arial"/>
              </w:rPr>
              <w:t>;</w:t>
            </w:r>
            <w:bookmarkEnd w:id="240"/>
          </w:p>
        </w:tc>
      </w:tr>
      <w:tr w:rsidR="00103B64" w14:paraId="246DEF9B" w14:textId="77777777" w:rsidTr="00E43116">
        <w:trPr>
          <w:gridAfter w:val="1"/>
          <w:wAfter w:w="29" w:type="dxa"/>
          <w:trHeight w:val="300"/>
        </w:trPr>
        <w:tc>
          <w:tcPr>
            <w:tcW w:w="2695" w:type="dxa"/>
          </w:tcPr>
          <w:p w14:paraId="10C8DE09" w14:textId="77777777" w:rsidR="00103B64" w:rsidRDefault="00103B64" w:rsidP="00103B64">
            <w:pPr>
              <w:pStyle w:val="BodyText"/>
              <w:rPr>
                <w:rFonts w:ascii="Arial" w:hAnsi="Arial" w:cs="Arial"/>
                <w:b/>
                <w:bCs/>
              </w:rPr>
            </w:pPr>
            <w:r>
              <w:rPr>
                <w:rFonts w:ascii="Arial" w:hAnsi="Arial" w:cs="Arial"/>
                <w:b/>
                <w:bCs/>
              </w:rPr>
              <w:lastRenderedPageBreak/>
              <w:t>"HH Base Value at Risk"</w:t>
            </w:r>
          </w:p>
        </w:tc>
        <w:tc>
          <w:tcPr>
            <w:tcW w:w="7625" w:type="dxa"/>
          </w:tcPr>
          <w:p w14:paraId="04FACBED" w14:textId="77777777" w:rsidR="00103B64" w:rsidRDefault="00103B64" w:rsidP="00103B64">
            <w:pPr>
              <w:pStyle w:val="BodyText"/>
              <w:jc w:val="both"/>
              <w:rPr>
                <w:rFonts w:ascii="Arial" w:hAnsi="Arial" w:cs="Arial"/>
              </w:rPr>
            </w:pPr>
            <w:r>
              <w:rPr>
                <w:rFonts w:ascii="Arial" w:hAnsi="Arial" w:cs="Arial"/>
              </w:rPr>
              <w:t>the sum as calculated in accordance with Paragraph 3.22.3</w:t>
            </w:r>
            <w:bookmarkStart w:id="241" w:name="_BPDCD_57"/>
            <w:r w:rsidRPr="00BD656E">
              <w:rPr>
                <w:rFonts w:ascii="Arial" w:hAnsi="Arial" w:cs="Arial"/>
              </w:rPr>
              <w:t xml:space="preserve">; </w:t>
            </w:r>
            <w:bookmarkEnd w:id="241"/>
          </w:p>
        </w:tc>
      </w:tr>
      <w:tr w:rsidR="00103B64" w14:paraId="6165C19D" w14:textId="77777777" w:rsidTr="00E43116">
        <w:trPr>
          <w:gridAfter w:val="1"/>
          <w:wAfter w:w="29" w:type="dxa"/>
          <w:trHeight w:val="300"/>
        </w:trPr>
        <w:tc>
          <w:tcPr>
            <w:tcW w:w="2695" w:type="dxa"/>
          </w:tcPr>
          <w:p w14:paraId="288DE31A" w14:textId="77777777" w:rsidR="00103B64" w:rsidRDefault="00103B64" w:rsidP="00103B64">
            <w:pPr>
              <w:pStyle w:val="BodyText"/>
              <w:rPr>
                <w:rFonts w:ascii="Arial" w:hAnsi="Arial" w:cs="Arial"/>
                <w:b/>
                <w:bCs/>
              </w:rPr>
            </w:pPr>
            <w:r>
              <w:rPr>
                <w:rFonts w:ascii="Arial" w:hAnsi="Arial" w:cs="Arial"/>
                <w:b/>
                <w:bCs/>
              </w:rPr>
              <w:t>"HH Charges"</w:t>
            </w:r>
          </w:p>
        </w:tc>
        <w:tc>
          <w:tcPr>
            <w:tcW w:w="7625" w:type="dxa"/>
          </w:tcPr>
          <w:p w14:paraId="664E3575" w14:textId="77777777" w:rsidR="00103B64" w:rsidRDefault="00103B64" w:rsidP="00103B64">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242" w:name="_BPDCD_58"/>
            <w:r w:rsidRPr="00BD656E">
              <w:rPr>
                <w:rFonts w:ascii="Arial Bold" w:hAnsi="Arial Bold" w:cs="Arial"/>
                <w:b/>
              </w:rPr>
              <w:t>;</w:t>
            </w:r>
            <w:bookmarkEnd w:id="242"/>
          </w:p>
        </w:tc>
      </w:tr>
      <w:tr w:rsidR="00103B64" w14:paraId="1ABCBE3D" w14:textId="77777777" w:rsidTr="00E43116">
        <w:trPr>
          <w:gridAfter w:val="1"/>
          <w:wAfter w:w="29" w:type="dxa"/>
          <w:trHeight w:val="300"/>
        </w:trPr>
        <w:tc>
          <w:tcPr>
            <w:tcW w:w="2695" w:type="dxa"/>
          </w:tcPr>
          <w:p w14:paraId="17C18465" w14:textId="77777777" w:rsidR="00103B64" w:rsidRDefault="00103B64" w:rsidP="00103B64">
            <w:pPr>
              <w:pStyle w:val="BodyText"/>
              <w:rPr>
                <w:rFonts w:ascii="Arial" w:hAnsi="Arial" w:cs="Arial"/>
                <w:b/>
                <w:bCs/>
              </w:rPr>
            </w:pPr>
            <w:r>
              <w:rPr>
                <w:rFonts w:ascii="Arial" w:hAnsi="Arial" w:cs="Arial"/>
                <w:b/>
                <w:bCs/>
                <w:color w:val="000000"/>
              </w:rPr>
              <w:t>"HH Forecasting Performance Related VAR "</w:t>
            </w:r>
          </w:p>
        </w:tc>
        <w:tc>
          <w:tcPr>
            <w:tcW w:w="7625" w:type="dxa"/>
          </w:tcPr>
          <w:p w14:paraId="7600E0CB" w14:textId="77777777" w:rsidR="00103B64" w:rsidRPr="00CC2624" w:rsidRDefault="00103B64" w:rsidP="00103B64">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103B64" w14:paraId="7CEEBA3D" w14:textId="77777777" w:rsidTr="00E43116">
        <w:trPr>
          <w:gridAfter w:val="1"/>
          <w:wAfter w:w="29" w:type="dxa"/>
          <w:trHeight w:val="300"/>
        </w:trPr>
        <w:tc>
          <w:tcPr>
            <w:tcW w:w="2695" w:type="dxa"/>
          </w:tcPr>
          <w:p w14:paraId="55DAF29D" w14:textId="77777777" w:rsidR="00103B64" w:rsidRDefault="00103B64" w:rsidP="00103B64">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103B64" w:rsidRDefault="00103B64" w:rsidP="00103B64">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4B6206C9" w14:textId="77777777" w:rsidTr="00E43116">
        <w:trPr>
          <w:gridAfter w:val="1"/>
          <w:wAfter w:w="29" w:type="dxa"/>
          <w:trHeight w:val="300"/>
        </w:trPr>
        <w:tc>
          <w:tcPr>
            <w:tcW w:w="2695" w:type="dxa"/>
          </w:tcPr>
          <w:p w14:paraId="277DE9CB" w14:textId="77777777" w:rsidR="00103B64" w:rsidRDefault="00103B64" w:rsidP="00103B64">
            <w:pPr>
              <w:pStyle w:val="BodyText"/>
              <w:rPr>
                <w:rFonts w:ascii="Arial" w:hAnsi="Arial" w:cs="Arial"/>
                <w:b/>
                <w:bCs/>
              </w:rPr>
            </w:pPr>
            <w:r>
              <w:rPr>
                <w:rFonts w:ascii="Arial" w:hAnsi="Arial" w:cs="Arial"/>
                <w:b/>
                <w:bCs/>
              </w:rPr>
              <w:t>"High Voltage" or "HV"</w:t>
            </w:r>
          </w:p>
          <w:p w14:paraId="6D6BA08E" w14:textId="66C8269B" w:rsidR="00103B64" w:rsidRDefault="00103B64" w:rsidP="00103B64">
            <w:pPr>
              <w:rPr>
                <w:rFonts w:ascii="Arial" w:hAnsi="Arial" w:cs="Arial"/>
                <w:b/>
                <w:bCs/>
              </w:rPr>
            </w:pPr>
          </w:p>
        </w:tc>
        <w:tc>
          <w:tcPr>
            <w:tcW w:w="7625" w:type="dxa"/>
          </w:tcPr>
          <w:p w14:paraId="54FB6517" w14:textId="295D270C" w:rsidR="00103B64" w:rsidRPr="00865203" w:rsidRDefault="00103B64" w:rsidP="00103B64">
            <w:pPr>
              <w:pStyle w:val="BodyText"/>
              <w:jc w:val="both"/>
              <w:rPr>
                <w:rFonts w:ascii="Arial" w:hAnsi="Arial" w:cs="Arial"/>
              </w:rPr>
            </w:pPr>
            <w:r>
              <w:rPr>
                <w:rFonts w:ascii="Arial" w:hAnsi="Arial" w:cs="Arial"/>
              </w:rPr>
              <w:t>a voltage exceeding 650 volts;</w:t>
            </w:r>
          </w:p>
        </w:tc>
      </w:tr>
      <w:tr w:rsidR="00103B64" w14:paraId="0B445789" w14:textId="77777777" w:rsidTr="00E43116">
        <w:trPr>
          <w:gridAfter w:val="1"/>
          <w:wAfter w:w="29" w:type="dxa"/>
          <w:trHeight w:val="300"/>
        </w:trPr>
        <w:tc>
          <w:tcPr>
            <w:tcW w:w="2695" w:type="dxa"/>
          </w:tcPr>
          <w:p w14:paraId="0AAB2849" w14:textId="77777777" w:rsidR="00103B64" w:rsidRDefault="00103B64" w:rsidP="00103B64">
            <w:pPr>
              <w:pStyle w:val="BodyText"/>
              <w:rPr>
                <w:rFonts w:ascii="Arial" w:hAnsi="Arial" w:cs="Arial"/>
                <w:b/>
                <w:bCs/>
              </w:rPr>
            </w:pPr>
            <w:r>
              <w:rPr>
                <w:rFonts w:ascii="Arial" w:hAnsi="Arial" w:cs="Arial"/>
                <w:b/>
                <w:bCs/>
              </w:rPr>
              <w:t>"Holding Payment"</w:t>
            </w:r>
          </w:p>
        </w:tc>
        <w:tc>
          <w:tcPr>
            <w:tcW w:w="7625" w:type="dxa"/>
          </w:tcPr>
          <w:p w14:paraId="63353522" w14:textId="77777777" w:rsidR="00103B64" w:rsidRDefault="00103B64" w:rsidP="00103B64">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103B64" w14:paraId="137775E7" w14:textId="77777777" w:rsidTr="00E43116">
        <w:trPr>
          <w:gridAfter w:val="1"/>
          <w:wAfter w:w="29" w:type="dxa"/>
          <w:trHeight w:val="300"/>
        </w:trPr>
        <w:tc>
          <w:tcPr>
            <w:tcW w:w="2695" w:type="dxa"/>
          </w:tcPr>
          <w:p w14:paraId="57DED1C0" w14:textId="77777777" w:rsidR="00103B64" w:rsidRDefault="00103B64" w:rsidP="00103B64">
            <w:pPr>
              <w:pStyle w:val="BodyText"/>
              <w:rPr>
                <w:rFonts w:ascii="Arial" w:hAnsi="Arial" w:cs="Arial"/>
                <w:b/>
                <w:bCs/>
              </w:rPr>
            </w:pPr>
            <w:r>
              <w:rPr>
                <w:rFonts w:ascii="Arial" w:hAnsi="Arial" w:cs="Arial"/>
                <w:b/>
                <w:bCs/>
              </w:rPr>
              <w:t>“ICRP”</w:t>
            </w:r>
          </w:p>
        </w:tc>
        <w:tc>
          <w:tcPr>
            <w:tcW w:w="7625" w:type="dxa"/>
          </w:tcPr>
          <w:p w14:paraId="1A218852" w14:textId="77777777" w:rsidR="00103B64" w:rsidRDefault="00103B64" w:rsidP="00103B64">
            <w:pPr>
              <w:pStyle w:val="BodyText"/>
              <w:jc w:val="both"/>
              <w:rPr>
                <w:rFonts w:ascii="Arial" w:hAnsi="Arial" w:cs="Arial"/>
              </w:rPr>
            </w:pPr>
            <w:r>
              <w:rPr>
                <w:rFonts w:ascii="Arial" w:hAnsi="Arial" w:cs="Arial"/>
              </w:rPr>
              <w:t>Investment Cost Related Pricing;</w:t>
            </w:r>
          </w:p>
        </w:tc>
      </w:tr>
      <w:tr w:rsidR="00103B64" w14:paraId="082EBBFA" w14:textId="77777777" w:rsidTr="00E43116">
        <w:trPr>
          <w:gridAfter w:val="1"/>
          <w:wAfter w:w="29" w:type="dxa"/>
          <w:trHeight w:val="300"/>
        </w:trPr>
        <w:tc>
          <w:tcPr>
            <w:tcW w:w="2695" w:type="dxa"/>
          </w:tcPr>
          <w:p w14:paraId="72EC52EC" w14:textId="291DBAEF" w:rsidR="00103B64" w:rsidRPr="00024F58" w:rsidRDefault="00103B64" w:rsidP="00103B64">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7625" w:type="dxa"/>
          </w:tcPr>
          <w:p w14:paraId="6F3610C8" w14:textId="34FF4CE9" w:rsidR="00103B64" w:rsidRDefault="00103B64" w:rsidP="00103B64">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103B64" w14:paraId="01D8E2F2" w14:textId="77777777" w:rsidTr="00E43116">
        <w:trPr>
          <w:gridAfter w:val="1"/>
          <w:wAfter w:w="29" w:type="dxa"/>
          <w:trHeight w:val="300"/>
        </w:trPr>
        <w:tc>
          <w:tcPr>
            <w:tcW w:w="2695" w:type="dxa"/>
          </w:tcPr>
          <w:p w14:paraId="68F2D6AA" w14:textId="77777777" w:rsidR="00103B64" w:rsidRDefault="00103B64" w:rsidP="00103B64">
            <w:pPr>
              <w:spacing w:after="240"/>
              <w:rPr>
                <w:rFonts w:ascii="Arial" w:hAnsi="Arial" w:cs="Arial"/>
                <w:b/>
                <w:bCs/>
              </w:rPr>
            </w:pPr>
            <w:r>
              <w:rPr>
                <w:rFonts w:ascii="Arial" w:hAnsi="Arial" w:cs="Arial"/>
                <w:b/>
                <w:bCs/>
              </w:rPr>
              <w:t>"Implementation Date"</w:t>
            </w:r>
          </w:p>
        </w:tc>
        <w:tc>
          <w:tcPr>
            <w:tcW w:w="7625" w:type="dxa"/>
          </w:tcPr>
          <w:p w14:paraId="472216FE" w14:textId="77777777" w:rsidR="00103B64" w:rsidRDefault="00103B64" w:rsidP="00103B64">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103B64" w14:paraId="032960EB" w14:textId="77777777" w:rsidTr="00E43116">
        <w:trPr>
          <w:gridAfter w:val="1"/>
          <w:wAfter w:w="29" w:type="dxa"/>
          <w:trHeight w:val="300"/>
        </w:trPr>
        <w:tc>
          <w:tcPr>
            <w:tcW w:w="2695" w:type="dxa"/>
          </w:tcPr>
          <w:p w14:paraId="78871B21" w14:textId="77777777" w:rsidR="00103B64" w:rsidRPr="009625ED" w:rsidRDefault="00103B64" w:rsidP="00103B64">
            <w:pPr>
              <w:spacing w:after="240"/>
              <w:rPr>
                <w:rFonts w:ascii="Arial" w:hAnsi="Arial" w:cs="Arial"/>
                <w:b/>
                <w:bCs/>
              </w:rPr>
            </w:pPr>
            <w:r w:rsidRPr="009625ED">
              <w:rPr>
                <w:rFonts w:ascii="Arial" w:hAnsi="Arial" w:cs="Arial"/>
                <w:b/>
                <w:bCs/>
              </w:rPr>
              <w:t>“Import”</w:t>
            </w:r>
          </w:p>
          <w:p w14:paraId="7228AA30" w14:textId="77777777" w:rsidR="00103B64" w:rsidRPr="009625ED" w:rsidRDefault="00103B64" w:rsidP="00103B64">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103B64" w:rsidRPr="007454CC" w:rsidRDefault="00103B64" w:rsidP="00103B64">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103B64" w:rsidRPr="007454CC" w:rsidRDefault="00103B64" w:rsidP="00103B64">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103B64" w:rsidRPr="009625ED" w:rsidRDefault="00103B64" w:rsidP="00103B64">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103B64" w14:paraId="1C8FEFEC" w14:textId="77777777" w:rsidTr="00E43116">
        <w:trPr>
          <w:gridAfter w:val="1"/>
          <w:wAfter w:w="29" w:type="dxa"/>
          <w:trHeight w:val="300"/>
        </w:trPr>
        <w:tc>
          <w:tcPr>
            <w:tcW w:w="2695" w:type="dxa"/>
          </w:tcPr>
          <w:p w14:paraId="6577BCAF" w14:textId="352863FE" w:rsidR="00103B64" w:rsidRDefault="00103B64" w:rsidP="00103B64">
            <w:pPr>
              <w:spacing w:after="240"/>
              <w:rPr>
                <w:rFonts w:ascii="Arial" w:hAnsi="Arial" w:cs="Arial"/>
                <w:b/>
                <w:bCs/>
              </w:rPr>
            </w:pPr>
          </w:p>
        </w:tc>
        <w:tc>
          <w:tcPr>
            <w:tcW w:w="7625" w:type="dxa"/>
          </w:tcPr>
          <w:p w14:paraId="3D8E70F3" w14:textId="447BA1E7" w:rsidR="00103B64" w:rsidRDefault="00103B64" w:rsidP="00103B64">
            <w:pPr>
              <w:spacing w:after="240"/>
              <w:jc w:val="both"/>
              <w:rPr>
                <w:rFonts w:ascii="Arial" w:hAnsi="Arial" w:cs="Arial"/>
              </w:rPr>
            </w:pPr>
          </w:p>
        </w:tc>
      </w:tr>
      <w:tr w:rsidR="00103B64" w14:paraId="3FBCE4D5" w14:textId="77777777" w:rsidTr="00E43116">
        <w:trPr>
          <w:gridAfter w:val="1"/>
          <w:wAfter w:w="29" w:type="dxa"/>
          <w:trHeight w:val="300"/>
        </w:trPr>
        <w:tc>
          <w:tcPr>
            <w:tcW w:w="2695" w:type="dxa"/>
          </w:tcPr>
          <w:p w14:paraId="58F3FBD0" w14:textId="77777777" w:rsidR="00103B64" w:rsidRDefault="00103B64" w:rsidP="00103B64">
            <w:pPr>
              <w:pStyle w:val="BodyText"/>
              <w:rPr>
                <w:rFonts w:ascii="Arial" w:hAnsi="Arial" w:cs="Arial"/>
                <w:b/>
                <w:bCs/>
              </w:rPr>
            </w:pPr>
            <w:r>
              <w:rPr>
                <w:rFonts w:ascii="Arial" w:hAnsi="Arial" w:cs="Arial"/>
                <w:b/>
                <w:bCs/>
              </w:rPr>
              <w:t>"Indemnified Persons"</w:t>
            </w:r>
          </w:p>
        </w:tc>
        <w:tc>
          <w:tcPr>
            <w:tcW w:w="7625" w:type="dxa"/>
          </w:tcPr>
          <w:p w14:paraId="2310348E" w14:textId="77777777" w:rsidR="00103B64" w:rsidRDefault="00103B64" w:rsidP="00103B64">
            <w:pPr>
              <w:pStyle w:val="BodyText"/>
              <w:jc w:val="both"/>
              <w:rPr>
                <w:rFonts w:ascii="Arial" w:hAnsi="Arial" w:cs="Arial"/>
              </w:rPr>
            </w:pPr>
            <w:r>
              <w:rPr>
                <w:rFonts w:ascii="Arial" w:hAnsi="Arial" w:cs="Arial"/>
              </w:rPr>
              <w:t xml:space="preserve">as defined in Paragraph 8.12.1; </w:t>
            </w:r>
          </w:p>
        </w:tc>
      </w:tr>
      <w:tr w:rsidR="00103B64" w14:paraId="3B463687" w14:textId="77777777" w:rsidTr="00E43116">
        <w:trPr>
          <w:gridAfter w:val="1"/>
          <w:wAfter w:w="29" w:type="dxa"/>
          <w:trHeight w:val="300"/>
        </w:trPr>
        <w:tc>
          <w:tcPr>
            <w:tcW w:w="2695" w:type="dxa"/>
          </w:tcPr>
          <w:p w14:paraId="4CA39087" w14:textId="77777777" w:rsidR="00103B64" w:rsidRDefault="00103B64" w:rsidP="00103B64">
            <w:pPr>
              <w:pStyle w:val="BodyText"/>
              <w:rPr>
                <w:rFonts w:ascii="Arial" w:hAnsi="Arial" w:cs="Arial"/>
                <w:b/>
                <w:bCs/>
              </w:rPr>
            </w:pPr>
            <w:r>
              <w:rPr>
                <w:rFonts w:ascii="Arial" w:hAnsi="Arial" w:cs="Arial"/>
                <w:b/>
                <w:bCs/>
              </w:rPr>
              <w:t>"Independent Engineer"</w:t>
            </w:r>
          </w:p>
        </w:tc>
        <w:tc>
          <w:tcPr>
            <w:tcW w:w="7625" w:type="dxa"/>
          </w:tcPr>
          <w:p w14:paraId="39EC5A05" w14:textId="77777777" w:rsidR="00103B64" w:rsidRDefault="00103B64" w:rsidP="00103B6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103B64" w14:paraId="030F9CB5" w14:textId="77777777" w:rsidTr="00E43116">
        <w:trPr>
          <w:gridAfter w:val="1"/>
          <w:wAfter w:w="29" w:type="dxa"/>
          <w:trHeight w:val="300"/>
        </w:trPr>
        <w:tc>
          <w:tcPr>
            <w:tcW w:w="2695" w:type="dxa"/>
          </w:tcPr>
          <w:p w14:paraId="0FA6A22D" w14:textId="77777777" w:rsidR="00103B64" w:rsidRDefault="00103B64" w:rsidP="00103B64">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103B64" w:rsidRDefault="00103B64" w:rsidP="00103B64">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103B64" w14:paraId="2C955717" w14:textId="77777777" w:rsidTr="00E43116">
        <w:trPr>
          <w:gridAfter w:val="1"/>
          <w:wAfter w:w="29" w:type="dxa"/>
          <w:trHeight w:val="300"/>
        </w:trPr>
        <w:tc>
          <w:tcPr>
            <w:tcW w:w="2695" w:type="dxa"/>
          </w:tcPr>
          <w:p w14:paraId="1E3FF650" w14:textId="77777777" w:rsidR="00103B64" w:rsidRDefault="00103B64" w:rsidP="00103B64">
            <w:pPr>
              <w:pStyle w:val="BodyText"/>
              <w:rPr>
                <w:rFonts w:ascii="Arial" w:hAnsi="Arial" w:cs="Arial"/>
                <w:b/>
                <w:bCs/>
              </w:rPr>
            </w:pPr>
            <w:r>
              <w:rPr>
                <w:rFonts w:ascii="Arial" w:hAnsi="Arial" w:cs="Arial"/>
                <w:b/>
                <w:bCs/>
              </w:rPr>
              <w:t>"Independent Security Arrangement"</w:t>
            </w:r>
          </w:p>
          <w:p w14:paraId="227C79DF" w14:textId="77777777" w:rsidR="00103B64" w:rsidRDefault="00103B64" w:rsidP="00103B64">
            <w:pPr>
              <w:pStyle w:val="BodyText"/>
              <w:rPr>
                <w:rFonts w:ascii="Arial" w:hAnsi="Arial" w:cs="Arial"/>
                <w:b/>
                <w:bCs/>
              </w:rPr>
            </w:pPr>
          </w:p>
          <w:p w14:paraId="17E80019" w14:textId="77777777" w:rsidR="00103B64" w:rsidRDefault="00103B64" w:rsidP="00103B64">
            <w:pPr>
              <w:pStyle w:val="BodyText"/>
              <w:rPr>
                <w:rFonts w:ascii="Arial" w:hAnsi="Arial" w:cs="Arial"/>
                <w:b/>
                <w:bCs/>
              </w:rPr>
            </w:pPr>
          </w:p>
          <w:p w14:paraId="08FB6CCD" w14:textId="6048A461" w:rsidR="00103B64" w:rsidRDefault="00103B64" w:rsidP="00103B64">
            <w:pPr>
              <w:pStyle w:val="BodyText"/>
              <w:rPr>
                <w:rFonts w:ascii="Arial" w:hAnsi="Arial" w:cs="Arial"/>
                <w:b/>
                <w:bCs/>
              </w:rPr>
            </w:pPr>
          </w:p>
        </w:tc>
        <w:tc>
          <w:tcPr>
            <w:tcW w:w="7625" w:type="dxa"/>
          </w:tcPr>
          <w:p w14:paraId="3089ABEC" w14:textId="534A13D3" w:rsidR="00103B64" w:rsidRDefault="00103B64" w:rsidP="00103B64">
            <w:pPr>
              <w:pStyle w:val="BodyText"/>
              <w:spacing w:after="120"/>
              <w:jc w:val="both"/>
              <w:rPr>
                <w:rFonts w:ascii="Arial" w:hAnsi="Arial" w:cs="Arial"/>
              </w:rPr>
            </w:pPr>
            <w:r>
              <w:rPr>
                <w:rFonts w:ascii="Arial" w:hAnsi="Arial" w:cs="Arial"/>
              </w:rPr>
              <w:lastRenderedPageBreak/>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 xml:space="preserve">or failing </w:t>
            </w:r>
            <w:r>
              <w:rPr>
                <w:rFonts w:ascii="Arial" w:hAnsi="Arial" w:cs="Arial"/>
              </w:rPr>
              <w:lastRenderedPageBreak/>
              <w:t>their agreement as to the expert the expert nominated by the Director General of The Institute of Credit Management;</w:t>
            </w:r>
          </w:p>
        </w:tc>
      </w:tr>
      <w:tr w:rsidR="00103B64" w14:paraId="4BC723D3" w14:textId="77777777" w:rsidTr="00E43116">
        <w:trPr>
          <w:gridAfter w:val="1"/>
          <w:wAfter w:w="29" w:type="dxa"/>
          <w:trHeight w:val="300"/>
        </w:trPr>
        <w:tc>
          <w:tcPr>
            <w:tcW w:w="2695" w:type="dxa"/>
          </w:tcPr>
          <w:p w14:paraId="291BA656" w14:textId="17657BCC" w:rsidR="00103B64" w:rsidRDefault="00103B64" w:rsidP="00103B64">
            <w:pPr>
              <w:pStyle w:val="BodyText"/>
              <w:rPr>
                <w:rFonts w:ascii="Arial" w:hAnsi="Arial" w:cs="Arial"/>
                <w:b/>
                <w:bCs/>
              </w:rPr>
            </w:pPr>
            <w:r>
              <w:rPr>
                <w:rFonts w:ascii="Arial" w:hAnsi="Arial" w:cs="Arial"/>
                <w:b/>
                <w:bCs/>
              </w:rPr>
              <w:lastRenderedPageBreak/>
              <w:t>“Indicative Annual FDSC TNUoS charge</w:t>
            </w:r>
          </w:p>
        </w:tc>
        <w:tc>
          <w:tcPr>
            <w:tcW w:w="7625" w:type="dxa"/>
          </w:tcPr>
          <w:p w14:paraId="24C8F0B5" w14:textId="17CFEC08" w:rsidR="00103B64" w:rsidRDefault="00103B64" w:rsidP="00103B64">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103B64" w14:paraId="74593936" w14:textId="77777777" w:rsidTr="00E43116">
        <w:trPr>
          <w:gridAfter w:val="1"/>
          <w:wAfter w:w="29" w:type="dxa"/>
          <w:trHeight w:val="300"/>
        </w:trPr>
        <w:tc>
          <w:tcPr>
            <w:tcW w:w="2695" w:type="dxa"/>
          </w:tcPr>
          <w:p w14:paraId="783ADA31" w14:textId="77777777" w:rsidR="00103B64" w:rsidRDefault="00103B64" w:rsidP="00103B64">
            <w:pPr>
              <w:pStyle w:val="BodyText"/>
              <w:rPr>
                <w:rFonts w:ascii="Arial" w:hAnsi="Arial" w:cs="Arial"/>
                <w:b/>
                <w:bCs/>
              </w:rPr>
            </w:pPr>
            <w:r>
              <w:rPr>
                <w:rFonts w:ascii="Arial" w:hAnsi="Arial" w:cs="Arial"/>
                <w:b/>
                <w:bCs/>
              </w:rPr>
              <w:t>"Indicative Annual HH TNUoS charge"</w:t>
            </w:r>
          </w:p>
        </w:tc>
        <w:tc>
          <w:tcPr>
            <w:tcW w:w="7625" w:type="dxa"/>
          </w:tcPr>
          <w:p w14:paraId="04D18147" w14:textId="77777777" w:rsidR="00103B64" w:rsidRPr="00CC2624" w:rsidRDefault="00103B64" w:rsidP="00103B64">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103B64" w14:paraId="774CD654" w14:textId="77777777" w:rsidTr="00E43116">
        <w:trPr>
          <w:gridAfter w:val="1"/>
          <w:wAfter w:w="29" w:type="dxa"/>
          <w:trHeight w:val="300"/>
        </w:trPr>
        <w:tc>
          <w:tcPr>
            <w:tcW w:w="2695" w:type="dxa"/>
          </w:tcPr>
          <w:p w14:paraId="777BA4F2" w14:textId="77777777" w:rsidR="00103B64" w:rsidRDefault="00103B64" w:rsidP="00103B64">
            <w:pPr>
              <w:pStyle w:val="BodyText"/>
              <w:rPr>
                <w:rFonts w:ascii="Arial" w:hAnsi="Arial" w:cs="Arial"/>
                <w:b/>
                <w:bCs/>
              </w:rPr>
            </w:pPr>
            <w:r>
              <w:rPr>
                <w:rFonts w:ascii="Arial" w:hAnsi="Arial" w:cs="Arial"/>
                <w:b/>
                <w:bCs/>
              </w:rPr>
              <w:t>"Indicative Annual NHH TNUoS charge"</w:t>
            </w:r>
          </w:p>
          <w:p w14:paraId="1DF4C435" w14:textId="5F360BC1" w:rsidR="00103B64" w:rsidRDefault="00103B64" w:rsidP="00103B64">
            <w:pPr>
              <w:pStyle w:val="BodyText"/>
              <w:rPr>
                <w:rFonts w:ascii="Arial" w:hAnsi="Arial" w:cs="Arial"/>
                <w:b/>
                <w:bCs/>
              </w:rPr>
            </w:pPr>
            <w:r>
              <w:rPr>
                <w:rFonts w:ascii="Arial" w:hAnsi="Arial" w:cs="Arial"/>
                <w:b/>
                <w:bCs/>
              </w:rPr>
              <w:t>“Indicative Annual UMS TNUoS charge”</w:t>
            </w:r>
          </w:p>
        </w:tc>
        <w:tc>
          <w:tcPr>
            <w:tcW w:w="7625" w:type="dxa"/>
          </w:tcPr>
          <w:p w14:paraId="0B9F19FE" w14:textId="77777777" w:rsidR="00103B64" w:rsidRDefault="00103B64" w:rsidP="00103B64">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103B64" w:rsidRPr="00F82780" w:rsidRDefault="00103B64" w:rsidP="00103B64">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103B64" w14:paraId="62369D0C" w14:textId="77777777" w:rsidTr="00E43116">
        <w:trPr>
          <w:gridAfter w:val="1"/>
          <w:wAfter w:w="29" w:type="dxa"/>
          <w:trHeight w:val="300"/>
        </w:trPr>
        <w:tc>
          <w:tcPr>
            <w:tcW w:w="2695" w:type="dxa"/>
          </w:tcPr>
          <w:p w14:paraId="59C74462" w14:textId="77777777" w:rsidR="00103B64" w:rsidRDefault="00103B64" w:rsidP="00103B64">
            <w:pPr>
              <w:pStyle w:val="BodyText"/>
              <w:rPr>
                <w:rFonts w:ascii="Arial" w:hAnsi="Arial" w:cs="Arial"/>
                <w:b/>
                <w:bCs/>
              </w:rPr>
            </w:pPr>
            <w:r>
              <w:rPr>
                <w:rFonts w:ascii="Arial" w:hAnsi="Arial" w:cs="Arial"/>
                <w:b/>
                <w:bCs/>
              </w:rPr>
              <w:t>"Indicative Block LDTEC"</w:t>
            </w:r>
          </w:p>
        </w:tc>
        <w:tc>
          <w:tcPr>
            <w:tcW w:w="7625" w:type="dxa"/>
          </w:tcPr>
          <w:p w14:paraId="4C9744C8" w14:textId="77777777" w:rsidR="00103B64" w:rsidRPr="00CC2624" w:rsidRDefault="00103B64" w:rsidP="00103B64">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103B64" w14:paraId="09B8611E" w14:textId="77777777" w:rsidTr="00E43116">
        <w:trPr>
          <w:gridAfter w:val="1"/>
          <w:wAfter w:w="29" w:type="dxa"/>
          <w:trHeight w:val="300"/>
        </w:trPr>
        <w:tc>
          <w:tcPr>
            <w:tcW w:w="2695" w:type="dxa"/>
          </w:tcPr>
          <w:p w14:paraId="6433C0E1" w14:textId="7F1DF4D9" w:rsidR="00103B64" w:rsidRDefault="00103B64" w:rsidP="00103B64">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103B64" w:rsidRDefault="00103B64" w:rsidP="00103B64">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103B64" w:rsidRDefault="00103B64" w:rsidP="00103B64">
            <w:pPr>
              <w:autoSpaceDE w:val="0"/>
              <w:autoSpaceDN w:val="0"/>
              <w:adjustRightInd w:val="0"/>
              <w:rPr>
                <w:rFonts w:ascii="Arial" w:hAnsi="Arial" w:cs="Arial"/>
              </w:rPr>
            </w:pPr>
          </w:p>
          <w:p w14:paraId="307B6AAE" w14:textId="094599CC" w:rsidR="00103B64" w:rsidRDefault="00103B64" w:rsidP="00103B64">
            <w:pPr>
              <w:autoSpaceDE w:val="0"/>
              <w:autoSpaceDN w:val="0"/>
              <w:adjustRightInd w:val="0"/>
              <w:rPr>
                <w:rFonts w:ascii="Arial" w:hAnsi="Arial" w:cs="Arial"/>
                <w:lang w:val="en-US"/>
              </w:rPr>
            </w:pPr>
          </w:p>
        </w:tc>
      </w:tr>
      <w:tr w:rsidR="00103B64" w14:paraId="5BCE4924" w14:textId="77777777" w:rsidTr="00E43116">
        <w:trPr>
          <w:gridAfter w:val="1"/>
          <w:wAfter w:w="29" w:type="dxa"/>
          <w:trHeight w:val="300"/>
        </w:trPr>
        <w:tc>
          <w:tcPr>
            <w:tcW w:w="2695" w:type="dxa"/>
          </w:tcPr>
          <w:p w14:paraId="01726F74" w14:textId="77777777" w:rsidR="00103B64" w:rsidRDefault="00103B64" w:rsidP="00103B64">
            <w:pPr>
              <w:rPr>
                <w:rFonts w:ascii="Arial" w:hAnsi="Arial" w:cs="Arial"/>
                <w:b/>
                <w:bCs/>
              </w:rPr>
            </w:pPr>
            <w:r>
              <w:rPr>
                <w:rFonts w:ascii="Arial" w:hAnsi="Arial" w:cs="Arial"/>
                <w:b/>
                <w:bCs/>
              </w:rPr>
              <w:t>“Industry Code”</w:t>
            </w:r>
          </w:p>
        </w:tc>
        <w:tc>
          <w:tcPr>
            <w:tcW w:w="7625" w:type="dxa"/>
          </w:tcPr>
          <w:p w14:paraId="1E2A676B" w14:textId="77777777" w:rsidR="00103B64" w:rsidRPr="004D379C" w:rsidRDefault="00103B64" w:rsidP="00103B64">
            <w:pPr>
              <w:pStyle w:val="BodyTextIndent"/>
              <w:ind w:left="2"/>
              <w:rPr>
                <w:rFonts w:ascii="Arial" w:hAnsi="Arial" w:cs="Arial"/>
              </w:rPr>
            </w:pPr>
            <w:bookmarkStart w:id="243" w:name="_BPDCD_63"/>
            <w:r w:rsidRPr="004D379C">
              <w:rPr>
                <w:rFonts w:ascii="Arial" w:hAnsi="Arial" w:cs="Arial"/>
              </w:rPr>
              <w:t xml:space="preserve">means </w:t>
            </w:r>
            <w:bookmarkEnd w:id="243"/>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103B64" w14:paraId="0A363A19" w14:textId="77777777" w:rsidTr="00E43116">
        <w:trPr>
          <w:gridAfter w:val="1"/>
          <w:wAfter w:w="29" w:type="dxa"/>
          <w:trHeight w:val="300"/>
        </w:trPr>
        <w:tc>
          <w:tcPr>
            <w:tcW w:w="2695" w:type="dxa"/>
          </w:tcPr>
          <w:p w14:paraId="26427AF4" w14:textId="173F7174" w:rsidR="00103B64" w:rsidRDefault="00103B64" w:rsidP="00103B64">
            <w:pPr>
              <w:rPr>
                <w:rFonts w:ascii="Arial" w:hAnsi="Arial" w:cs="Arial"/>
                <w:b/>
                <w:bCs/>
              </w:rPr>
            </w:pPr>
            <w:r w:rsidRPr="5659255A">
              <w:rPr>
                <w:rFonts w:ascii="Arial" w:hAnsi="Arial" w:cs="Arial"/>
                <w:b/>
                <w:bCs/>
              </w:rPr>
              <w:t>“Information Request Notice”</w:t>
            </w:r>
          </w:p>
        </w:tc>
        <w:tc>
          <w:tcPr>
            <w:tcW w:w="7625" w:type="dxa"/>
          </w:tcPr>
          <w:p w14:paraId="1FE1F1DE" w14:textId="3168037E" w:rsidR="00103B64" w:rsidRDefault="00103B64" w:rsidP="00103B64">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103B64" w14:paraId="669FCDE5" w14:textId="77777777" w:rsidTr="00E43116">
        <w:trPr>
          <w:gridAfter w:val="1"/>
          <w:wAfter w:w="29" w:type="dxa"/>
          <w:trHeight w:val="300"/>
        </w:trPr>
        <w:tc>
          <w:tcPr>
            <w:tcW w:w="2695" w:type="dxa"/>
          </w:tcPr>
          <w:p w14:paraId="516178CE" w14:textId="0CDDDAEC" w:rsidR="00103B64" w:rsidRDefault="00103B64" w:rsidP="00103B64">
            <w:pPr>
              <w:rPr>
                <w:rFonts w:ascii="Arial" w:hAnsi="Arial" w:cs="Arial"/>
                <w:b/>
                <w:bCs/>
              </w:rPr>
            </w:pPr>
            <w:r w:rsidRPr="5659255A">
              <w:rPr>
                <w:rFonts w:ascii="Arial" w:hAnsi="Arial" w:cs="Arial"/>
                <w:b/>
                <w:bCs/>
              </w:rPr>
              <w:t>“Information Request Statement”</w:t>
            </w:r>
          </w:p>
        </w:tc>
        <w:tc>
          <w:tcPr>
            <w:tcW w:w="7625" w:type="dxa"/>
          </w:tcPr>
          <w:p w14:paraId="05ED67D9" w14:textId="7E00DAAF" w:rsidR="00103B64" w:rsidRDefault="00103B64" w:rsidP="00103B64">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103B64" w14:paraId="38F7C1F0" w14:textId="77777777" w:rsidTr="00E43116">
        <w:trPr>
          <w:gridAfter w:val="1"/>
          <w:wAfter w:w="29" w:type="dxa"/>
          <w:trHeight w:val="300"/>
        </w:trPr>
        <w:tc>
          <w:tcPr>
            <w:tcW w:w="2695" w:type="dxa"/>
          </w:tcPr>
          <w:p w14:paraId="13D8C42F" w14:textId="77777777" w:rsidR="00103B64" w:rsidRDefault="00103B64" w:rsidP="00103B64">
            <w:pPr>
              <w:rPr>
                <w:rFonts w:ascii="Arial" w:hAnsi="Arial" w:cs="Arial"/>
                <w:b/>
                <w:bCs/>
              </w:rPr>
            </w:pPr>
            <w:r>
              <w:rPr>
                <w:rFonts w:ascii="Arial" w:hAnsi="Arial" w:cs="Arial"/>
                <w:b/>
                <w:bCs/>
              </w:rPr>
              <w:t>"Initial Charge"</w:t>
            </w:r>
          </w:p>
        </w:tc>
        <w:tc>
          <w:tcPr>
            <w:tcW w:w="7625" w:type="dxa"/>
          </w:tcPr>
          <w:p w14:paraId="7DEAEFA0" w14:textId="77777777" w:rsidR="00103B64" w:rsidRPr="004D379C" w:rsidRDefault="00103B64" w:rsidP="00103B64">
            <w:pPr>
              <w:pStyle w:val="BodyTextIndent"/>
              <w:ind w:left="2"/>
              <w:rPr>
                <w:rFonts w:ascii="Arial" w:hAnsi="Arial" w:cs="Arial"/>
              </w:rPr>
            </w:pPr>
            <w:r w:rsidRPr="004D379C">
              <w:rPr>
                <w:rFonts w:ascii="Arial" w:hAnsi="Arial" w:cs="Arial"/>
              </w:rPr>
              <w:t xml:space="preserve">as defined in Paragraph </w:t>
            </w:r>
            <w:bookmarkStart w:id="244" w:name="_BPDCD_64"/>
            <w:r w:rsidRPr="004D379C">
              <w:rPr>
                <w:rFonts w:ascii="Arial" w:hAnsi="Arial" w:cs="Arial"/>
              </w:rPr>
              <w:t>3.16.2</w:t>
            </w:r>
            <w:bookmarkEnd w:id="244"/>
            <w:r w:rsidRPr="004D379C">
              <w:rPr>
                <w:rFonts w:ascii="Arial" w:hAnsi="Arial" w:cs="Arial"/>
              </w:rPr>
              <w:t xml:space="preserve">; </w:t>
            </w:r>
          </w:p>
        </w:tc>
      </w:tr>
      <w:tr w:rsidR="00103B64" w14:paraId="30A0A950" w14:textId="77777777" w:rsidTr="00E43116">
        <w:trPr>
          <w:gridAfter w:val="1"/>
          <w:wAfter w:w="29" w:type="dxa"/>
          <w:trHeight w:val="300"/>
        </w:trPr>
        <w:tc>
          <w:tcPr>
            <w:tcW w:w="2695" w:type="dxa"/>
          </w:tcPr>
          <w:p w14:paraId="13D7F4EC" w14:textId="77777777" w:rsidR="00103B64" w:rsidRDefault="00103B64" w:rsidP="00103B64">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103B64" w:rsidRPr="004D379C" w:rsidRDefault="00103B64" w:rsidP="00103B64">
            <w:pPr>
              <w:pStyle w:val="BodyText"/>
              <w:rPr>
                <w:rFonts w:ascii="Arial" w:hAnsi="Arial" w:cs="Arial"/>
              </w:rPr>
            </w:pPr>
            <w:r w:rsidRPr="004D379C">
              <w:rPr>
                <w:rFonts w:ascii="Arial" w:hAnsi="Arial" w:cs="Arial"/>
              </w:rPr>
              <w:t xml:space="preserve">as defined in Paragraph </w:t>
            </w:r>
            <w:bookmarkStart w:id="245" w:name="_BPDCD_65"/>
            <w:r w:rsidRPr="004D379C">
              <w:rPr>
                <w:rFonts w:ascii="Arial" w:hAnsi="Arial" w:cs="Arial"/>
              </w:rPr>
              <w:t>3.13.4</w:t>
            </w:r>
            <w:bookmarkEnd w:id="245"/>
            <w:r w:rsidRPr="004D379C">
              <w:rPr>
                <w:rFonts w:ascii="Arial" w:hAnsi="Arial" w:cs="Arial"/>
              </w:rPr>
              <w:t>;</w:t>
            </w:r>
            <w:r w:rsidRPr="004D379C">
              <w:rPr>
                <w:rFonts w:ascii="Arial" w:hAnsi="Arial" w:cs="Arial"/>
              </w:rPr>
              <w:br/>
            </w:r>
          </w:p>
        </w:tc>
      </w:tr>
      <w:tr w:rsidR="00103B64" w14:paraId="639280E0" w14:textId="77777777" w:rsidTr="00E43116">
        <w:trPr>
          <w:gridAfter w:val="1"/>
          <w:wAfter w:w="29" w:type="dxa"/>
          <w:trHeight w:val="300"/>
        </w:trPr>
        <w:tc>
          <w:tcPr>
            <w:tcW w:w="2695" w:type="dxa"/>
          </w:tcPr>
          <w:p w14:paraId="1E8C2C65" w14:textId="77777777" w:rsidR="00103B64" w:rsidRDefault="00103B64" w:rsidP="00103B64">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103B64" w:rsidRDefault="00103B64" w:rsidP="00103B64">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103B64" w14:paraId="6E62EDC4" w14:textId="77777777" w:rsidTr="00E43116">
        <w:trPr>
          <w:gridAfter w:val="1"/>
          <w:wAfter w:w="29" w:type="dxa"/>
          <w:trHeight w:val="300"/>
        </w:trPr>
        <w:tc>
          <w:tcPr>
            <w:tcW w:w="2695" w:type="dxa"/>
          </w:tcPr>
          <w:p w14:paraId="3B9A4F56" w14:textId="0FD10A2C" w:rsidR="00103B64" w:rsidRPr="00B87B3A" w:rsidRDefault="00103B64" w:rsidP="00103B64">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103B64" w:rsidRPr="00B87B3A" w:rsidRDefault="00103B64" w:rsidP="00103B64">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103B64" w14:paraId="52336572" w14:textId="77777777" w:rsidTr="00E43116">
        <w:trPr>
          <w:gridAfter w:val="1"/>
          <w:wAfter w:w="29" w:type="dxa"/>
          <w:trHeight w:val="300"/>
        </w:trPr>
        <w:tc>
          <w:tcPr>
            <w:tcW w:w="2695" w:type="dxa"/>
          </w:tcPr>
          <w:p w14:paraId="393D18E9" w14:textId="77777777" w:rsidR="00103B64" w:rsidRPr="00B87B3A" w:rsidRDefault="00103B64" w:rsidP="00103B64">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103B64" w:rsidRPr="00B87B3A" w:rsidRDefault="00103B64" w:rsidP="00103B64">
            <w:pPr>
              <w:spacing w:after="240"/>
              <w:rPr>
                <w:rFonts w:ascii="Arial" w:hAnsi="Arial" w:cs="Arial"/>
                <w:b/>
                <w:bCs/>
              </w:rPr>
            </w:pPr>
          </w:p>
        </w:tc>
        <w:tc>
          <w:tcPr>
            <w:tcW w:w="7625" w:type="dxa"/>
          </w:tcPr>
          <w:p w14:paraId="5744BB99" w14:textId="77777777" w:rsidR="00103B64" w:rsidRPr="00F96CF5" w:rsidRDefault="00103B64" w:rsidP="00103B64">
            <w:pPr>
              <w:autoSpaceDE w:val="0"/>
              <w:autoSpaceDN w:val="0"/>
              <w:adjustRightInd w:val="0"/>
              <w:rPr>
                <w:rFonts w:ascii="Arial" w:hAnsi="Arial" w:cs="Arial"/>
                <w:szCs w:val="22"/>
                <w:lang w:eastAsia="en-GB"/>
              </w:rPr>
            </w:pPr>
            <w:r w:rsidRPr="00F96CF5">
              <w:rPr>
                <w:rFonts w:ascii="Arial" w:hAnsi="Arial" w:cs="Arial"/>
                <w:szCs w:val="22"/>
                <w:lang w:eastAsia="en-GB"/>
              </w:rPr>
              <w:lastRenderedPageBreak/>
              <w:t>shall mean any action or step taken:</w:t>
            </w:r>
          </w:p>
          <w:p w14:paraId="02DDAEB5" w14:textId="77777777" w:rsidR="00103B64" w:rsidRPr="00F96CF5" w:rsidRDefault="00103B64" w:rsidP="00103B64">
            <w:pPr>
              <w:autoSpaceDE w:val="0"/>
              <w:autoSpaceDN w:val="0"/>
              <w:adjustRightInd w:val="0"/>
              <w:rPr>
                <w:rFonts w:ascii="Arial" w:hAnsi="Arial" w:cs="Arial"/>
                <w:szCs w:val="22"/>
                <w:lang w:eastAsia="en-GB"/>
              </w:rPr>
            </w:pPr>
          </w:p>
          <w:p w14:paraId="0D840C3B"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lastRenderedPageBreak/>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103B64" w:rsidRPr="00B87B3A" w:rsidRDefault="00103B64" w:rsidP="00103B64">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sidR="00F7651E">
              <w:rPr>
                <w:rFonts w:ascii="Arial" w:hAnsi="Arial" w:cs="Arial"/>
                <w:szCs w:val="22"/>
                <w:lang w:eastAsia="en-GB"/>
              </w:rPr>
              <w:br/>
            </w:r>
          </w:p>
        </w:tc>
      </w:tr>
      <w:tr w:rsidR="00226446" w14:paraId="2997B577" w14:textId="77777777" w:rsidTr="00E43116">
        <w:trPr>
          <w:gridAfter w:val="1"/>
          <w:wAfter w:w="29" w:type="dxa"/>
          <w:trHeight w:val="300"/>
          <w:ins w:id="246" w:author="Author"/>
        </w:trPr>
        <w:tc>
          <w:tcPr>
            <w:tcW w:w="2695" w:type="dxa"/>
          </w:tcPr>
          <w:p w14:paraId="060DFFDF" w14:textId="28D36601" w:rsidR="00226446" w:rsidRPr="00F7651E" w:rsidRDefault="00226446" w:rsidP="00226446">
            <w:pPr>
              <w:spacing w:after="240"/>
              <w:rPr>
                <w:ins w:id="247" w:author="Author"/>
                <w:rFonts w:ascii="Arial" w:hAnsi="Arial" w:cs="Arial"/>
                <w:b/>
                <w:szCs w:val="22"/>
                <w:lang w:eastAsia="en-GB"/>
              </w:rPr>
            </w:pPr>
            <w:ins w:id="248" w:author="Author">
              <w:r w:rsidRPr="00F35A74">
                <w:rPr>
                  <w:rFonts w:ascii="Arial" w:hAnsi="Arial" w:cs="Arial"/>
                  <w:b/>
                  <w:bCs/>
                  <w:szCs w:val="22"/>
                </w:rPr>
                <w:lastRenderedPageBreak/>
                <w:t>“Installed Capacity”</w:t>
              </w:r>
            </w:ins>
          </w:p>
        </w:tc>
        <w:tc>
          <w:tcPr>
            <w:tcW w:w="7625" w:type="dxa"/>
          </w:tcPr>
          <w:p w14:paraId="621DBAE4" w14:textId="068B63EC" w:rsidR="00226446" w:rsidRPr="00F96CF5" w:rsidRDefault="009C17F6" w:rsidP="00226446">
            <w:pPr>
              <w:autoSpaceDE w:val="0"/>
              <w:autoSpaceDN w:val="0"/>
              <w:adjustRightInd w:val="0"/>
              <w:rPr>
                <w:ins w:id="249" w:author="Author"/>
                <w:rFonts w:ascii="Arial" w:hAnsi="Arial" w:cs="Arial"/>
                <w:szCs w:val="22"/>
                <w:lang w:eastAsia="en-GB"/>
              </w:rPr>
            </w:pPr>
            <w:ins w:id="250" w:author="Author">
              <w:r w:rsidRPr="00F7651E">
                <w:rPr>
                  <w:rFonts w:ascii="Arial" w:eastAsia="Arial" w:hAnsi="Arial" w:cs="Arial"/>
                  <w:szCs w:val="22"/>
                </w:rPr>
                <w:t>the figure, in the context of the</w:t>
              </w:r>
              <w:r w:rsidR="00237C8C" w:rsidRPr="00F7651E">
                <w:rPr>
                  <w:rFonts w:ascii="Arial" w:hAnsi="Arial" w:cs="Arial"/>
                  <w:szCs w:val="22"/>
                </w:rPr>
                <w:t> </w:t>
              </w:r>
              <w:r w:rsidRPr="00F7651E">
                <w:rPr>
                  <w:rFonts w:ascii="Arial" w:eastAsia="Arial" w:hAnsi="Arial" w:cs="Arial"/>
                  <w:b/>
                  <w:szCs w:val="22"/>
                </w:rPr>
                <w:t>Original Red Line Boundary</w:t>
              </w:r>
              <w:r w:rsidRPr="00F7651E">
                <w:rPr>
                  <w:rFonts w:ascii="Arial" w:eastAsia="Arial" w:hAnsi="Arial" w:cs="Arial"/>
                  <w:szCs w:val="22"/>
                </w:rPr>
                <w:t xml:space="preserve"> only, being the intended maximum amount of</w:t>
              </w:r>
              <w:r w:rsidRPr="00F7651E">
                <w:rPr>
                  <w:rFonts w:ascii="Arial" w:eastAsia="Arial" w:hAnsi="Arial" w:cs="Arial"/>
                  <w:b/>
                  <w:szCs w:val="22"/>
                </w:rPr>
                <w:t xml:space="preserve"> Active Power</w:t>
              </w:r>
              <w:r w:rsidR="00237C8C" w:rsidRPr="00F7651E">
                <w:rPr>
                  <w:rFonts w:ascii="Arial" w:hAnsi="Arial" w:cs="Arial"/>
                  <w:b/>
                  <w:bCs/>
                  <w:szCs w:val="22"/>
                </w:rPr>
                <w:t> </w:t>
              </w:r>
              <w:r w:rsidRPr="00F7651E">
                <w:rPr>
                  <w:rFonts w:ascii="Arial" w:eastAsia="Arial" w:hAnsi="Arial" w:cs="Arial"/>
                  <w:szCs w:val="22"/>
                </w:rPr>
                <w:t>that the, as appropriate,</w:t>
              </w:r>
              <w:r w:rsidRPr="00F7651E">
                <w:rPr>
                  <w:rFonts w:ascii="Arial" w:eastAsia="Arial" w:hAnsi="Arial" w:cs="Arial"/>
                  <w:b/>
                  <w:szCs w:val="22"/>
                </w:rPr>
                <w:t xml:space="preserve"> User’s Equipment</w:t>
              </w:r>
              <w:r w:rsidR="00237C8C" w:rsidRPr="00F7651E">
                <w:rPr>
                  <w:rFonts w:ascii="Arial" w:hAnsi="Arial" w:cs="Arial"/>
                  <w:b/>
                  <w:bCs/>
                  <w:szCs w:val="22"/>
                </w:rPr>
                <w:t> </w:t>
              </w:r>
              <w:r w:rsidRPr="00F7651E">
                <w:rPr>
                  <w:rFonts w:ascii="Arial" w:eastAsia="Arial" w:hAnsi="Arial" w:cs="Arial"/>
                  <w:szCs w:val="22"/>
                </w:rPr>
                <w:t>or</w:t>
              </w:r>
              <w:r w:rsidRPr="00F7651E">
                <w:rPr>
                  <w:rFonts w:ascii="Arial" w:eastAsia="Arial" w:hAnsi="Arial" w:cs="Arial"/>
                  <w:b/>
                  <w:szCs w:val="22"/>
                </w:rPr>
                <w:t xml:space="preserve"> Developer’s Equipment</w:t>
              </w:r>
              <w:r w:rsidR="00237C8C" w:rsidRPr="00F7651E">
                <w:rPr>
                  <w:rFonts w:ascii="Arial" w:hAnsi="Arial" w:cs="Arial"/>
                  <w:b/>
                  <w:bCs/>
                  <w:szCs w:val="22"/>
                </w:rPr>
                <w:t> </w:t>
              </w:r>
              <w:r w:rsidRPr="00F7651E">
                <w:rPr>
                  <w:rFonts w:ascii="Arial" w:eastAsia="Arial" w:hAnsi="Arial" w:cs="Arial"/>
                  <w:szCs w:val="22"/>
                </w:rPr>
                <w:t>sited within the</w:t>
              </w:r>
              <w:r w:rsidRPr="00F7651E">
                <w:rPr>
                  <w:rFonts w:ascii="Arial" w:eastAsia="Arial" w:hAnsi="Arial" w:cs="Arial"/>
                  <w:b/>
                  <w:szCs w:val="22"/>
                </w:rPr>
                <w:t xml:space="preserve"> Original Red Line Boundary</w:t>
              </w:r>
              <w:r w:rsidR="00237C8C" w:rsidRPr="00F7651E">
                <w:rPr>
                  <w:rFonts w:ascii="Arial" w:hAnsi="Arial" w:cs="Arial"/>
                  <w:b/>
                  <w:bCs/>
                  <w:szCs w:val="22"/>
                </w:rPr>
                <w:t> </w:t>
              </w:r>
              <w:r w:rsidRPr="00F7651E">
                <w:rPr>
                  <w:rFonts w:ascii="Arial" w:eastAsia="Arial" w:hAnsi="Arial" w:cs="Arial"/>
                  <w:szCs w:val="22"/>
                </w:rPr>
                <w:t>would be capable of exporting and/or importing</w:t>
              </w:r>
              <w:r w:rsidRPr="00F7651E">
                <w:rPr>
                  <w:rFonts w:ascii="Arial" w:eastAsia="Arial" w:hAnsi="Arial" w:cs="Arial"/>
                  <w:b/>
                  <w:szCs w:val="22"/>
                </w:rPr>
                <w:t> </w:t>
              </w:r>
              <w:r w:rsidRPr="00F7651E">
                <w:rPr>
                  <w:rFonts w:ascii="Arial" w:eastAsia="Arial" w:hAnsi="Arial" w:cs="Arial"/>
                  <w:szCs w:val="22"/>
                </w:rPr>
                <w:t>(independent of the</w:t>
              </w:r>
              <w:r w:rsidR="00237C8C" w:rsidRPr="00F7651E">
                <w:rPr>
                  <w:rFonts w:ascii="Arial" w:hAnsi="Arial" w:cs="Arial"/>
                  <w:szCs w:val="22"/>
                </w:rPr>
                <w:t> </w:t>
              </w:r>
              <w:r w:rsidRPr="00F7651E">
                <w:rPr>
                  <w:rFonts w:ascii="Arial" w:eastAsia="Arial" w:hAnsi="Arial" w:cs="Arial"/>
                  <w:b/>
                  <w:szCs w:val="22"/>
                </w:rPr>
                <w:t>Connection Entry Capacity</w:t>
              </w:r>
              <w:r w:rsidR="00237C8C" w:rsidRPr="00F7651E">
                <w:rPr>
                  <w:rFonts w:ascii="Arial" w:hAnsi="Arial" w:cs="Arial"/>
                  <w:b/>
                  <w:bCs/>
                  <w:szCs w:val="22"/>
                </w:rPr>
                <w:t> </w:t>
              </w:r>
              <w:r w:rsidRPr="00F7651E">
                <w:rPr>
                  <w:rFonts w:ascii="Arial" w:eastAsia="Arial" w:hAnsi="Arial" w:cs="Arial"/>
                  <w:szCs w:val="22"/>
                </w:rPr>
                <w:t>and/or</w:t>
              </w:r>
              <w:r w:rsidRPr="00F7651E">
                <w:rPr>
                  <w:rFonts w:ascii="Arial" w:eastAsia="Arial" w:hAnsi="Arial" w:cs="Arial"/>
                  <w:b/>
                  <w:szCs w:val="22"/>
                </w:rPr>
                <w:t xml:space="preserve"> Transmission Energy Capacity</w:t>
              </w:r>
              <w:r w:rsidR="00237C8C" w:rsidRPr="00F7651E">
                <w:rPr>
                  <w:rFonts w:ascii="Arial" w:hAnsi="Arial" w:cs="Arial"/>
                  <w:b/>
                  <w:bCs/>
                  <w:szCs w:val="22"/>
                </w:rPr>
                <w:t> </w:t>
              </w:r>
              <w:r w:rsidRPr="00F7651E">
                <w:rPr>
                  <w:rFonts w:ascii="Arial" w:eastAsia="Arial" w:hAnsi="Arial" w:cs="Arial"/>
                  <w:szCs w:val="22"/>
                </w:rPr>
                <w:t>and/or</w:t>
              </w:r>
              <w:r w:rsidR="00237C8C" w:rsidRPr="00F7651E">
                <w:rPr>
                  <w:rFonts w:ascii="Arial" w:hAnsi="Arial" w:cs="Arial"/>
                  <w:szCs w:val="22"/>
                </w:rPr>
                <w:t> </w:t>
              </w:r>
              <w:r w:rsidRPr="00F7651E">
                <w:rPr>
                  <w:rFonts w:ascii="Arial" w:eastAsia="Arial" w:hAnsi="Arial" w:cs="Arial"/>
                  <w:b/>
                  <w:szCs w:val="22"/>
                </w:rPr>
                <w:t>Developer Capacity</w:t>
              </w:r>
              <w:r w:rsidRPr="00F7651E">
                <w:rPr>
                  <w:rFonts w:ascii="Arial" w:eastAsia="Arial" w:hAnsi="Arial" w:cs="Arial"/>
                  <w:szCs w:val="22"/>
                </w:rPr>
                <w:t>, and any limitations to the maximum amount of</w:t>
              </w:r>
              <w:r w:rsidR="00237C8C" w:rsidRPr="00F7651E">
                <w:rPr>
                  <w:rFonts w:ascii="Arial" w:hAnsi="Arial" w:cs="Arial"/>
                  <w:szCs w:val="22"/>
                </w:rPr>
                <w:t> </w:t>
              </w:r>
              <w:r w:rsidRPr="00F7651E">
                <w:rPr>
                  <w:rFonts w:ascii="Arial" w:eastAsia="Arial" w:hAnsi="Arial" w:cs="Arial"/>
                  <w:b/>
                  <w:szCs w:val="22"/>
                </w:rPr>
                <w:t>Active Power</w:t>
              </w:r>
              <w:r w:rsidR="00237C8C" w:rsidRPr="00F7651E">
                <w:rPr>
                  <w:rFonts w:ascii="Arial" w:hAnsi="Arial" w:cs="Arial"/>
                  <w:b/>
                  <w:bCs/>
                  <w:szCs w:val="22"/>
                </w:rPr>
                <w:t> </w:t>
              </w:r>
              <w:r w:rsidRPr="00F7651E">
                <w:rPr>
                  <w:rFonts w:ascii="Arial" w:eastAsia="Arial" w:hAnsi="Arial" w:cs="Arial"/>
                  <w:szCs w:val="22"/>
                </w:rPr>
                <w:t>related to such capacities) expressed in whole MW, or in MW to one decimal place as declared (for each technology type, if more than one) by the</w:t>
              </w:r>
              <w:r w:rsidRPr="00F7651E">
                <w:rPr>
                  <w:rFonts w:ascii="Arial" w:eastAsia="Arial" w:hAnsi="Arial" w:cs="Arial"/>
                  <w:b/>
                  <w:szCs w:val="22"/>
                </w:rPr>
                <w:t> User</w:t>
              </w:r>
              <w:r w:rsidR="00237C8C" w:rsidRPr="00F7651E">
                <w:rPr>
                  <w:rFonts w:ascii="Arial" w:hAnsi="Arial" w:cs="Arial"/>
                  <w:b/>
                  <w:bCs/>
                  <w:szCs w:val="22"/>
                </w:rPr>
                <w:t> </w:t>
              </w:r>
              <w:r w:rsidRPr="00F7651E">
                <w:rPr>
                  <w:rFonts w:ascii="Arial" w:eastAsia="Arial" w:hAnsi="Arial" w:cs="Arial"/>
                  <w:szCs w:val="22"/>
                </w:rPr>
                <w:t>on the</w:t>
              </w:r>
              <w:r w:rsidRPr="00F7651E">
                <w:rPr>
                  <w:rFonts w:ascii="Arial" w:eastAsia="Arial" w:hAnsi="Arial" w:cs="Arial"/>
                  <w:b/>
                  <w:szCs w:val="22"/>
                </w:rPr>
                <w:t xml:space="preserve"> Original Red Line Boundary</w:t>
              </w:r>
              <w:r w:rsidR="00F7651E" w:rsidRPr="00F7651E">
                <w:rPr>
                  <w:rFonts w:ascii="Arial" w:hAnsi="Arial" w:cs="Arial"/>
                  <w:szCs w:val="22"/>
                </w:rPr>
                <w:t>;</w:t>
              </w:r>
            </w:ins>
            <w:r w:rsidR="00F7651E" w:rsidRPr="00F7651E">
              <w:rPr>
                <w:rFonts w:ascii="Arial" w:hAnsi="Arial" w:cs="Arial"/>
                <w:szCs w:val="22"/>
              </w:rPr>
              <w:br/>
            </w:r>
          </w:p>
        </w:tc>
      </w:tr>
      <w:tr w:rsidR="00226446" w14:paraId="3C039137" w14:textId="77777777" w:rsidTr="00E43116">
        <w:trPr>
          <w:gridAfter w:val="1"/>
          <w:wAfter w:w="29" w:type="dxa"/>
          <w:trHeight w:val="300"/>
        </w:trPr>
        <w:tc>
          <w:tcPr>
            <w:tcW w:w="2695" w:type="dxa"/>
          </w:tcPr>
          <w:p w14:paraId="18C7B1DD" w14:textId="77777777" w:rsidR="00226446" w:rsidRDefault="00226446" w:rsidP="00226446">
            <w:pPr>
              <w:spacing w:after="240"/>
              <w:rPr>
                <w:rFonts w:ascii="Arial" w:hAnsi="Arial" w:cs="Arial"/>
                <w:b/>
                <w:bCs/>
              </w:rPr>
            </w:pPr>
            <w:r>
              <w:rPr>
                <w:rFonts w:ascii="Arial" w:hAnsi="Arial" w:cs="Arial"/>
                <w:b/>
                <w:bCs/>
              </w:rPr>
              <w:t>"Insurance Performance Bond"</w:t>
            </w:r>
          </w:p>
        </w:tc>
        <w:tc>
          <w:tcPr>
            <w:tcW w:w="7625" w:type="dxa"/>
          </w:tcPr>
          <w:p w14:paraId="3FFF30E5" w14:textId="77777777" w:rsidR="00226446" w:rsidRDefault="00226446" w:rsidP="00226446">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226446" w14:paraId="4AE87858" w14:textId="77777777" w:rsidTr="00E43116">
        <w:trPr>
          <w:gridAfter w:val="1"/>
          <w:wAfter w:w="29" w:type="dxa"/>
          <w:trHeight w:val="300"/>
        </w:trPr>
        <w:tc>
          <w:tcPr>
            <w:tcW w:w="2695" w:type="dxa"/>
          </w:tcPr>
          <w:p w14:paraId="6FE6C484" w14:textId="77777777" w:rsidR="00226446" w:rsidRDefault="00226446" w:rsidP="00226446">
            <w:pPr>
              <w:spacing w:after="240"/>
              <w:rPr>
                <w:rFonts w:ascii="Arial" w:hAnsi="Arial" w:cs="Arial"/>
                <w:b/>
                <w:bCs/>
              </w:rPr>
            </w:pPr>
            <w:r>
              <w:rPr>
                <w:rFonts w:ascii="Arial" w:hAnsi="Arial" w:cs="Arial"/>
                <w:b/>
                <w:bCs/>
              </w:rPr>
              <w:t>"Intellectual Property" or "IPRs"</w:t>
            </w:r>
          </w:p>
        </w:tc>
        <w:tc>
          <w:tcPr>
            <w:tcW w:w="7625" w:type="dxa"/>
          </w:tcPr>
          <w:p w14:paraId="030DFE7B" w14:textId="5F0EF350" w:rsidR="00226446" w:rsidRDefault="00226446" w:rsidP="00226446">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226446" w14:paraId="39BE5E76" w14:textId="77777777" w:rsidTr="00E43116">
        <w:trPr>
          <w:gridAfter w:val="1"/>
          <w:wAfter w:w="29" w:type="dxa"/>
          <w:trHeight w:val="300"/>
        </w:trPr>
        <w:tc>
          <w:tcPr>
            <w:tcW w:w="2695" w:type="dxa"/>
          </w:tcPr>
          <w:p w14:paraId="76CB8BFA" w14:textId="30669253" w:rsidR="00226446" w:rsidRDefault="00226446" w:rsidP="00226446">
            <w:pPr>
              <w:spacing w:after="240"/>
              <w:rPr>
                <w:rFonts w:ascii="Arial" w:hAnsi="Arial" w:cs="Arial"/>
                <w:b/>
                <w:bCs/>
              </w:rPr>
            </w:pPr>
            <w:r>
              <w:rPr>
                <w:rFonts w:ascii="Arial" w:hAnsi="Arial" w:cs="Arial"/>
                <w:b/>
                <w:bCs/>
              </w:rPr>
              <w:t>“Interactivity”</w:t>
            </w:r>
          </w:p>
        </w:tc>
        <w:tc>
          <w:tcPr>
            <w:tcW w:w="7625" w:type="dxa"/>
          </w:tcPr>
          <w:p w14:paraId="79C5F113" w14:textId="6A0844A1" w:rsidR="00226446" w:rsidRPr="00F8108A" w:rsidRDefault="00226446" w:rsidP="00226446">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226446" w14:paraId="537FB3C6" w14:textId="77777777" w:rsidTr="00E43116">
        <w:trPr>
          <w:gridAfter w:val="1"/>
          <w:wAfter w:w="29" w:type="dxa"/>
          <w:trHeight w:val="300"/>
        </w:trPr>
        <w:tc>
          <w:tcPr>
            <w:tcW w:w="2695" w:type="dxa"/>
          </w:tcPr>
          <w:p w14:paraId="4872098E" w14:textId="501E8924" w:rsidR="00226446" w:rsidRPr="00A322E8" w:rsidRDefault="00226446" w:rsidP="00226446">
            <w:pPr>
              <w:pStyle w:val="BodyText"/>
              <w:rPr>
                <w:rFonts w:ascii="Arial" w:hAnsi="Arial" w:cs="Arial"/>
                <w:b/>
                <w:bCs/>
              </w:rPr>
            </w:pPr>
            <w:r w:rsidRPr="001A739C">
              <w:rPr>
                <w:rFonts w:ascii="Arial" w:hAnsi="Arial" w:cs="Arial"/>
                <w:b/>
                <w:bCs/>
              </w:rPr>
              <w:t>“Interactivity Policy”</w:t>
            </w:r>
          </w:p>
        </w:tc>
        <w:tc>
          <w:tcPr>
            <w:tcW w:w="7625" w:type="dxa"/>
          </w:tcPr>
          <w:p w14:paraId="59E579D5" w14:textId="35F2C335" w:rsidR="00226446" w:rsidRPr="00A322E8" w:rsidRDefault="00226446" w:rsidP="00226446">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226446" w14:paraId="6FB8707E" w14:textId="77777777" w:rsidTr="00E43116">
        <w:trPr>
          <w:gridAfter w:val="1"/>
          <w:wAfter w:w="29" w:type="dxa"/>
          <w:trHeight w:val="300"/>
        </w:trPr>
        <w:tc>
          <w:tcPr>
            <w:tcW w:w="2695" w:type="dxa"/>
          </w:tcPr>
          <w:p w14:paraId="535DA2A2" w14:textId="77777777" w:rsidR="00226446" w:rsidRDefault="00226446" w:rsidP="00226446">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226446" w:rsidRDefault="00226446" w:rsidP="00226446">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10E5737" w14:textId="77777777" w:rsidTr="00E43116">
        <w:trPr>
          <w:gridAfter w:val="1"/>
          <w:wAfter w:w="29" w:type="dxa"/>
          <w:trHeight w:val="300"/>
        </w:trPr>
        <w:tc>
          <w:tcPr>
            <w:tcW w:w="2695" w:type="dxa"/>
          </w:tcPr>
          <w:p w14:paraId="11C08B4F" w14:textId="77777777" w:rsidR="00226446" w:rsidRDefault="00226446" w:rsidP="00226446">
            <w:pPr>
              <w:pStyle w:val="BodyText"/>
              <w:rPr>
                <w:rFonts w:ascii="Arial" w:hAnsi="Arial" w:cs="Arial"/>
                <w:b/>
                <w:bCs/>
              </w:rPr>
            </w:pPr>
            <w:r>
              <w:rPr>
                <w:rFonts w:ascii="Arial" w:hAnsi="Arial" w:cs="Arial"/>
                <w:b/>
                <w:bCs/>
              </w:rPr>
              <w:lastRenderedPageBreak/>
              <w:t>"Interconnector"</w:t>
            </w:r>
          </w:p>
        </w:tc>
        <w:tc>
          <w:tcPr>
            <w:tcW w:w="7625" w:type="dxa"/>
          </w:tcPr>
          <w:p w14:paraId="66DDABA2" w14:textId="0CA45C6A"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20818EF0" w14:textId="77777777" w:rsidTr="00E43116">
        <w:trPr>
          <w:gridAfter w:val="1"/>
          <w:wAfter w:w="29" w:type="dxa"/>
          <w:trHeight w:val="300"/>
        </w:trPr>
        <w:tc>
          <w:tcPr>
            <w:tcW w:w="2695" w:type="dxa"/>
          </w:tcPr>
          <w:p w14:paraId="7E34D25C" w14:textId="77777777" w:rsidR="00226446" w:rsidRDefault="00226446" w:rsidP="00226446">
            <w:pPr>
              <w:pStyle w:val="BodyText"/>
              <w:rPr>
                <w:rFonts w:ascii="Arial" w:hAnsi="Arial" w:cs="Arial"/>
                <w:b/>
                <w:bCs/>
              </w:rPr>
            </w:pPr>
            <w:r w:rsidRPr="004037A8">
              <w:rPr>
                <w:rFonts w:ascii="Arial" w:hAnsi="Arial" w:cs="Arial"/>
                <w:b/>
              </w:rPr>
              <w:t>“Interconnector Adjustment Payments”</w:t>
            </w:r>
          </w:p>
        </w:tc>
        <w:tc>
          <w:tcPr>
            <w:tcW w:w="7625" w:type="dxa"/>
          </w:tcPr>
          <w:p w14:paraId="33B421CD" w14:textId="02606D51" w:rsidR="00226446" w:rsidRDefault="00226446" w:rsidP="00226446">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C  Pass-through (PTt);</w:t>
            </w:r>
          </w:p>
        </w:tc>
      </w:tr>
      <w:tr w:rsidR="00226446" w14:paraId="7F1DF725" w14:textId="77777777" w:rsidTr="00E43116">
        <w:trPr>
          <w:gridAfter w:val="1"/>
          <w:wAfter w:w="29" w:type="dxa"/>
          <w:trHeight w:val="300"/>
        </w:trPr>
        <w:tc>
          <w:tcPr>
            <w:tcW w:w="2695" w:type="dxa"/>
          </w:tcPr>
          <w:p w14:paraId="25556262" w14:textId="77777777" w:rsidR="00226446" w:rsidRDefault="00226446" w:rsidP="00226446">
            <w:pPr>
              <w:pStyle w:val="BodyText"/>
              <w:rPr>
                <w:rFonts w:ascii="Arial" w:hAnsi="Arial" w:cs="Arial"/>
                <w:b/>
                <w:bCs/>
              </w:rPr>
            </w:pPr>
            <w:r>
              <w:rPr>
                <w:rFonts w:ascii="Arial" w:hAnsi="Arial" w:cs="Arial"/>
                <w:b/>
                <w:bCs/>
              </w:rPr>
              <w:t>“Interconnector Asset Owner”</w:t>
            </w:r>
          </w:p>
        </w:tc>
        <w:tc>
          <w:tcPr>
            <w:tcW w:w="7625" w:type="dxa"/>
          </w:tcPr>
          <w:p w14:paraId="57AC113B"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226446" w14:paraId="48DF7F19" w14:textId="77777777" w:rsidTr="00E43116">
        <w:trPr>
          <w:gridAfter w:val="1"/>
          <w:wAfter w:w="29" w:type="dxa"/>
          <w:trHeight w:val="300"/>
        </w:trPr>
        <w:tc>
          <w:tcPr>
            <w:tcW w:w="2695" w:type="dxa"/>
          </w:tcPr>
          <w:p w14:paraId="5D091222" w14:textId="77777777" w:rsidR="00226446" w:rsidRDefault="00226446" w:rsidP="00226446">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A5BF489" w14:textId="77777777" w:rsidTr="00E43116">
        <w:trPr>
          <w:gridAfter w:val="1"/>
          <w:wAfter w:w="29" w:type="dxa"/>
          <w:trHeight w:val="300"/>
        </w:trPr>
        <w:tc>
          <w:tcPr>
            <w:tcW w:w="2695" w:type="dxa"/>
          </w:tcPr>
          <w:p w14:paraId="411BCB6E" w14:textId="77777777" w:rsidR="00226446" w:rsidRDefault="00226446" w:rsidP="00226446">
            <w:pPr>
              <w:pStyle w:val="BodyText"/>
              <w:rPr>
                <w:rFonts w:ascii="Arial" w:hAnsi="Arial" w:cs="Arial"/>
                <w:b/>
                <w:bCs/>
              </w:rPr>
            </w:pPr>
            <w:r>
              <w:rPr>
                <w:rFonts w:ascii="Arial" w:hAnsi="Arial" w:cs="Arial"/>
                <w:b/>
                <w:bCs/>
              </w:rPr>
              <w:t>"Interconnector Owner"</w:t>
            </w:r>
          </w:p>
        </w:tc>
        <w:tc>
          <w:tcPr>
            <w:tcW w:w="7625" w:type="dxa"/>
          </w:tcPr>
          <w:p w14:paraId="625823A2"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226446" w14:paraId="5F095AE7" w14:textId="77777777" w:rsidTr="00E43116">
        <w:trPr>
          <w:gridAfter w:val="1"/>
          <w:wAfter w:w="29" w:type="dxa"/>
          <w:trHeight w:val="300"/>
        </w:trPr>
        <w:tc>
          <w:tcPr>
            <w:tcW w:w="2695" w:type="dxa"/>
          </w:tcPr>
          <w:p w14:paraId="479B8244" w14:textId="77777777" w:rsidR="00226446" w:rsidRDefault="00226446" w:rsidP="00226446">
            <w:pPr>
              <w:pStyle w:val="BodyText"/>
              <w:rPr>
                <w:rFonts w:ascii="Arial" w:hAnsi="Arial" w:cs="Arial"/>
                <w:b/>
                <w:bCs/>
              </w:rPr>
            </w:pPr>
            <w:r>
              <w:rPr>
                <w:rFonts w:ascii="Arial" w:hAnsi="Arial" w:cs="Arial"/>
                <w:b/>
                <w:bCs/>
              </w:rPr>
              <w:t>"Interconnector User"</w:t>
            </w:r>
          </w:p>
        </w:tc>
        <w:tc>
          <w:tcPr>
            <w:tcW w:w="7625" w:type="dxa"/>
          </w:tcPr>
          <w:p w14:paraId="33E13ED9" w14:textId="77777777" w:rsidR="00226446" w:rsidRDefault="00226446" w:rsidP="00226446">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226446" w:rsidRDefault="00226446" w:rsidP="00226446">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226446" w:rsidRPr="006A6C50" w14:paraId="5F6A5BA7" w14:textId="77777777" w:rsidTr="00E43116">
        <w:trPr>
          <w:gridAfter w:val="1"/>
          <w:wAfter w:w="29" w:type="dxa"/>
          <w:trHeight w:val="300"/>
        </w:trPr>
        <w:tc>
          <w:tcPr>
            <w:tcW w:w="2695" w:type="dxa"/>
          </w:tcPr>
          <w:p w14:paraId="04F14123" w14:textId="77777777" w:rsidR="00226446" w:rsidRDefault="00226446" w:rsidP="00226446">
            <w:pPr>
              <w:pStyle w:val="BodyText"/>
              <w:rPr>
                <w:rFonts w:ascii="Arial" w:hAnsi="Arial" w:cs="Arial"/>
                <w:b/>
                <w:bCs/>
              </w:rPr>
            </w:pPr>
            <w:r>
              <w:rPr>
                <w:rFonts w:ascii="Arial" w:hAnsi="Arial" w:cs="Arial"/>
                <w:b/>
                <w:bCs/>
              </w:rPr>
              <w:t>“Interconnector User Commitment Capacity”</w:t>
            </w:r>
          </w:p>
        </w:tc>
        <w:tc>
          <w:tcPr>
            <w:tcW w:w="7625" w:type="dxa"/>
          </w:tcPr>
          <w:p w14:paraId="365CA0CD" w14:textId="77777777" w:rsidR="00226446" w:rsidRPr="0005076C" w:rsidRDefault="00226446" w:rsidP="00226446">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226446" w:rsidRPr="006A6C50" w:rsidRDefault="00226446" w:rsidP="00226446">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226446" w:rsidRPr="006A6C50" w14:paraId="389EA83A" w14:textId="77777777" w:rsidTr="00E43116">
        <w:trPr>
          <w:gridAfter w:val="1"/>
          <w:wAfter w:w="29" w:type="dxa"/>
          <w:trHeight w:val="300"/>
        </w:trPr>
        <w:tc>
          <w:tcPr>
            <w:tcW w:w="2695" w:type="dxa"/>
          </w:tcPr>
          <w:p w14:paraId="0E4AEF36" w14:textId="77777777" w:rsidR="00226446" w:rsidRDefault="00226446" w:rsidP="00226446">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226446" w:rsidRPr="0034202B" w:rsidRDefault="00226446" w:rsidP="00226446">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226446" w:rsidRPr="0034202B" w:rsidRDefault="00226446" w:rsidP="00226446">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226446" w:rsidRPr="0005076C" w:rsidRDefault="00226446" w:rsidP="00226446">
            <w:pPr>
              <w:numPr>
                <w:ilvl w:val="0"/>
                <w:numId w:val="43"/>
              </w:numPr>
              <w:spacing w:after="240"/>
              <w:jc w:val="both"/>
              <w:rPr>
                <w:rFonts w:ascii="Arial" w:hAnsi="Arial" w:cs="Arial"/>
              </w:rPr>
            </w:pPr>
            <w:r w:rsidRPr="00433F8A">
              <w:rPr>
                <w:rFonts w:ascii="Arial" w:hAnsi="Arial" w:cs="Arial"/>
                <w:b/>
              </w:rPr>
              <w:t>Interconnector Users</w:t>
            </w:r>
          </w:p>
        </w:tc>
      </w:tr>
      <w:tr w:rsidR="00226446" w14:paraId="0E65C0E7" w14:textId="77777777" w:rsidTr="00E43116">
        <w:trPr>
          <w:gridAfter w:val="1"/>
          <w:wAfter w:w="29" w:type="dxa"/>
          <w:trHeight w:val="300"/>
        </w:trPr>
        <w:tc>
          <w:tcPr>
            <w:tcW w:w="2695" w:type="dxa"/>
          </w:tcPr>
          <w:p w14:paraId="39A8869F" w14:textId="77777777" w:rsidR="00226446" w:rsidRDefault="00226446" w:rsidP="00226446">
            <w:pPr>
              <w:pStyle w:val="BodyText"/>
              <w:rPr>
                <w:rFonts w:ascii="Arial" w:hAnsi="Arial" w:cs="Arial"/>
                <w:b/>
                <w:bCs/>
              </w:rPr>
            </w:pPr>
            <w:r>
              <w:rPr>
                <w:rFonts w:ascii="Arial" w:hAnsi="Arial" w:cs="Arial"/>
                <w:b/>
                <w:bCs/>
              </w:rPr>
              <w:t>"Interface Agreement"</w:t>
            </w:r>
          </w:p>
          <w:p w14:paraId="11415B87" w14:textId="77777777" w:rsidR="00226446" w:rsidRDefault="00226446" w:rsidP="00226446">
            <w:pPr>
              <w:pStyle w:val="BodyText"/>
              <w:rPr>
                <w:rFonts w:ascii="Arial" w:hAnsi="Arial" w:cs="Arial"/>
                <w:b/>
                <w:bCs/>
              </w:rPr>
            </w:pPr>
          </w:p>
        </w:tc>
        <w:tc>
          <w:tcPr>
            <w:tcW w:w="7625" w:type="dxa"/>
          </w:tcPr>
          <w:p w14:paraId="136114C0" w14:textId="77777777" w:rsidR="00226446" w:rsidRDefault="00226446" w:rsidP="00226446">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226446" w14:paraId="499519DF" w14:textId="77777777" w:rsidTr="00E43116">
        <w:trPr>
          <w:gridAfter w:val="1"/>
          <w:wAfter w:w="29" w:type="dxa"/>
          <w:trHeight w:val="300"/>
        </w:trPr>
        <w:tc>
          <w:tcPr>
            <w:tcW w:w="2695" w:type="dxa"/>
          </w:tcPr>
          <w:p w14:paraId="70A60567" w14:textId="77777777" w:rsidR="00226446" w:rsidRDefault="00226446" w:rsidP="00226446">
            <w:pPr>
              <w:rPr>
                <w:rFonts w:ascii="Arial" w:hAnsi="Arial" w:cs="Arial"/>
                <w:b/>
              </w:rPr>
            </w:pPr>
            <w:r>
              <w:rPr>
                <w:rFonts w:ascii="Arial" w:hAnsi="Arial" w:cs="Arial"/>
                <w:b/>
              </w:rPr>
              <w:t>“Interim Connect and Manage Arrangements”</w:t>
            </w:r>
          </w:p>
        </w:tc>
        <w:tc>
          <w:tcPr>
            <w:tcW w:w="7625" w:type="dxa"/>
          </w:tcPr>
          <w:p w14:paraId="2C2A360F" w14:textId="77777777" w:rsidR="00226446" w:rsidRDefault="00226446" w:rsidP="00226446">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lastRenderedPageBreak/>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226446" w:rsidRDefault="00226446" w:rsidP="00226446">
            <w:pPr>
              <w:jc w:val="both"/>
              <w:rPr>
                <w:rFonts w:ascii="Arial" w:hAnsi="Arial" w:cs="Arial"/>
              </w:rPr>
            </w:pPr>
          </w:p>
        </w:tc>
      </w:tr>
      <w:tr w:rsidR="00226446" w14:paraId="5D6E37CE" w14:textId="77777777" w:rsidTr="00E43116">
        <w:trPr>
          <w:gridAfter w:val="1"/>
          <w:wAfter w:w="29" w:type="dxa"/>
          <w:trHeight w:val="300"/>
        </w:trPr>
        <w:tc>
          <w:tcPr>
            <w:tcW w:w="2695" w:type="dxa"/>
          </w:tcPr>
          <w:p w14:paraId="780E5DE5" w14:textId="77777777" w:rsidR="00226446" w:rsidRPr="00D05254" w:rsidRDefault="00226446" w:rsidP="00226446">
            <w:pPr>
              <w:rPr>
                <w:rFonts w:ascii="Arial" w:hAnsi="Arial" w:cs="Arial"/>
                <w:szCs w:val="22"/>
              </w:rPr>
            </w:pPr>
            <w:r w:rsidRPr="00D05254">
              <w:rPr>
                <w:rFonts w:ascii="Arial" w:hAnsi="Arial" w:cs="Arial"/>
                <w:b/>
                <w:szCs w:val="22"/>
              </w:rPr>
              <w:lastRenderedPageBreak/>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226446" w:rsidRPr="00D05254" w:rsidRDefault="00226446" w:rsidP="00226446">
            <w:pPr>
              <w:rPr>
                <w:rFonts w:ascii="Arial" w:hAnsi="Arial" w:cs="Arial"/>
                <w:szCs w:val="22"/>
              </w:rPr>
            </w:pPr>
          </w:p>
        </w:tc>
        <w:tc>
          <w:tcPr>
            <w:tcW w:w="7625" w:type="dxa"/>
          </w:tcPr>
          <w:p w14:paraId="3FEF6122"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6ADD76DF" w14:textId="77777777" w:rsidTr="00E43116">
        <w:trPr>
          <w:gridAfter w:val="1"/>
          <w:wAfter w:w="29" w:type="dxa"/>
          <w:trHeight w:val="300"/>
        </w:trPr>
        <w:tc>
          <w:tcPr>
            <w:tcW w:w="2695" w:type="dxa"/>
          </w:tcPr>
          <w:p w14:paraId="685FCD99" w14:textId="77777777" w:rsidR="00226446" w:rsidRPr="00D05254" w:rsidRDefault="00226446" w:rsidP="00226446">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7784A565" w14:textId="77777777" w:rsidTr="00E43116">
        <w:trPr>
          <w:gridAfter w:val="1"/>
          <w:wAfter w:w="29" w:type="dxa"/>
          <w:trHeight w:val="300"/>
        </w:trPr>
        <w:tc>
          <w:tcPr>
            <w:tcW w:w="2695" w:type="dxa"/>
          </w:tcPr>
          <w:p w14:paraId="4D264C23" w14:textId="77777777" w:rsidR="00226446" w:rsidRPr="00D05254" w:rsidRDefault="00226446" w:rsidP="00226446">
            <w:pPr>
              <w:rPr>
                <w:rFonts w:ascii="Arial" w:hAnsi="Arial" w:cs="Arial"/>
                <w:b/>
                <w:szCs w:val="22"/>
              </w:rPr>
            </w:pPr>
          </w:p>
          <w:p w14:paraId="5143AFC2"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226446" w:rsidRPr="00D05254" w:rsidRDefault="00226446" w:rsidP="00226446">
            <w:pPr>
              <w:jc w:val="both"/>
              <w:rPr>
                <w:rFonts w:ascii="Arial" w:hAnsi="Arial" w:cs="Arial"/>
                <w:szCs w:val="22"/>
              </w:rPr>
            </w:pPr>
          </w:p>
          <w:p w14:paraId="0AA1AD5E"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4EBBE019" w14:textId="77777777" w:rsidTr="00E43116">
        <w:trPr>
          <w:gridAfter w:val="1"/>
          <w:wAfter w:w="29" w:type="dxa"/>
          <w:trHeight w:val="300"/>
        </w:trPr>
        <w:tc>
          <w:tcPr>
            <w:tcW w:w="2695" w:type="dxa"/>
          </w:tcPr>
          <w:p w14:paraId="36CA0103" w14:textId="77777777" w:rsidR="00226446" w:rsidRDefault="00226446" w:rsidP="00226446">
            <w:pPr>
              <w:pStyle w:val="BodyText"/>
              <w:rPr>
                <w:rFonts w:ascii="Arial" w:hAnsi="Arial" w:cs="Arial"/>
                <w:b/>
                <w:bCs/>
              </w:rPr>
            </w:pPr>
            <w:r>
              <w:rPr>
                <w:rFonts w:ascii="Arial" w:hAnsi="Arial" w:cs="Arial"/>
                <w:b/>
                <w:bCs/>
              </w:rPr>
              <w:t>"Interim Panel and Alternate Election process"</w:t>
            </w:r>
          </w:p>
        </w:tc>
        <w:tc>
          <w:tcPr>
            <w:tcW w:w="7625" w:type="dxa"/>
          </w:tcPr>
          <w:p w14:paraId="7E95AA86" w14:textId="77777777" w:rsidR="00226446" w:rsidRDefault="00226446" w:rsidP="00226446">
            <w:pPr>
              <w:pStyle w:val="BodyText"/>
              <w:jc w:val="both"/>
              <w:rPr>
                <w:rFonts w:ascii="Arial" w:hAnsi="Arial" w:cs="Arial"/>
              </w:rPr>
            </w:pPr>
            <w:r>
              <w:rPr>
                <w:rFonts w:ascii="Arial" w:hAnsi="Arial" w:cs="Arial"/>
              </w:rPr>
              <w:t>As defined in Paragraph 8A.4.3.2</w:t>
            </w:r>
          </w:p>
        </w:tc>
      </w:tr>
      <w:tr w:rsidR="00226446" w14:paraId="5FF38E92" w14:textId="77777777" w:rsidTr="00E43116">
        <w:trPr>
          <w:gridAfter w:val="1"/>
          <w:wAfter w:w="29" w:type="dxa"/>
          <w:trHeight w:val="300"/>
        </w:trPr>
        <w:tc>
          <w:tcPr>
            <w:tcW w:w="2695" w:type="dxa"/>
          </w:tcPr>
          <w:p w14:paraId="1890FE05"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226446" w:rsidRDefault="00226446" w:rsidP="00226446">
            <w:pPr>
              <w:pStyle w:val="BodyText"/>
              <w:spacing w:before="120" w:after="120"/>
              <w:jc w:val="both"/>
              <w:rPr>
                <w:rFonts w:ascii="Arial" w:hAnsi="Arial" w:cs="Arial"/>
              </w:rPr>
            </w:pPr>
            <w:r>
              <w:rPr>
                <w:rFonts w:ascii="Arial" w:hAnsi="Arial" w:cs="Arial"/>
              </w:rPr>
              <w:t>where either:-</w:t>
            </w:r>
          </w:p>
          <w:p w14:paraId="46365ABC"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226446" w:rsidRDefault="00226446" w:rsidP="00226446">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226446" w:rsidRDefault="00226446" w:rsidP="00226446">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National  Electricity Transmission System</w:t>
            </w:r>
            <w:r w:rsidRPr="5659255A">
              <w:rPr>
                <w:rFonts w:ascii="Arial" w:hAnsi="Arial" w:cs="Arial"/>
              </w:rPr>
              <w:t xml:space="preserve">; or </w:t>
            </w:r>
          </w:p>
          <w:p w14:paraId="4CD51B47" w14:textId="77777777" w:rsidR="00226446" w:rsidRDefault="00226446" w:rsidP="00226446">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226446" w:rsidRDefault="00226446" w:rsidP="00226446">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226446" w14:paraId="6246140E" w14:textId="77777777" w:rsidTr="00E43116">
        <w:trPr>
          <w:gridAfter w:val="1"/>
          <w:wAfter w:w="29" w:type="dxa"/>
          <w:trHeight w:val="300"/>
        </w:trPr>
        <w:tc>
          <w:tcPr>
            <w:tcW w:w="2695" w:type="dxa"/>
          </w:tcPr>
          <w:p w14:paraId="1DB15141"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7625" w:type="dxa"/>
          </w:tcPr>
          <w:p w14:paraId="3686F8C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226446" w:rsidRDefault="00AA222D" w:rsidP="00226446">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5pt;height:25.5pt" o:ole="">
                  <v:imagedata r:id="rId16" o:title=""/>
                </v:shape>
                <o:OLEObject Type="Embed" ProgID="Equation.3" ShapeID="_x0000_i1025" DrawAspect="Content" ObjectID="_1796216660" r:id="rId17"/>
              </w:object>
            </w:r>
          </w:p>
          <w:p w14:paraId="15D93FB6"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lastRenderedPageBreak/>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226446" w:rsidRDefault="00AA222D" w:rsidP="00226446">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2.5pt;height:54pt" o:ole="">
                  <v:imagedata r:id="rId18" o:title=""/>
                </v:shape>
                <o:OLEObject Type="Embed" ProgID="Equation.3" ShapeID="_x0000_i1026" DrawAspect="Content" ObjectID="_1796216661" r:id="rId19"/>
              </w:object>
            </w:r>
          </w:p>
          <w:p w14:paraId="758BEFA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1476CE4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226446" w:rsidRPr="006A707F" w:rsidRDefault="00226446" w:rsidP="00226446">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226446" w:rsidRPr="006A707F" w:rsidRDefault="00226446" w:rsidP="00226446">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226446" w:rsidRPr="006A707F" w:rsidRDefault="00226446" w:rsidP="00226446">
            <w:pPr>
              <w:pStyle w:val="BodyText"/>
              <w:spacing w:before="120" w:after="120"/>
              <w:ind w:left="3"/>
              <w:jc w:val="both"/>
              <w:rPr>
                <w:rFonts w:ascii="Arial" w:hAnsi="Arial" w:cs="Arial"/>
                <w:b/>
                <w:bCs/>
              </w:rPr>
            </w:pPr>
          </w:p>
          <w:p w14:paraId="5CEA065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226446" w:rsidRDefault="00226446" w:rsidP="00226446">
            <w:pPr>
              <w:pStyle w:val="BodyText"/>
              <w:spacing w:before="120" w:after="120"/>
              <w:ind w:left="3"/>
              <w:jc w:val="both"/>
              <w:rPr>
                <w:rFonts w:ascii="Arial" w:hAnsi="Arial" w:cs="Arial"/>
              </w:rPr>
            </w:pPr>
          </w:p>
          <w:p w14:paraId="31E5E18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lastRenderedPageBreak/>
              <w:t>where;</w:t>
            </w:r>
          </w:p>
          <w:p w14:paraId="5B0A3A2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226446" w:rsidRPr="006A707F" w:rsidRDefault="00226446" w:rsidP="00226446">
            <w:pPr>
              <w:pStyle w:val="BodyText"/>
              <w:spacing w:before="120" w:after="120"/>
              <w:ind w:left="3"/>
              <w:rPr>
                <w:rFonts w:ascii="Arial" w:hAnsi="Arial" w:cs="Arial"/>
              </w:rPr>
            </w:pPr>
          </w:p>
          <w:p w14:paraId="113D0900"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226446" w:rsidRPr="006A707F" w:rsidRDefault="00226446" w:rsidP="00226446">
            <w:pPr>
              <w:pStyle w:val="BodyText"/>
              <w:spacing w:before="120" w:after="120"/>
              <w:ind w:left="3"/>
              <w:jc w:val="both"/>
              <w:rPr>
                <w:rFonts w:ascii="Arial" w:hAnsi="Arial" w:cs="Arial"/>
              </w:rPr>
            </w:pPr>
          </w:p>
          <w:p w14:paraId="21BF67E8"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226446" w:rsidRPr="006A707F" w:rsidRDefault="00226446" w:rsidP="00226446">
            <w:pPr>
              <w:pStyle w:val="BodyText"/>
              <w:spacing w:before="120" w:after="120"/>
              <w:ind w:left="3"/>
              <w:jc w:val="both"/>
              <w:rPr>
                <w:rFonts w:ascii="Arial" w:hAnsi="Arial" w:cs="Arial"/>
              </w:rPr>
            </w:pPr>
          </w:p>
          <w:p w14:paraId="5947DF1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226446" w:rsidRPr="006A707F" w:rsidRDefault="00226446" w:rsidP="00226446">
            <w:pPr>
              <w:pStyle w:val="BodyText"/>
              <w:spacing w:before="120" w:after="120"/>
              <w:ind w:left="3"/>
              <w:jc w:val="both"/>
              <w:rPr>
                <w:rFonts w:ascii="Arial" w:hAnsi="Arial" w:cs="Arial"/>
              </w:rPr>
            </w:pPr>
          </w:p>
          <w:p w14:paraId="1B1EE56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226446" w:rsidRPr="006A707F" w:rsidRDefault="00226446" w:rsidP="00226446">
            <w:pPr>
              <w:pStyle w:val="BodyText"/>
              <w:spacing w:before="120" w:after="120"/>
              <w:ind w:left="3"/>
              <w:jc w:val="both"/>
              <w:rPr>
                <w:rFonts w:ascii="Arial" w:hAnsi="Arial" w:cs="Arial"/>
              </w:rPr>
            </w:pPr>
          </w:p>
          <w:p w14:paraId="3238215B" w14:textId="77777777" w:rsidR="00226446"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226446" w:rsidRPr="006A707F" w:rsidRDefault="00AA222D" w:rsidP="00226446">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7pt;height:53.5pt" o:ole="">
                  <v:imagedata r:id="rId27" o:title=""/>
                </v:shape>
                <o:OLEObject Type="Embed" ProgID="Equation.3" ShapeID="_x0000_i1027" DrawAspect="Content" ObjectID="_1796216662" r:id="rId28"/>
              </w:object>
            </w:r>
          </w:p>
          <w:p w14:paraId="5E6BEC5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6D55FA6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bookmarkStart w:id="251" w:name="OLE_LINK1"/>
            <w:r w:rsidRPr="006A707F">
              <w:rPr>
                <w:rFonts w:ascii="Arial" w:hAnsi="Arial" w:cs="Arial"/>
                <w:b/>
              </w:rPr>
              <w:t>Relevant Interruption</w:t>
            </w:r>
            <w:bookmarkEnd w:id="251"/>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226446" w:rsidRPr="009B7FC7" w:rsidRDefault="00226446" w:rsidP="00226446">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226446" w14:paraId="42342ADB" w14:textId="77777777" w:rsidTr="00E43116">
        <w:trPr>
          <w:gridAfter w:val="1"/>
          <w:wAfter w:w="29" w:type="dxa"/>
          <w:trHeight w:val="300"/>
        </w:trPr>
        <w:tc>
          <w:tcPr>
            <w:tcW w:w="2695" w:type="dxa"/>
          </w:tcPr>
          <w:p w14:paraId="357C50DA" w14:textId="77777777" w:rsidR="00226446" w:rsidRDefault="00226446" w:rsidP="00226446">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7625" w:type="dxa"/>
          </w:tcPr>
          <w:p w14:paraId="7D368705" w14:textId="77777777" w:rsidR="00226446" w:rsidRPr="00027F0D" w:rsidRDefault="00226446" w:rsidP="00226446">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w:t>
            </w:r>
            <w:r w:rsidRPr="00027F0D">
              <w:rPr>
                <w:rFonts w:ascii="Arial" w:hAnsi="Arial" w:cs="Arial"/>
                <w:szCs w:val="22"/>
                <w:lang w:eastAsia="en-GB"/>
              </w:rPr>
              <w:lastRenderedPageBreak/>
              <w:t xml:space="preserve">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226446" w:rsidRPr="00027F0D" w:rsidRDefault="00226446" w:rsidP="00226446">
            <w:pPr>
              <w:rPr>
                <w:rFonts w:ascii="Arial" w:hAnsi="Arial" w:cs="Arial"/>
                <w:szCs w:val="22"/>
                <w:lang w:eastAsia="en-GB"/>
              </w:rPr>
            </w:pPr>
          </w:p>
          <w:p w14:paraId="42FEDC76" w14:textId="77777777" w:rsidR="00226446" w:rsidRDefault="00226446" w:rsidP="00226446">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226446" w:rsidRDefault="00226446" w:rsidP="00226446">
            <w:pPr>
              <w:autoSpaceDE w:val="0"/>
              <w:autoSpaceDN w:val="0"/>
              <w:adjustRightInd w:val="0"/>
              <w:rPr>
                <w:rFonts w:ascii="Arial" w:hAnsi="Arial" w:cs="Arial"/>
                <w:szCs w:val="22"/>
                <w:lang w:eastAsia="en-GB"/>
              </w:rPr>
            </w:pPr>
          </w:p>
          <w:p w14:paraId="6443B1EF"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226446" w:rsidRDefault="00226446" w:rsidP="00226446">
            <w:pPr>
              <w:autoSpaceDE w:val="0"/>
              <w:autoSpaceDN w:val="0"/>
              <w:adjustRightInd w:val="0"/>
              <w:ind w:left="2552"/>
              <w:rPr>
                <w:rFonts w:ascii="Arial" w:hAnsi="Arial" w:cs="Arial"/>
                <w:bCs/>
                <w:szCs w:val="22"/>
                <w:lang w:eastAsia="en-GB"/>
              </w:rPr>
            </w:pPr>
          </w:p>
          <w:p w14:paraId="7764609B"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226446" w:rsidRDefault="00226446" w:rsidP="00226446">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226446" w:rsidRPr="00027F0D" w:rsidRDefault="00226446" w:rsidP="00226446">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226446" w:rsidRPr="00027F0D" w:rsidRDefault="00226446" w:rsidP="00226446">
            <w:pPr>
              <w:autoSpaceDE w:val="0"/>
              <w:autoSpaceDN w:val="0"/>
              <w:adjustRightInd w:val="0"/>
              <w:jc w:val="both"/>
              <w:rPr>
                <w:rFonts w:ascii="Arial" w:hAnsi="Arial" w:cs="Arial"/>
                <w:bCs/>
                <w:szCs w:val="22"/>
                <w:lang w:eastAsia="en-GB"/>
              </w:rPr>
            </w:pPr>
          </w:p>
          <w:p w14:paraId="463DABF5"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226446" w:rsidRPr="00027F0D" w:rsidRDefault="00226446" w:rsidP="00226446">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226446" w:rsidRPr="00027F0D" w:rsidRDefault="00226446" w:rsidP="00226446">
            <w:pPr>
              <w:rPr>
                <w:rFonts w:ascii="Arial" w:hAnsi="Arial" w:cs="Arial"/>
                <w:szCs w:val="22"/>
                <w:lang w:eastAsia="en-GB"/>
              </w:rPr>
            </w:pPr>
          </w:p>
          <w:p w14:paraId="60785959" w14:textId="77777777" w:rsidR="00226446" w:rsidRPr="00027F0D" w:rsidRDefault="00226446" w:rsidP="0022644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226446" w:rsidRPr="00027F0D" w:rsidRDefault="00226446" w:rsidP="00226446">
            <w:pPr>
              <w:jc w:val="both"/>
              <w:rPr>
                <w:rFonts w:ascii="Arial" w:hAnsi="Arial" w:cs="Arial"/>
                <w:szCs w:val="22"/>
                <w:lang w:eastAsia="en-GB"/>
              </w:rPr>
            </w:pPr>
          </w:p>
          <w:p w14:paraId="5A0E6AEF"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226446" w:rsidRPr="00027F0D" w:rsidRDefault="00226446" w:rsidP="00226446">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226446" w:rsidRDefault="00226446" w:rsidP="00226446">
            <w:pPr>
              <w:pStyle w:val="BodyText"/>
              <w:tabs>
                <w:tab w:val="left" w:pos="1229"/>
              </w:tabs>
              <w:jc w:val="both"/>
              <w:rPr>
                <w:rFonts w:ascii="Arial" w:hAnsi="Arial" w:cs="Arial"/>
              </w:rPr>
            </w:pPr>
          </w:p>
        </w:tc>
      </w:tr>
      <w:tr w:rsidR="00226446" w14:paraId="1375797F" w14:textId="77777777" w:rsidTr="00E43116">
        <w:trPr>
          <w:gridAfter w:val="1"/>
          <w:wAfter w:w="29" w:type="dxa"/>
          <w:trHeight w:val="300"/>
        </w:trPr>
        <w:tc>
          <w:tcPr>
            <w:tcW w:w="2695" w:type="dxa"/>
          </w:tcPr>
          <w:p w14:paraId="665CDF16" w14:textId="77777777" w:rsidR="00226446" w:rsidRDefault="00226446" w:rsidP="00226446">
            <w:pPr>
              <w:pStyle w:val="BodyText"/>
              <w:rPr>
                <w:rFonts w:ascii="Arial" w:hAnsi="Arial" w:cs="Arial"/>
                <w:b/>
                <w:bCs/>
              </w:rPr>
            </w:pPr>
            <w:r>
              <w:rPr>
                <w:rFonts w:ascii="Arial" w:hAnsi="Arial" w:cs="Arial"/>
                <w:b/>
                <w:bCs/>
              </w:rPr>
              <w:lastRenderedPageBreak/>
              <w:t>"Intertrip Contracted Unit"</w:t>
            </w:r>
          </w:p>
        </w:tc>
        <w:tc>
          <w:tcPr>
            <w:tcW w:w="7625" w:type="dxa"/>
          </w:tcPr>
          <w:p w14:paraId="13E72C6E" w14:textId="77777777" w:rsidR="00226446" w:rsidRDefault="00226446" w:rsidP="00226446">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226446" w:rsidRDefault="00226446" w:rsidP="00226446">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226446" w:rsidRDefault="00226446" w:rsidP="00226446">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226446" w14:paraId="6BF0AE43" w14:textId="77777777" w:rsidTr="00E43116">
        <w:trPr>
          <w:gridAfter w:val="1"/>
          <w:wAfter w:w="29" w:type="dxa"/>
          <w:trHeight w:val="300"/>
        </w:trPr>
        <w:tc>
          <w:tcPr>
            <w:tcW w:w="2695" w:type="dxa"/>
          </w:tcPr>
          <w:p w14:paraId="1CC2B94E" w14:textId="77777777" w:rsidR="00226446" w:rsidRDefault="00226446" w:rsidP="00226446">
            <w:pPr>
              <w:rPr>
                <w:rFonts w:ascii="Arial" w:hAnsi="Arial" w:cs="Arial"/>
                <w:b/>
                <w:bCs/>
              </w:rPr>
            </w:pPr>
            <w:r>
              <w:rPr>
                <w:rFonts w:ascii="Arial" w:hAnsi="Arial" w:cs="Arial"/>
                <w:b/>
                <w:bCs/>
              </w:rPr>
              <w:lastRenderedPageBreak/>
              <w:t>"Intertrip Payment"</w:t>
            </w:r>
          </w:p>
        </w:tc>
        <w:tc>
          <w:tcPr>
            <w:tcW w:w="7625" w:type="dxa"/>
          </w:tcPr>
          <w:p w14:paraId="754BB9B4" w14:textId="77777777" w:rsidR="00226446" w:rsidRDefault="00226446" w:rsidP="00226446">
            <w:pPr>
              <w:rPr>
                <w:rFonts w:ascii="Arial" w:hAnsi="Arial" w:cs="Arial"/>
              </w:rPr>
            </w:pPr>
            <w:r>
              <w:rPr>
                <w:rFonts w:ascii="Arial" w:hAnsi="Arial" w:cs="Arial"/>
              </w:rPr>
              <w:t>as defined in Paragraph 4.2A.4(c);</w:t>
            </w:r>
          </w:p>
          <w:p w14:paraId="75201C75" w14:textId="77777777" w:rsidR="00226446" w:rsidRDefault="00226446" w:rsidP="00226446">
            <w:pPr>
              <w:rPr>
                <w:rFonts w:ascii="Arial" w:hAnsi="Arial" w:cs="Arial"/>
              </w:rPr>
            </w:pPr>
          </w:p>
        </w:tc>
      </w:tr>
      <w:tr w:rsidR="00226446" w14:paraId="3EE38376" w14:textId="77777777" w:rsidTr="00E43116">
        <w:trPr>
          <w:gridAfter w:val="1"/>
          <w:wAfter w:w="29" w:type="dxa"/>
          <w:trHeight w:val="300"/>
        </w:trPr>
        <w:tc>
          <w:tcPr>
            <w:tcW w:w="2695" w:type="dxa"/>
          </w:tcPr>
          <w:p w14:paraId="0B5A20A0" w14:textId="5637C8CD" w:rsidR="00226446" w:rsidRDefault="00226446" w:rsidP="00226446">
            <w:pPr>
              <w:pStyle w:val="BodyText"/>
              <w:spacing w:line="240" w:lineRule="atLeast"/>
              <w:rPr>
                <w:rFonts w:ascii="Arial" w:hAnsi="Arial" w:cs="Arial"/>
                <w:b/>
                <w:bCs/>
                <w:color w:val="000000"/>
                <w:w w:val="0"/>
              </w:rPr>
            </w:pPr>
            <w:bookmarkStart w:id="252" w:name="_DV_C135"/>
            <w:r>
              <w:rPr>
                <w:rFonts w:ascii="Arial" w:hAnsi="Arial" w:cs="Arial"/>
                <w:b/>
                <w:bCs/>
              </w:rPr>
              <w:t xml:space="preserve"> "Isolation"</w:t>
            </w:r>
            <w:bookmarkEnd w:id="252"/>
          </w:p>
        </w:tc>
        <w:tc>
          <w:tcPr>
            <w:tcW w:w="7625" w:type="dxa"/>
          </w:tcPr>
          <w:p w14:paraId="1BA25D57" w14:textId="77777777" w:rsidR="00226446" w:rsidRDefault="00226446" w:rsidP="00226446">
            <w:pPr>
              <w:pStyle w:val="BodyText"/>
              <w:jc w:val="both"/>
              <w:rPr>
                <w:rFonts w:ascii="Arial" w:hAnsi="Arial" w:cs="Arial"/>
                <w:color w:val="000000"/>
                <w:w w:val="0"/>
              </w:rPr>
            </w:pPr>
            <w:bookmarkStart w:id="253" w:name="_DV_C136"/>
            <w:r>
              <w:rPr>
                <w:rFonts w:ascii="Arial" w:hAnsi="Arial" w:cs="Arial"/>
              </w:rPr>
              <w:t xml:space="preserve">as defined in the </w:t>
            </w:r>
            <w:r>
              <w:rPr>
                <w:rFonts w:ascii="Arial" w:hAnsi="Arial" w:cs="Arial"/>
                <w:b/>
              </w:rPr>
              <w:t>Grid Code</w:t>
            </w:r>
            <w:r>
              <w:rPr>
                <w:rFonts w:ascii="Arial" w:hAnsi="Arial" w:cs="Arial"/>
              </w:rPr>
              <w:t>;</w:t>
            </w:r>
            <w:bookmarkEnd w:id="253"/>
          </w:p>
        </w:tc>
      </w:tr>
      <w:tr w:rsidR="00226446" w14:paraId="3C799188" w14:textId="77777777" w:rsidTr="00E43116">
        <w:trPr>
          <w:gridAfter w:val="1"/>
          <w:wAfter w:w="29" w:type="dxa"/>
          <w:trHeight w:val="300"/>
        </w:trPr>
        <w:tc>
          <w:tcPr>
            <w:tcW w:w="2695" w:type="dxa"/>
          </w:tcPr>
          <w:p w14:paraId="27DA700E" w14:textId="14DC6196" w:rsidR="00226446" w:rsidRDefault="00226446" w:rsidP="00226446">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00226446" w:rsidRDefault="00226446" w:rsidP="00226446">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226446" w14:paraId="3DC15CB9" w14:textId="77777777" w:rsidTr="00E43116">
        <w:trPr>
          <w:gridAfter w:val="1"/>
          <w:wAfter w:w="29" w:type="dxa"/>
          <w:trHeight w:val="300"/>
        </w:trPr>
        <w:tc>
          <w:tcPr>
            <w:tcW w:w="2695" w:type="dxa"/>
          </w:tcPr>
          <w:p w14:paraId="393709D4" w14:textId="77777777" w:rsidR="00226446" w:rsidRDefault="00226446" w:rsidP="00226446">
            <w:pPr>
              <w:pStyle w:val="BodyText"/>
              <w:rPr>
                <w:rFonts w:ascii="Arial" w:hAnsi="Arial" w:cs="Arial"/>
                <w:b/>
                <w:bCs/>
              </w:rPr>
            </w:pPr>
            <w:r>
              <w:rPr>
                <w:rFonts w:ascii="Arial" w:hAnsi="Arial" w:cs="Arial"/>
                <w:b/>
                <w:bCs/>
              </w:rPr>
              <w:t>"Joint System Incident"</w:t>
            </w:r>
          </w:p>
        </w:tc>
        <w:tc>
          <w:tcPr>
            <w:tcW w:w="7625" w:type="dxa"/>
          </w:tcPr>
          <w:p w14:paraId="0F80DA31" w14:textId="77777777" w:rsidR="00226446" w:rsidRDefault="00226446" w:rsidP="00226446">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226446" w:rsidRDefault="00226446" w:rsidP="00226446">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226446" w:rsidRDefault="00226446" w:rsidP="00226446">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226446" w14:paraId="47DD64B5" w14:textId="77777777" w:rsidTr="00E43116">
        <w:trPr>
          <w:gridAfter w:val="1"/>
          <w:wAfter w:w="29" w:type="dxa"/>
          <w:trHeight w:val="300"/>
        </w:trPr>
        <w:tc>
          <w:tcPr>
            <w:tcW w:w="2695" w:type="dxa"/>
          </w:tcPr>
          <w:p w14:paraId="3E0EEAE4" w14:textId="77777777" w:rsidR="00226446" w:rsidRDefault="00226446" w:rsidP="00226446">
            <w:pPr>
              <w:pStyle w:val="BodyTextIndent"/>
              <w:tabs>
                <w:tab w:val="left" w:pos="1161"/>
              </w:tabs>
              <w:ind w:left="0"/>
              <w:rPr>
                <w:rFonts w:ascii="Arial" w:hAnsi="Arial" w:cs="Arial"/>
                <w:b/>
                <w:bCs/>
              </w:rPr>
            </w:pPr>
            <w:r>
              <w:rPr>
                <w:rFonts w:ascii="Arial" w:hAnsi="Arial" w:cs="Arial"/>
                <w:b/>
              </w:rPr>
              <w:t>"Joint Temporary TEC Exchange Users"</w:t>
            </w:r>
          </w:p>
        </w:tc>
        <w:tc>
          <w:tcPr>
            <w:tcW w:w="7625" w:type="dxa"/>
          </w:tcPr>
          <w:p w14:paraId="5D5603D2" w14:textId="77777777" w:rsidR="00226446" w:rsidRPr="00CC2624" w:rsidRDefault="00226446" w:rsidP="00226446">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226446" w14:paraId="26F1C6DF" w14:textId="77777777" w:rsidTr="00E43116">
        <w:trPr>
          <w:gridAfter w:val="1"/>
          <w:wAfter w:w="29" w:type="dxa"/>
          <w:trHeight w:val="300"/>
        </w:trPr>
        <w:tc>
          <w:tcPr>
            <w:tcW w:w="2695" w:type="dxa"/>
          </w:tcPr>
          <w:p w14:paraId="136D504B" w14:textId="77777777" w:rsidR="00226446" w:rsidRPr="00133810" w:rsidRDefault="00226446" w:rsidP="00226446">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226446" w:rsidRDefault="00226446" w:rsidP="00226446">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226446" w:rsidRPr="0000119F" w:rsidRDefault="00226446" w:rsidP="00226446">
            <w:pPr>
              <w:tabs>
                <w:tab w:val="left" w:pos="0"/>
              </w:tabs>
              <w:rPr>
                <w:rFonts w:ascii="Arial" w:hAnsi="Arial" w:cs="Arial"/>
              </w:rPr>
            </w:pPr>
          </w:p>
        </w:tc>
      </w:tr>
      <w:tr w:rsidR="00226446" w14:paraId="5F0DC41B" w14:textId="77777777" w:rsidTr="00E43116">
        <w:trPr>
          <w:gridAfter w:val="1"/>
          <w:wAfter w:w="29" w:type="dxa"/>
          <w:trHeight w:val="300"/>
        </w:trPr>
        <w:tc>
          <w:tcPr>
            <w:tcW w:w="2695" w:type="dxa"/>
          </w:tcPr>
          <w:p w14:paraId="24671914" w14:textId="77777777" w:rsidR="00226446" w:rsidRDefault="00226446" w:rsidP="00226446">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7625" w:type="dxa"/>
          </w:tcPr>
          <w:p w14:paraId="2239D35B" w14:textId="77777777" w:rsidR="00226446" w:rsidRDefault="00226446" w:rsidP="00226446">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226446" w:rsidRPr="0000119F" w:rsidRDefault="00226446" w:rsidP="00226446">
            <w:pPr>
              <w:jc w:val="both"/>
              <w:rPr>
                <w:rFonts w:ascii="Arial" w:hAnsi="Arial" w:cs="Arial"/>
                <w:szCs w:val="22"/>
              </w:rPr>
            </w:pPr>
          </w:p>
        </w:tc>
      </w:tr>
      <w:tr w:rsidR="00226446" w14:paraId="5297EA67" w14:textId="77777777" w:rsidTr="00E43116">
        <w:trPr>
          <w:gridAfter w:val="1"/>
          <w:wAfter w:w="29" w:type="dxa"/>
          <w:trHeight w:val="300"/>
        </w:trPr>
        <w:tc>
          <w:tcPr>
            <w:tcW w:w="2695" w:type="dxa"/>
          </w:tcPr>
          <w:p w14:paraId="2E2921BE" w14:textId="77777777" w:rsidR="00226446" w:rsidRDefault="00226446" w:rsidP="00226446">
            <w:pPr>
              <w:pStyle w:val="BodyText"/>
              <w:rPr>
                <w:rFonts w:ascii="Arial" w:hAnsi="Arial" w:cs="Arial"/>
                <w:b/>
                <w:bCs/>
              </w:rPr>
            </w:pPr>
            <w:r>
              <w:rPr>
                <w:rFonts w:ascii="Arial" w:hAnsi="Arial" w:cs="Arial"/>
                <w:b/>
                <w:bCs/>
              </w:rPr>
              <w:t>"Land Charge"</w:t>
            </w:r>
          </w:p>
        </w:tc>
        <w:tc>
          <w:tcPr>
            <w:tcW w:w="7625" w:type="dxa"/>
          </w:tcPr>
          <w:p w14:paraId="7B003902" w14:textId="77777777" w:rsidR="00226446" w:rsidRPr="00CC2624" w:rsidRDefault="00226446" w:rsidP="00226446">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226446" w14:paraId="567D3F78" w14:textId="77777777" w:rsidTr="00E43116">
        <w:trPr>
          <w:gridAfter w:val="1"/>
          <w:wAfter w:w="29" w:type="dxa"/>
          <w:trHeight w:val="300"/>
        </w:trPr>
        <w:tc>
          <w:tcPr>
            <w:tcW w:w="2695" w:type="dxa"/>
          </w:tcPr>
          <w:p w14:paraId="290841D1" w14:textId="77777777" w:rsidR="00226446" w:rsidRDefault="00226446" w:rsidP="00226446">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226446" w:rsidRDefault="00226446" w:rsidP="00226446">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226446" w14:paraId="37D52AE5" w14:textId="77777777" w:rsidTr="00E43116">
        <w:trPr>
          <w:gridAfter w:val="1"/>
          <w:wAfter w:w="29" w:type="dxa"/>
          <w:trHeight w:val="300"/>
        </w:trPr>
        <w:tc>
          <w:tcPr>
            <w:tcW w:w="2695" w:type="dxa"/>
          </w:tcPr>
          <w:p w14:paraId="1DF8CA58" w14:textId="77777777" w:rsidR="00226446" w:rsidRDefault="00226446" w:rsidP="00226446">
            <w:pPr>
              <w:pStyle w:val="BodyText"/>
              <w:rPr>
                <w:rFonts w:ascii="Arial" w:hAnsi="Arial" w:cs="Arial"/>
                <w:b/>
                <w:bCs/>
              </w:rPr>
            </w:pPr>
            <w:r>
              <w:rPr>
                <w:rFonts w:ascii="Arial" w:hAnsi="Arial" w:cs="Arial"/>
                <w:b/>
                <w:bCs/>
              </w:rPr>
              <w:lastRenderedPageBreak/>
              <w:t>"LDTEC"</w:t>
            </w:r>
          </w:p>
        </w:tc>
        <w:tc>
          <w:tcPr>
            <w:tcW w:w="7625" w:type="dxa"/>
          </w:tcPr>
          <w:p w14:paraId="6C774D16" w14:textId="77777777" w:rsidR="00226446" w:rsidRPr="00CC2624" w:rsidRDefault="00226446" w:rsidP="00226446">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226446" w14:paraId="5D01A000" w14:textId="77777777" w:rsidTr="00E43116">
        <w:trPr>
          <w:gridAfter w:val="1"/>
          <w:wAfter w:w="29" w:type="dxa"/>
          <w:trHeight w:val="300"/>
        </w:trPr>
        <w:tc>
          <w:tcPr>
            <w:tcW w:w="2695" w:type="dxa"/>
          </w:tcPr>
          <w:p w14:paraId="07DB6E3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226446" w:rsidRDefault="00226446" w:rsidP="00226446">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254" w:name="_BPDCI_72"/>
            <w:r w:rsidRPr="004D379C">
              <w:rPr>
                <w:rFonts w:ascii="Arial" w:hAnsi="Arial" w:cs="Arial"/>
                <w:lang w:val="en-US"/>
              </w:rPr>
              <w:t>;</w:t>
            </w:r>
            <w:bookmarkEnd w:id="254"/>
          </w:p>
          <w:p w14:paraId="65FAAE67" w14:textId="77777777" w:rsidR="00226446" w:rsidRDefault="00226446" w:rsidP="00226446">
            <w:pPr>
              <w:autoSpaceDE w:val="0"/>
              <w:autoSpaceDN w:val="0"/>
              <w:adjustRightInd w:val="0"/>
              <w:rPr>
                <w:rFonts w:ascii="Arial" w:hAnsi="Arial" w:cs="Arial"/>
                <w:lang w:val="en-US"/>
              </w:rPr>
            </w:pPr>
          </w:p>
        </w:tc>
      </w:tr>
      <w:tr w:rsidR="00226446" w14:paraId="329065E8" w14:textId="77777777" w:rsidTr="00E43116">
        <w:trPr>
          <w:gridAfter w:val="1"/>
          <w:wAfter w:w="29" w:type="dxa"/>
          <w:trHeight w:val="300"/>
        </w:trPr>
        <w:tc>
          <w:tcPr>
            <w:tcW w:w="2695" w:type="dxa"/>
          </w:tcPr>
          <w:p w14:paraId="22640023"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Block Offer"</w:t>
            </w:r>
          </w:p>
        </w:tc>
        <w:tc>
          <w:tcPr>
            <w:tcW w:w="7625" w:type="dxa"/>
          </w:tcPr>
          <w:p w14:paraId="7165F3E9" w14:textId="77777777" w:rsidR="00226446" w:rsidRPr="004D379C" w:rsidRDefault="00226446" w:rsidP="00226446">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255" w:name="_BPDCD_73"/>
            <w:r w:rsidRPr="004D379C">
              <w:rPr>
                <w:rFonts w:ascii="Arial Bold" w:hAnsi="Arial Bold" w:cs="Arial"/>
                <w:b/>
                <w:lang w:val="en-US"/>
              </w:rPr>
              <w:t xml:space="preserve">The Company </w:t>
            </w:r>
            <w:bookmarkEnd w:id="255"/>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256" w:name="_BPDCI_75"/>
            <w:r w:rsidRPr="004D379C">
              <w:rPr>
                <w:rFonts w:ascii="Arial" w:hAnsi="Arial" w:cs="Arial"/>
                <w:lang w:val="en-US"/>
              </w:rPr>
              <w:t>;</w:t>
            </w:r>
            <w:bookmarkEnd w:id="256"/>
          </w:p>
          <w:p w14:paraId="6F4B307F" w14:textId="77777777" w:rsidR="00226446" w:rsidRDefault="00226446" w:rsidP="00226446">
            <w:pPr>
              <w:autoSpaceDE w:val="0"/>
              <w:autoSpaceDN w:val="0"/>
              <w:adjustRightInd w:val="0"/>
              <w:jc w:val="both"/>
              <w:rPr>
                <w:rFonts w:ascii="Arial" w:hAnsi="Arial" w:cs="Arial"/>
                <w:lang w:val="en-US"/>
              </w:rPr>
            </w:pPr>
          </w:p>
        </w:tc>
      </w:tr>
      <w:tr w:rsidR="00226446" w14:paraId="37A9E54F" w14:textId="77777777" w:rsidTr="00E43116">
        <w:trPr>
          <w:gridAfter w:val="1"/>
          <w:wAfter w:w="29" w:type="dxa"/>
          <w:trHeight w:val="300"/>
        </w:trPr>
        <w:tc>
          <w:tcPr>
            <w:tcW w:w="2695" w:type="dxa"/>
          </w:tcPr>
          <w:p w14:paraId="68A2532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226446" w:rsidRDefault="00226446" w:rsidP="00226446">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257"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257"/>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258" w:name="_BPDCI_78"/>
            <w:r w:rsidRPr="004D379C">
              <w:rPr>
                <w:rFonts w:ascii="Arial" w:hAnsi="Arial" w:cs="Arial"/>
                <w:lang w:val="en-US"/>
              </w:rPr>
              <w:t>;</w:t>
            </w:r>
            <w:bookmarkEnd w:id="258"/>
          </w:p>
        </w:tc>
      </w:tr>
      <w:tr w:rsidR="00226446" w14:paraId="595E15A7" w14:textId="77777777" w:rsidTr="00E43116">
        <w:trPr>
          <w:gridAfter w:val="1"/>
          <w:wAfter w:w="29" w:type="dxa"/>
          <w:trHeight w:val="300"/>
        </w:trPr>
        <w:tc>
          <w:tcPr>
            <w:tcW w:w="2695" w:type="dxa"/>
          </w:tcPr>
          <w:p w14:paraId="0BCEEA2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7625" w:type="dxa"/>
          </w:tcPr>
          <w:p w14:paraId="1BF9CDEF" w14:textId="77777777" w:rsidR="00226446" w:rsidRDefault="00226446" w:rsidP="00226446">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259" w:name="_BPDCD_79"/>
            <w:r w:rsidRPr="004D379C">
              <w:rPr>
                <w:rFonts w:ascii="Arial Bold" w:hAnsi="Arial Bold" w:cs="Arial"/>
                <w:b/>
                <w:lang w:val="en-US"/>
              </w:rPr>
              <w:t>The Company</w:t>
            </w:r>
            <w:bookmarkEnd w:id="259"/>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260" w:name="_BPDCI_81"/>
            <w:r w:rsidRPr="004D379C">
              <w:rPr>
                <w:rFonts w:ascii="Arial" w:hAnsi="Arial" w:cs="Arial"/>
                <w:color w:val="0000FF"/>
                <w:u w:val="single"/>
                <w:lang w:val="en-US"/>
              </w:rPr>
              <w:t>;</w:t>
            </w:r>
            <w:bookmarkEnd w:id="260"/>
          </w:p>
        </w:tc>
      </w:tr>
      <w:tr w:rsidR="00226446" w14:paraId="15402802" w14:textId="77777777" w:rsidTr="00E43116">
        <w:trPr>
          <w:gridAfter w:val="1"/>
          <w:wAfter w:w="29" w:type="dxa"/>
          <w:trHeight w:val="300"/>
        </w:trPr>
        <w:tc>
          <w:tcPr>
            <w:tcW w:w="2695" w:type="dxa"/>
          </w:tcPr>
          <w:p w14:paraId="09717A9E"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7625" w:type="dxa"/>
          </w:tcPr>
          <w:p w14:paraId="6179B5CB" w14:textId="77777777" w:rsidR="00226446" w:rsidRPr="004D379C" w:rsidRDefault="00226446" w:rsidP="00226446">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261" w:name="_BPDCD_82"/>
            <w:r w:rsidRPr="00F372DF">
              <w:rPr>
                <w:rFonts w:ascii="Arial" w:hAnsi="Arial" w:cs="Arial"/>
                <w:b/>
              </w:rPr>
              <w:t xml:space="preserve">The Company’s </w:t>
            </w:r>
            <w:bookmarkEnd w:id="261"/>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262" w:name="_BPDCI_84"/>
            <w:r w:rsidRPr="00F372DF">
              <w:rPr>
                <w:rFonts w:ascii="Arial" w:hAnsi="Arial" w:cs="Arial"/>
              </w:rPr>
              <w:t>;</w:t>
            </w:r>
            <w:bookmarkEnd w:id="262"/>
          </w:p>
        </w:tc>
      </w:tr>
      <w:tr w:rsidR="00226446" w14:paraId="7A2846F6" w14:textId="77777777" w:rsidTr="00E43116">
        <w:trPr>
          <w:gridAfter w:val="1"/>
          <w:wAfter w:w="29" w:type="dxa"/>
          <w:trHeight w:val="300"/>
        </w:trPr>
        <w:tc>
          <w:tcPr>
            <w:tcW w:w="2695" w:type="dxa"/>
          </w:tcPr>
          <w:p w14:paraId="594B807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226446" w:rsidRPr="00F372DF" w:rsidRDefault="00226446" w:rsidP="00226446">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263" w:name="_BPDCI_86"/>
            <w:r w:rsidRPr="00F372DF">
              <w:rPr>
                <w:rFonts w:ascii="Arial" w:hAnsi="Arial" w:cs="Arial"/>
              </w:rPr>
              <w:t>;</w:t>
            </w:r>
            <w:bookmarkEnd w:id="263"/>
          </w:p>
        </w:tc>
      </w:tr>
      <w:tr w:rsidR="00226446" w14:paraId="3799B798" w14:textId="77777777" w:rsidTr="00E43116">
        <w:trPr>
          <w:gridAfter w:val="1"/>
          <w:wAfter w:w="29" w:type="dxa"/>
          <w:trHeight w:val="300"/>
        </w:trPr>
        <w:tc>
          <w:tcPr>
            <w:tcW w:w="2695" w:type="dxa"/>
          </w:tcPr>
          <w:p w14:paraId="76373FB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226446" w:rsidRPr="004D379C" w:rsidRDefault="00226446" w:rsidP="00226446">
            <w:pPr>
              <w:autoSpaceDE w:val="0"/>
              <w:autoSpaceDN w:val="0"/>
              <w:adjustRightInd w:val="0"/>
              <w:jc w:val="both"/>
              <w:rPr>
                <w:rFonts w:ascii="Arial" w:hAnsi="Arial" w:cs="Arial"/>
                <w:lang w:val="en-US"/>
              </w:rPr>
            </w:pPr>
          </w:p>
          <w:p w14:paraId="5ED18F2D"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226446" w:rsidRPr="004D379C" w:rsidRDefault="00226446" w:rsidP="00226446">
            <w:pPr>
              <w:autoSpaceDE w:val="0"/>
              <w:autoSpaceDN w:val="0"/>
              <w:adjustRightInd w:val="0"/>
              <w:jc w:val="both"/>
              <w:rPr>
                <w:rFonts w:ascii="Arial" w:hAnsi="Arial" w:cs="Arial"/>
                <w:lang w:val="en-US"/>
              </w:rPr>
            </w:pPr>
          </w:p>
          <w:p w14:paraId="3417FF86"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264" w:name="_BPDCD_87"/>
            <w:r w:rsidRPr="004D379C">
              <w:rPr>
                <w:rFonts w:ascii="Arial" w:hAnsi="Arial" w:cs="Arial"/>
                <w:lang w:val="en-US"/>
              </w:rPr>
              <w:t xml:space="preserve">an </w:t>
            </w:r>
            <w:bookmarkEnd w:id="264"/>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265" w:name="_BPDCI_89"/>
            <w:r w:rsidRPr="004D379C">
              <w:rPr>
                <w:rFonts w:ascii="Arial" w:hAnsi="Arial" w:cs="Arial"/>
                <w:lang w:val="en-US"/>
              </w:rPr>
              <w:t xml:space="preserve">; </w:t>
            </w:r>
            <w:r w:rsidRPr="004D379C">
              <w:rPr>
                <w:rFonts w:ascii="Arial" w:hAnsi="Arial" w:cs="Arial"/>
                <w:u w:val="double"/>
                <w:lang w:val="en-US"/>
              </w:rPr>
              <w:t xml:space="preserve"> </w:t>
            </w:r>
            <w:bookmarkEnd w:id="265"/>
          </w:p>
          <w:p w14:paraId="17B28B61" w14:textId="77777777" w:rsidR="00226446" w:rsidRPr="004D379C" w:rsidRDefault="00226446" w:rsidP="00226446">
            <w:pPr>
              <w:autoSpaceDE w:val="0"/>
              <w:autoSpaceDN w:val="0"/>
              <w:adjustRightInd w:val="0"/>
              <w:jc w:val="both"/>
              <w:rPr>
                <w:rFonts w:ascii="Arial" w:hAnsi="Arial" w:cs="Arial"/>
              </w:rPr>
            </w:pPr>
          </w:p>
        </w:tc>
      </w:tr>
      <w:tr w:rsidR="00226446" w14:paraId="1D44A306" w14:textId="77777777" w:rsidTr="00E43116">
        <w:trPr>
          <w:gridAfter w:val="1"/>
          <w:wAfter w:w="29" w:type="dxa"/>
          <w:trHeight w:val="300"/>
        </w:trPr>
        <w:tc>
          <w:tcPr>
            <w:tcW w:w="2695" w:type="dxa"/>
          </w:tcPr>
          <w:p w14:paraId="1F251444"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226446" w:rsidRPr="004D379C" w:rsidRDefault="00226446" w:rsidP="00226446">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266" w:name="_BPDCD_90"/>
            <w:r w:rsidRPr="004D379C">
              <w:rPr>
                <w:rFonts w:ascii="Arial" w:hAnsi="Arial" w:cs="Arial"/>
                <w:b/>
              </w:rPr>
              <w:t>The Company’s</w:t>
            </w:r>
            <w:r w:rsidRPr="004D379C">
              <w:rPr>
                <w:rFonts w:ascii="Arial" w:hAnsi="Arial" w:cs="Arial"/>
                <w:b/>
                <w:u w:val="double"/>
              </w:rPr>
              <w:t xml:space="preserve"> </w:t>
            </w:r>
            <w:bookmarkEnd w:id="266"/>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267" w:name="_BPDCI_92"/>
            <w:r w:rsidRPr="00F372DF">
              <w:rPr>
                <w:rFonts w:ascii="Arial" w:hAnsi="Arial" w:cs="Arial"/>
              </w:rPr>
              <w:t>;</w:t>
            </w:r>
            <w:bookmarkEnd w:id="267"/>
          </w:p>
        </w:tc>
      </w:tr>
      <w:tr w:rsidR="00226446" w14:paraId="593F2E83" w14:textId="77777777" w:rsidTr="00E43116">
        <w:trPr>
          <w:gridAfter w:val="1"/>
          <w:wAfter w:w="29" w:type="dxa"/>
          <w:trHeight w:val="300"/>
        </w:trPr>
        <w:tc>
          <w:tcPr>
            <w:tcW w:w="2695" w:type="dxa"/>
          </w:tcPr>
          <w:p w14:paraId="6D2EEAE1"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w:t>
            </w:r>
          </w:p>
        </w:tc>
        <w:tc>
          <w:tcPr>
            <w:tcW w:w="7625" w:type="dxa"/>
          </w:tcPr>
          <w:p w14:paraId="3BF5A171"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268" w:name="_BPDCI_94"/>
            <w:r w:rsidRPr="00F372DF">
              <w:rPr>
                <w:rFonts w:ascii="Arial" w:hAnsi="Arial" w:cs="Arial"/>
                <w:lang w:val="en-US"/>
              </w:rPr>
              <w:t>;</w:t>
            </w:r>
            <w:bookmarkEnd w:id="268"/>
          </w:p>
        </w:tc>
      </w:tr>
      <w:tr w:rsidR="00226446" w14:paraId="48EDF9CA" w14:textId="77777777" w:rsidTr="00E43116">
        <w:trPr>
          <w:gridAfter w:val="1"/>
          <w:wAfter w:w="29" w:type="dxa"/>
          <w:trHeight w:val="300"/>
        </w:trPr>
        <w:tc>
          <w:tcPr>
            <w:tcW w:w="2695" w:type="dxa"/>
          </w:tcPr>
          <w:p w14:paraId="67E835D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269" w:name="_BPDCD_95"/>
            <w:r w:rsidRPr="004D379C">
              <w:rPr>
                <w:rFonts w:ascii="Arial" w:hAnsi="Arial" w:cs="Arial"/>
                <w:b/>
                <w:lang w:val="en-US"/>
              </w:rPr>
              <w:t>The Company</w:t>
            </w:r>
            <w:r w:rsidRPr="004D379C">
              <w:rPr>
                <w:rFonts w:ascii="Arial" w:hAnsi="Arial" w:cs="Arial"/>
                <w:b/>
                <w:u w:val="double"/>
                <w:lang w:val="en-US"/>
              </w:rPr>
              <w:t xml:space="preserve"> </w:t>
            </w:r>
            <w:bookmarkEnd w:id="269"/>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270" w:name="_BPDCI_97"/>
            <w:r w:rsidRPr="00F372DF">
              <w:rPr>
                <w:rFonts w:ascii="Arial" w:hAnsi="Arial" w:cs="Arial"/>
                <w:lang w:val="en-US"/>
              </w:rPr>
              <w:t>;</w:t>
            </w:r>
            <w:bookmarkEnd w:id="270"/>
          </w:p>
        </w:tc>
      </w:tr>
      <w:tr w:rsidR="00226446" w14:paraId="2D9D44D8" w14:textId="77777777" w:rsidTr="00E43116">
        <w:trPr>
          <w:gridAfter w:val="1"/>
          <w:wAfter w:w="29" w:type="dxa"/>
          <w:trHeight w:val="300"/>
        </w:trPr>
        <w:tc>
          <w:tcPr>
            <w:tcW w:w="2695" w:type="dxa"/>
          </w:tcPr>
          <w:p w14:paraId="6C949EB6"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lastRenderedPageBreak/>
              <w:t>"LDTEC Request Form"</w:t>
            </w:r>
          </w:p>
        </w:tc>
        <w:tc>
          <w:tcPr>
            <w:tcW w:w="7625" w:type="dxa"/>
          </w:tcPr>
          <w:p w14:paraId="1C998E47" w14:textId="77777777" w:rsidR="00226446" w:rsidRPr="004D379C" w:rsidRDefault="00226446" w:rsidP="00226446">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271" w:name="_BPDCI_99"/>
            <w:r w:rsidRPr="00F372DF">
              <w:rPr>
                <w:rFonts w:ascii="Arial" w:hAnsi="Arial" w:cs="Arial"/>
                <w:lang w:val="en-US"/>
              </w:rPr>
              <w:t>;</w:t>
            </w:r>
            <w:bookmarkEnd w:id="271"/>
          </w:p>
          <w:p w14:paraId="49F3EB78" w14:textId="77777777" w:rsidR="00226446" w:rsidRPr="004D379C" w:rsidRDefault="00226446" w:rsidP="00226446">
            <w:pPr>
              <w:pStyle w:val="TOC2"/>
              <w:rPr>
                <w:rFonts w:ascii="Arial" w:hAnsi="Arial" w:cs="Arial"/>
              </w:rPr>
            </w:pPr>
          </w:p>
        </w:tc>
      </w:tr>
      <w:tr w:rsidR="00226446" w14:paraId="48FB962C" w14:textId="77777777" w:rsidTr="00E43116">
        <w:trPr>
          <w:gridAfter w:val="1"/>
          <w:wAfter w:w="29" w:type="dxa"/>
          <w:trHeight w:val="300"/>
        </w:trPr>
        <w:tc>
          <w:tcPr>
            <w:tcW w:w="2695" w:type="dxa"/>
          </w:tcPr>
          <w:p w14:paraId="0566DBAD"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272" w:name="_BPDCI_101"/>
            <w:r w:rsidRPr="00F372DF">
              <w:rPr>
                <w:rFonts w:ascii="Arial" w:hAnsi="Arial" w:cs="Arial"/>
                <w:lang w:val="en-US"/>
              </w:rPr>
              <w:t>;</w:t>
            </w:r>
            <w:bookmarkEnd w:id="272"/>
          </w:p>
        </w:tc>
      </w:tr>
      <w:tr w:rsidR="00226446" w14:paraId="5732B8FC" w14:textId="77777777" w:rsidTr="00E43116">
        <w:trPr>
          <w:gridAfter w:val="1"/>
          <w:wAfter w:w="29" w:type="dxa"/>
          <w:trHeight w:val="300"/>
        </w:trPr>
        <w:tc>
          <w:tcPr>
            <w:tcW w:w="2695" w:type="dxa"/>
          </w:tcPr>
          <w:p w14:paraId="76BD0420" w14:textId="77777777" w:rsidR="00226446" w:rsidRDefault="00226446" w:rsidP="00226446">
            <w:pPr>
              <w:pStyle w:val="BodyText"/>
              <w:rPr>
                <w:rFonts w:ascii="Arial" w:hAnsi="Arial" w:cs="Arial"/>
                <w:b/>
                <w:bCs/>
              </w:rPr>
            </w:pPr>
            <w:r>
              <w:rPr>
                <w:rFonts w:ascii="Arial" w:hAnsi="Arial" w:cs="Arial"/>
                <w:b/>
                <w:bCs/>
              </w:rPr>
              <w:t>"Leading"</w:t>
            </w:r>
          </w:p>
        </w:tc>
        <w:tc>
          <w:tcPr>
            <w:tcW w:w="7625" w:type="dxa"/>
          </w:tcPr>
          <w:p w14:paraId="4C544047" w14:textId="77777777" w:rsidR="00226446" w:rsidRPr="004D379C" w:rsidRDefault="00226446" w:rsidP="00226446">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226446" w14:paraId="465C1331" w14:textId="77777777" w:rsidTr="00E43116">
        <w:trPr>
          <w:gridAfter w:val="1"/>
          <w:wAfter w:w="29" w:type="dxa"/>
          <w:trHeight w:val="300"/>
        </w:trPr>
        <w:tc>
          <w:tcPr>
            <w:tcW w:w="2695" w:type="dxa"/>
          </w:tcPr>
          <w:p w14:paraId="4FEF898A" w14:textId="77777777" w:rsidR="00226446" w:rsidRDefault="00226446" w:rsidP="00226446">
            <w:pPr>
              <w:pStyle w:val="BodyText"/>
              <w:rPr>
                <w:rFonts w:ascii="Arial" w:hAnsi="Arial" w:cs="Arial"/>
                <w:b/>
                <w:bCs/>
              </w:rPr>
            </w:pPr>
            <w:r>
              <w:rPr>
                <w:rFonts w:ascii="Arial" w:hAnsi="Arial" w:cs="Arial"/>
                <w:b/>
                <w:bCs/>
              </w:rPr>
              <w:t>"Legal Challenge"</w:t>
            </w:r>
          </w:p>
        </w:tc>
        <w:tc>
          <w:tcPr>
            <w:tcW w:w="7625" w:type="dxa"/>
          </w:tcPr>
          <w:p w14:paraId="337C65D9" w14:textId="77777777" w:rsidR="00226446" w:rsidRPr="004D379C" w:rsidRDefault="00226446" w:rsidP="00226446">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273" w:name="_BPDCD_102"/>
            <w:r w:rsidRPr="00F372DF">
              <w:rPr>
                <w:rFonts w:ascii="Arial" w:hAnsi="Arial" w:cs="Arial"/>
              </w:rPr>
              <w:t>a</w:t>
            </w:r>
            <w:bookmarkEnd w:id="273"/>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226446" w14:paraId="4F13F4A4" w14:textId="77777777" w:rsidTr="00E43116">
        <w:trPr>
          <w:gridAfter w:val="1"/>
          <w:wAfter w:w="29" w:type="dxa"/>
          <w:trHeight w:val="300"/>
        </w:trPr>
        <w:tc>
          <w:tcPr>
            <w:tcW w:w="2695" w:type="dxa"/>
          </w:tcPr>
          <w:p w14:paraId="4F0802DF" w14:textId="11338E3E" w:rsidR="00226446" w:rsidRPr="000632ED" w:rsidRDefault="00226446" w:rsidP="00226446">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7625" w:type="dxa"/>
          </w:tcPr>
          <w:p w14:paraId="01630719" w14:textId="44FFFA64" w:rsidR="00226446" w:rsidRPr="0043775A" w:rsidRDefault="00226446" w:rsidP="00226446">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226446" w14:paraId="37FEA37E" w14:textId="77777777" w:rsidTr="00E43116">
        <w:trPr>
          <w:gridAfter w:val="1"/>
          <w:wAfter w:w="29" w:type="dxa"/>
          <w:trHeight w:val="300"/>
        </w:trPr>
        <w:tc>
          <w:tcPr>
            <w:tcW w:w="2695" w:type="dxa"/>
          </w:tcPr>
          <w:p w14:paraId="55592514" w14:textId="560112A2" w:rsidR="00226446" w:rsidRDefault="00226446" w:rsidP="00226446">
            <w:pPr>
              <w:pStyle w:val="BodyText"/>
              <w:rPr>
                <w:rFonts w:ascii="Arial" w:hAnsi="Arial" w:cs="Arial"/>
                <w:b/>
                <w:bCs/>
              </w:rPr>
            </w:pPr>
            <w:r>
              <w:rPr>
                <w:rFonts w:ascii="Arial" w:hAnsi="Arial" w:cs="Arial"/>
                <w:b/>
                <w:bCs/>
              </w:rPr>
              <w:t>“Less than 100MW”</w:t>
            </w:r>
          </w:p>
        </w:tc>
        <w:tc>
          <w:tcPr>
            <w:tcW w:w="7625" w:type="dxa"/>
          </w:tcPr>
          <w:p w14:paraId="57F047C8" w14:textId="533C350E" w:rsidR="00226446" w:rsidRPr="004D379C" w:rsidRDefault="00226446" w:rsidP="00226446">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982EC5" w14:paraId="5E3B8A0C" w14:textId="77777777" w:rsidTr="00E43116">
        <w:trPr>
          <w:gridAfter w:val="1"/>
          <w:wAfter w:w="29" w:type="dxa"/>
          <w:trHeight w:val="300"/>
          <w:ins w:id="274" w:author="Author"/>
        </w:trPr>
        <w:tc>
          <w:tcPr>
            <w:tcW w:w="2695" w:type="dxa"/>
          </w:tcPr>
          <w:p w14:paraId="3797DFF0" w14:textId="407F675C" w:rsidR="00982EC5" w:rsidRDefault="00982EC5" w:rsidP="00982EC5">
            <w:pPr>
              <w:pStyle w:val="BodyText"/>
              <w:rPr>
                <w:ins w:id="275" w:author="Author"/>
                <w:rFonts w:ascii="Arial" w:hAnsi="Arial" w:cs="Arial"/>
                <w:b/>
                <w:bCs/>
              </w:rPr>
            </w:pPr>
            <w:ins w:id="276" w:author="Author">
              <w:r w:rsidRPr="00F35A74">
                <w:rPr>
                  <w:rFonts w:ascii="Arial" w:hAnsi="Arial" w:cs="Arial"/>
                  <w:b/>
                  <w:bCs/>
                  <w:szCs w:val="22"/>
                </w:rPr>
                <w:t>“Letter of Acknowledgement”</w:t>
              </w:r>
            </w:ins>
          </w:p>
        </w:tc>
        <w:tc>
          <w:tcPr>
            <w:tcW w:w="7625" w:type="dxa"/>
          </w:tcPr>
          <w:p w14:paraId="5876BCF3" w14:textId="4CD5EA29" w:rsidR="00982EC5" w:rsidRPr="004D379C" w:rsidRDefault="007A0A3B" w:rsidP="007A0A3B">
            <w:pPr>
              <w:jc w:val="both"/>
              <w:rPr>
                <w:ins w:id="277" w:author="Author"/>
                <w:rFonts w:ascii="Arial" w:hAnsi="Arial" w:cs="Arial"/>
              </w:rPr>
            </w:pPr>
            <w:ins w:id="278" w:author="Author">
              <w:r w:rsidRPr="00F35A74">
                <w:rPr>
                  <w:rFonts w:ascii="Arial" w:hAnsi="Arial" w:cs="Arial"/>
                  <w:szCs w:val="22"/>
                </w:rPr>
                <w:t xml:space="preserve">the letter to be provided with the </w:t>
              </w:r>
              <w:r w:rsidRPr="00F35A74">
                <w:rPr>
                  <w:rFonts w:ascii="Arial" w:hAnsi="Arial" w:cs="Arial"/>
                  <w:b/>
                  <w:bCs/>
                  <w:szCs w:val="22"/>
                </w:rPr>
                <w:t>Connection Application</w:t>
              </w:r>
              <w:r w:rsidRPr="00F35A74">
                <w:rPr>
                  <w:rFonts w:ascii="Arial" w:hAnsi="Arial" w:cs="Arial"/>
                  <w:szCs w:val="22"/>
                </w:rPr>
                <w:t xml:space="preserve"> for a </w:t>
              </w:r>
              <w:r w:rsidRPr="00F35A74">
                <w:rPr>
                  <w:rFonts w:ascii="Arial" w:hAnsi="Arial" w:cs="Arial"/>
                  <w:b/>
                  <w:bCs/>
                  <w:szCs w:val="22"/>
                </w:rPr>
                <w:t xml:space="preserve">New Connection Site Offshore </w:t>
              </w:r>
              <w:r w:rsidRPr="00F35A74">
                <w:rPr>
                  <w:rFonts w:ascii="Arial" w:hAnsi="Arial" w:cs="Arial"/>
                  <w:szCs w:val="22"/>
                </w:rPr>
                <w:t xml:space="preserve">or </w:t>
              </w:r>
              <w:r w:rsidRPr="00F35A74">
                <w:rPr>
                  <w:rFonts w:ascii="Arial" w:hAnsi="Arial" w:cs="Arial"/>
                  <w:b/>
                  <w:bCs/>
                  <w:szCs w:val="22"/>
                </w:rPr>
                <w:t xml:space="preserve">New Connection Site </w:t>
              </w:r>
              <w:r w:rsidRPr="00F35A74">
                <w:rPr>
                  <w:rFonts w:ascii="Arial" w:hAnsi="Arial" w:cs="Arial"/>
                  <w:szCs w:val="22"/>
                </w:rPr>
                <w:t>for an</w:t>
              </w:r>
              <w:r w:rsidRPr="00F35A74">
                <w:rPr>
                  <w:rFonts w:ascii="Arial" w:hAnsi="Arial" w:cs="Arial"/>
                  <w:b/>
                  <w:bCs/>
                  <w:szCs w:val="22"/>
                </w:rPr>
                <w:t xml:space="preserve"> Offshore</w:t>
              </w:r>
              <w:r w:rsidRPr="00F35A74">
                <w:rPr>
                  <w:rFonts w:ascii="Arial" w:hAnsi="Arial" w:cs="Arial"/>
                  <w:szCs w:val="22"/>
                </w:rPr>
                <w:t xml:space="preserve"> </w:t>
              </w:r>
              <w:r w:rsidRPr="00F35A74">
                <w:rPr>
                  <w:rFonts w:ascii="Arial" w:hAnsi="Arial" w:cs="Arial"/>
                  <w:b/>
                  <w:bCs/>
                  <w:szCs w:val="22"/>
                </w:rPr>
                <w:t>Project</w:t>
              </w:r>
              <w:r w:rsidRPr="00F35A74">
                <w:rPr>
                  <w:rFonts w:ascii="Arial" w:hAnsi="Arial" w:cs="Arial"/>
                  <w:szCs w:val="22"/>
                </w:rPr>
                <w:t xml:space="preserve"> and obtained from either The Crown Estate or Crown Estate Scotland;</w:t>
              </w:r>
              <w:r>
                <w:rPr>
                  <w:rFonts w:ascii="Arial" w:hAnsi="Arial" w:cs="Arial"/>
                  <w:szCs w:val="22"/>
                </w:rPr>
                <w:br/>
              </w:r>
            </w:ins>
          </w:p>
        </w:tc>
      </w:tr>
      <w:tr w:rsidR="00982EC5" w14:paraId="1736EA11" w14:textId="77777777" w:rsidTr="00E43116">
        <w:trPr>
          <w:gridAfter w:val="1"/>
          <w:wAfter w:w="29" w:type="dxa"/>
          <w:trHeight w:val="300"/>
        </w:trPr>
        <w:tc>
          <w:tcPr>
            <w:tcW w:w="2695" w:type="dxa"/>
          </w:tcPr>
          <w:p w14:paraId="522912B2" w14:textId="18F29503" w:rsidR="00982EC5" w:rsidRDefault="00982EC5" w:rsidP="00982EC5">
            <w:pPr>
              <w:pStyle w:val="BodyText"/>
              <w:rPr>
                <w:rFonts w:ascii="Arial" w:hAnsi="Arial" w:cs="Arial"/>
                <w:b/>
                <w:bCs/>
              </w:rPr>
            </w:pPr>
            <w:r>
              <w:rPr>
                <w:rFonts w:ascii="Arial" w:hAnsi="Arial" w:cs="Arial"/>
                <w:b/>
                <w:bCs/>
              </w:rPr>
              <w:t>“Letter of Authority”</w:t>
            </w:r>
          </w:p>
        </w:tc>
        <w:tc>
          <w:tcPr>
            <w:tcW w:w="7625" w:type="dxa"/>
          </w:tcPr>
          <w:p w14:paraId="0CBF0531" w14:textId="38627336" w:rsidR="00982EC5" w:rsidRPr="004D379C" w:rsidRDefault="00982EC5" w:rsidP="00982EC5">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982EC5" w14:paraId="323449E7" w14:textId="77777777" w:rsidTr="00E43116">
        <w:trPr>
          <w:gridAfter w:val="1"/>
          <w:wAfter w:w="29" w:type="dxa"/>
          <w:trHeight w:val="300"/>
        </w:trPr>
        <w:tc>
          <w:tcPr>
            <w:tcW w:w="2695" w:type="dxa"/>
          </w:tcPr>
          <w:p w14:paraId="3ED2D876" w14:textId="77777777" w:rsidR="00982EC5" w:rsidRDefault="00982EC5" w:rsidP="00982EC5">
            <w:pPr>
              <w:pStyle w:val="BodyText"/>
              <w:rPr>
                <w:rFonts w:ascii="Arial" w:hAnsi="Arial" w:cs="Arial"/>
                <w:b/>
                <w:bCs/>
              </w:rPr>
            </w:pPr>
            <w:r>
              <w:rPr>
                <w:rFonts w:ascii="Arial" w:hAnsi="Arial" w:cs="Arial"/>
                <w:b/>
                <w:bCs/>
              </w:rPr>
              <w:t>"Letter of Credit"</w:t>
            </w:r>
          </w:p>
        </w:tc>
        <w:tc>
          <w:tcPr>
            <w:tcW w:w="7625" w:type="dxa"/>
          </w:tcPr>
          <w:p w14:paraId="39C70FD8"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982EC5" w14:paraId="0FD353AD" w14:textId="77777777" w:rsidTr="00E43116">
        <w:trPr>
          <w:gridAfter w:val="1"/>
          <w:wAfter w:w="29" w:type="dxa"/>
          <w:trHeight w:val="300"/>
        </w:trPr>
        <w:tc>
          <w:tcPr>
            <w:tcW w:w="2695" w:type="dxa"/>
          </w:tcPr>
          <w:p w14:paraId="1B03F019" w14:textId="77777777" w:rsidR="00982EC5" w:rsidRDefault="00982EC5" w:rsidP="00982EC5">
            <w:pPr>
              <w:pStyle w:val="BodyText"/>
              <w:rPr>
                <w:rFonts w:ascii="Arial" w:hAnsi="Arial" w:cs="Arial"/>
                <w:b/>
                <w:bCs/>
              </w:rPr>
            </w:pPr>
            <w:r>
              <w:rPr>
                <w:rFonts w:ascii="Arial" w:hAnsi="Arial" w:cs="Arial"/>
                <w:b/>
                <w:bCs/>
              </w:rPr>
              <w:t>"Licence"</w:t>
            </w:r>
          </w:p>
        </w:tc>
        <w:tc>
          <w:tcPr>
            <w:tcW w:w="7625" w:type="dxa"/>
          </w:tcPr>
          <w:p w14:paraId="011EA602" w14:textId="77777777" w:rsidR="00982EC5" w:rsidRPr="004D379C" w:rsidRDefault="00982EC5" w:rsidP="00982EC5">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982EC5" w14:paraId="11BE7D88" w14:textId="77777777" w:rsidTr="00E43116">
        <w:trPr>
          <w:gridAfter w:val="1"/>
          <w:wAfter w:w="29" w:type="dxa"/>
          <w:trHeight w:val="300"/>
        </w:trPr>
        <w:tc>
          <w:tcPr>
            <w:tcW w:w="2695" w:type="dxa"/>
          </w:tcPr>
          <w:p w14:paraId="393DC920" w14:textId="77777777" w:rsidR="00982EC5" w:rsidRDefault="00982EC5" w:rsidP="00982EC5">
            <w:pPr>
              <w:pStyle w:val="BodyText"/>
              <w:ind w:right="-781"/>
              <w:rPr>
                <w:rFonts w:ascii="Arial" w:hAnsi="Arial" w:cs="Arial"/>
                <w:b/>
                <w:bCs/>
              </w:rPr>
            </w:pPr>
            <w:r>
              <w:rPr>
                <w:rFonts w:ascii="Arial" w:hAnsi="Arial" w:cs="Arial"/>
                <w:b/>
                <w:bCs/>
              </w:rPr>
              <w:lastRenderedPageBreak/>
              <w:t>"Licence Standards"</w:t>
            </w:r>
          </w:p>
        </w:tc>
        <w:tc>
          <w:tcPr>
            <w:tcW w:w="7625" w:type="dxa"/>
          </w:tcPr>
          <w:p w14:paraId="1259953A" w14:textId="5202F595" w:rsidR="00982EC5" w:rsidRPr="004D379C" w:rsidRDefault="00982EC5" w:rsidP="00982EC5">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Pr="5659255A">
              <w:rPr>
                <w:rFonts w:ascii="Arial" w:hAnsi="Arial" w:cs="Arial"/>
                <w:b/>
                <w:bCs/>
              </w:rPr>
              <w:t xml:space="preserve"> </w:t>
            </w:r>
            <w:r w:rsidRPr="00123BEA">
              <w:rPr>
                <w:rFonts w:ascii="Arial" w:hAnsi="Arial" w:cs="Arial"/>
              </w:rPr>
              <w:t>condition E7 of the</w:t>
            </w:r>
            <w:r w:rsidRPr="5659255A">
              <w:rPr>
                <w:rFonts w:ascii="Arial" w:hAnsi="Arial" w:cs="Arial"/>
                <w:b/>
                <w:bCs/>
              </w:rPr>
              <w:t xml:space="preserve"> ESO Licence</w:t>
            </w:r>
            <w:r w:rsidRPr="5659255A">
              <w:rPr>
                <w:rFonts w:ascii="Arial" w:hAnsi="Arial" w:cs="Arial"/>
              </w:rPr>
              <w:t>;</w:t>
            </w:r>
          </w:p>
        </w:tc>
      </w:tr>
      <w:tr w:rsidR="00982EC5" w14:paraId="48B9B1A3" w14:textId="77777777" w:rsidTr="00E43116">
        <w:trPr>
          <w:gridAfter w:val="1"/>
          <w:wAfter w:w="29" w:type="dxa"/>
          <w:trHeight w:val="300"/>
        </w:trPr>
        <w:tc>
          <w:tcPr>
            <w:tcW w:w="2695" w:type="dxa"/>
          </w:tcPr>
          <w:p w14:paraId="53E28B5E" w14:textId="77777777" w:rsidR="00982EC5" w:rsidRDefault="00982EC5" w:rsidP="00982EC5">
            <w:pPr>
              <w:pStyle w:val="BodyText"/>
              <w:rPr>
                <w:rFonts w:ascii="Arial" w:hAnsi="Arial" w:cs="Arial"/>
                <w:b/>
                <w:bCs/>
              </w:rPr>
            </w:pPr>
            <w:r>
              <w:rPr>
                <w:rFonts w:ascii="Arial" w:hAnsi="Arial" w:cs="Arial"/>
                <w:b/>
                <w:bCs/>
              </w:rPr>
              <w:t>“Licensable Generation”</w:t>
            </w:r>
          </w:p>
        </w:tc>
        <w:tc>
          <w:tcPr>
            <w:tcW w:w="7625" w:type="dxa"/>
          </w:tcPr>
          <w:p w14:paraId="3509817F" w14:textId="77777777" w:rsidR="00982EC5" w:rsidRPr="004D379C" w:rsidRDefault="00982EC5" w:rsidP="00982EC5">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982EC5" w14:paraId="0CB9B458" w14:textId="77777777" w:rsidTr="00E43116">
        <w:trPr>
          <w:gridAfter w:val="1"/>
          <w:wAfter w:w="29" w:type="dxa"/>
          <w:trHeight w:val="300"/>
        </w:trPr>
        <w:tc>
          <w:tcPr>
            <w:tcW w:w="2695" w:type="dxa"/>
          </w:tcPr>
          <w:p w14:paraId="24470FF9" w14:textId="14EAEB30" w:rsidR="00982EC5" w:rsidRPr="00475CC7" w:rsidRDefault="00982EC5" w:rsidP="00982EC5">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982EC5" w:rsidRPr="00475CC7" w:rsidRDefault="00982EC5" w:rsidP="00982EC5">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982EC5" w:rsidRPr="00475CC7" w:rsidRDefault="00982EC5" w:rsidP="00982EC5">
            <w:pPr>
              <w:autoSpaceDE w:val="0"/>
              <w:autoSpaceDN w:val="0"/>
              <w:adjustRightInd w:val="0"/>
              <w:snapToGrid w:val="0"/>
              <w:rPr>
                <w:rFonts w:ascii="Arial" w:hAnsi="Arial" w:cs="Arial"/>
              </w:rPr>
            </w:pPr>
          </w:p>
          <w:p w14:paraId="553C7DFA" w14:textId="5587D19E" w:rsidR="00982EC5" w:rsidRPr="00475CC7" w:rsidRDefault="00982EC5" w:rsidP="00982EC5">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982EC5" w14:paraId="3B7D34D0" w14:textId="77777777" w:rsidTr="00E43116">
        <w:trPr>
          <w:gridAfter w:val="1"/>
          <w:wAfter w:w="29" w:type="dxa"/>
          <w:trHeight w:val="300"/>
        </w:trPr>
        <w:tc>
          <w:tcPr>
            <w:tcW w:w="2695" w:type="dxa"/>
          </w:tcPr>
          <w:p w14:paraId="78A17682" w14:textId="16681A7D" w:rsidR="00982EC5" w:rsidRDefault="00982EC5" w:rsidP="00982EC5">
            <w:pPr>
              <w:pStyle w:val="BodyText"/>
              <w:rPr>
                <w:rFonts w:ascii="Arial" w:hAnsi="Arial" w:cs="Arial"/>
                <w:b/>
                <w:bCs/>
              </w:rPr>
            </w:pPr>
            <w:r>
              <w:rPr>
                <w:rFonts w:ascii="Arial" w:hAnsi="Arial" w:cs="Arial"/>
                <w:b/>
                <w:bCs/>
              </w:rPr>
              <w:t>“Limiting Regulation”</w:t>
            </w:r>
          </w:p>
        </w:tc>
        <w:tc>
          <w:tcPr>
            <w:tcW w:w="7625" w:type="dxa"/>
          </w:tcPr>
          <w:p w14:paraId="654C4EF0" w14:textId="7511E0EF" w:rsidR="00982EC5" w:rsidRPr="004D379C" w:rsidRDefault="00982EC5" w:rsidP="00982EC5">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982EC5" w14:paraId="33FF8264" w14:textId="77777777" w:rsidTr="00E43116">
        <w:trPr>
          <w:gridAfter w:val="1"/>
          <w:wAfter w:w="29" w:type="dxa"/>
          <w:trHeight w:val="300"/>
        </w:trPr>
        <w:tc>
          <w:tcPr>
            <w:tcW w:w="2695" w:type="dxa"/>
          </w:tcPr>
          <w:p w14:paraId="16E0A584" w14:textId="77777777" w:rsidR="00982EC5" w:rsidRDefault="00982EC5" w:rsidP="00982EC5">
            <w:pPr>
              <w:pStyle w:val="BodyText"/>
              <w:rPr>
                <w:rFonts w:ascii="Arial" w:hAnsi="Arial" w:cs="Arial"/>
                <w:b/>
                <w:bCs/>
              </w:rPr>
            </w:pPr>
            <w:r>
              <w:rPr>
                <w:rFonts w:ascii="Arial" w:hAnsi="Arial" w:cs="Arial"/>
                <w:b/>
                <w:bCs/>
              </w:rPr>
              <w:t>"Liquidated Damages"</w:t>
            </w:r>
          </w:p>
        </w:tc>
        <w:tc>
          <w:tcPr>
            <w:tcW w:w="7625" w:type="dxa"/>
          </w:tcPr>
          <w:p w14:paraId="433A70A0" w14:textId="77777777" w:rsidR="00982EC5" w:rsidRDefault="00982EC5" w:rsidP="00982EC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4EB0" w14:paraId="66B834C0" w14:textId="77777777" w:rsidTr="00E43116">
        <w:trPr>
          <w:gridAfter w:val="1"/>
          <w:wAfter w:w="29" w:type="dxa"/>
          <w:trHeight w:val="300"/>
          <w:ins w:id="279" w:author="Author"/>
        </w:trPr>
        <w:tc>
          <w:tcPr>
            <w:tcW w:w="2695" w:type="dxa"/>
          </w:tcPr>
          <w:p w14:paraId="4D8D5A8D" w14:textId="232AB18A" w:rsidR="00054EB0" w:rsidRDefault="00054EB0" w:rsidP="00054EB0">
            <w:pPr>
              <w:pStyle w:val="BodyText"/>
              <w:rPr>
                <w:ins w:id="280" w:author="Author"/>
                <w:rFonts w:ascii="Arial" w:hAnsi="Arial" w:cs="Arial"/>
                <w:b/>
                <w:bCs/>
              </w:rPr>
            </w:pPr>
            <w:ins w:id="281" w:author="Author">
              <w:r w:rsidRPr="00F35A74">
                <w:rPr>
                  <w:rFonts w:ascii="Arial" w:hAnsi="Arial" w:cs="Arial"/>
                  <w:b/>
                  <w:bCs/>
                  <w:szCs w:val="22"/>
                </w:rPr>
                <w:t>“LoA Guidance”</w:t>
              </w:r>
            </w:ins>
          </w:p>
        </w:tc>
        <w:tc>
          <w:tcPr>
            <w:tcW w:w="7625" w:type="dxa"/>
          </w:tcPr>
          <w:p w14:paraId="757D3686" w14:textId="77777777" w:rsidR="00CB1748" w:rsidRPr="00F35A74" w:rsidDel="007D078C" w:rsidRDefault="00CB1748" w:rsidP="007D078C">
            <w:pPr>
              <w:jc w:val="both"/>
              <w:rPr>
                <w:ins w:id="282" w:author="Author"/>
                <w:del w:id="283" w:author="Author"/>
                <w:rFonts w:ascii="Arial" w:hAnsi="Arial" w:cs="Arial"/>
                <w:b/>
                <w:bCs/>
                <w:szCs w:val="22"/>
              </w:rPr>
            </w:pPr>
            <w:ins w:id="284" w:author="Author">
              <w:r w:rsidRPr="00F35A74">
                <w:rPr>
                  <w:rFonts w:ascii="Arial" w:hAnsi="Arial" w:cs="Arial"/>
                  <w:szCs w:val="22"/>
                </w:rPr>
                <w:t xml:space="preserve">the guidance on the requirements for the </w:t>
              </w:r>
              <w:r w:rsidRPr="00F35A74">
                <w:rPr>
                  <w:rFonts w:ascii="Arial" w:hAnsi="Arial" w:cs="Arial"/>
                  <w:b/>
                  <w:bCs/>
                  <w:szCs w:val="22"/>
                </w:rPr>
                <w:t xml:space="preserve">Letter of Authority </w:t>
              </w:r>
              <w:r w:rsidRPr="00F35A74">
                <w:rPr>
                  <w:rFonts w:ascii="Arial" w:hAnsi="Arial" w:cs="Arial"/>
                  <w:szCs w:val="22"/>
                </w:rPr>
                <w:t xml:space="preserve">and </w:t>
              </w:r>
              <w:r w:rsidRPr="00F35A74">
                <w:rPr>
                  <w:rFonts w:ascii="Arial" w:hAnsi="Arial" w:cs="Arial"/>
                  <w:b/>
                  <w:bCs/>
                  <w:szCs w:val="22"/>
                </w:rPr>
                <w:t xml:space="preserve">Letter of Acknowledgment </w:t>
              </w:r>
              <w:r w:rsidRPr="00F35A74">
                <w:rPr>
                  <w:rFonts w:ascii="Arial" w:hAnsi="Arial" w:cs="Arial"/>
                  <w:szCs w:val="22"/>
                </w:rPr>
                <w:t xml:space="preserve">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 xml:space="preserve"> (as it may be amended from time to time)</w:t>
              </w:r>
              <w:r w:rsidRPr="00F35A74">
                <w:rPr>
                  <w:rFonts w:ascii="Arial" w:hAnsi="Arial" w:cs="Arial"/>
                  <w:b/>
                  <w:bCs/>
                  <w:szCs w:val="22"/>
                </w:rPr>
                <w:t>;</w:t>
              </w:r>
            </w:ins>
          </w:p>
          <w:p w14:paraId="42D7AA97" w14:textId="04E6A184" w:rsidR="00054EB0" w:rsidRDefault="00054EB0" w:rsidP="007D078C">
            <w:pPr>
              <w:jc w:val="both"/>
              <w:rPr>
                <w:ins w:id="285" w:author="Author"/>
              </w:rPr>
            </w:pPr>
          </w:p>
        </w:tc>
      </w:tr>
      <w:tr w:rsidR="00054EB0" w14:paraId="0C96332B" w14:textId="77777777" w:rsidTr="00E43116">
        <w:trPr>
          <w:gridAfter w:val="1"/>
          <w:wAfter w:w="29" w:type="dxa"/>
          <w:trHeight w:val="300"/>
        </w:trPr>
        <w:tc>
          <w:tcPr>
            <w:tcW w:w="2695" w:type="dxa"/>
          </w:tcPr>
          <w:p w14:paraId="6C3A0F1E" w14:textId="77777777" w:rsidR="00054EB0" w:rsidRDefault="00054EB0" w:rsidP="00054EB0">
            <w:pPr>
              <w:pStyle w:val="BodyText"/>
              <w:rPr>
                <w:rFonts w:ascii="Arial" w:hAnsi="Arial" w:cs="Arial"/>
                <w:b/>
                <w:bCs/>
              </w:rPr>
            </w:pPr>
            <w:r>
              <w:rPr>
                <w:rFonts w:ascii="Arial" w:hAnsi="Arial" w:cs="Arial"/>
                <w:b/>
                <w:bCs/>
              </w:rPr>
              <w:t>"Local Safety Instructions"</w:t>
            </w:r>
          </w:p>
        </w:tc>
        <w:tc>
          <w:tcPr>
            <w:tcW w:w="7625" w:type="dxa"/>
          </w:tcPr>
          <w:p w14:paraId="0A62D51B"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259ED833" w14:textId="77777777" w:rsidTr="00E43116">
        <w:trPr>
          <w:gridAfter w:val="1"/>
          <w:wAfter w:w="29" w:type="dxa"/>
          <w:trHeight w:val="300"/>
        </w:trPr>
        <w:tc>
          <w:tcPr>
            <w:tcW w:w="2695" w:type="dxa"/>
          </w:tcPr>
          <w:p w14:paraId="7935C199" w14:textId="77777777" w:rsidR="00054EB0" w:rsidRDefault="00054EB0" w:rsidP="00054EB0">
            <w:pPr>
              <w:pStyle w:val="BodyText"/>
              <w:rPr>
                <w:rFonts w:ascii="Arial" w:hAnsi="Arial" w:cs="Arial"/>
                <w:b/>
                <w:bCs/>
              </w:rPr>
            </w:pPr>
            <w:r>
              <w:rPr>
                <w:rFonts w:ascii="Arial" w:hAnsi="Arial" w:cs="Arial"/>
                <w:b/>
                <w:bCs/>
              </w:rPr>
              <w:t>“Loss of Transmission Access Compensation Claim Form”</w:t>
            </w:r>
          </w:p>
        </w:tc>
        <w:tc>
          <w:tcPr>
            <w:tcW w:w="7625" w:type="dxa"/>
          </w:tcPr>
          <w:p w14:paraId="1E5107A4" w14:textId="77777777" w:rsidR="00054EB0" w:rsidRPr="00A24373" w:rsidRDefault="00054EB0" w:rsidP="00054EB0">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054EB0" w14:paraId="7E5DF67F" w14:textId="77777777" w:rsidTr="00E43116">
        <w:trPr>
          <w:gridAfter w:val="1"/>
          <w:wAfter w:w="29" w:type="dxa"/>
          <w:trHeight w:val="300"/>
        </w:trPr>
        <w:tc>
          <w:tcPr>
            <w:tcW w:w="2695" w:type="dxa"/>
          </w:tcPr>
          <w:p w14:paraId="59D8EA27" w14:textId="77777777" w:rsidR="00054EB0" w:rsidRDefault="00054EB0" w:rsidP="00054EB0">
            <w:pPr>
              <w:pStyle w:val="BodyText"/>
              <w:rPr>
                <w:rFonts w:ascii="Arial" w:hAnsi="Arial" w:cs="Arial"/>
                <w:b/>
                <w:bCs/>
              </w:rPr>
            </w:pPr>
            <w:r>
              <w:rPr>
                <w:rFonts w:ascii="Arial" w:hAnsi="Arial" w:cs="Arial"/>
                <w:b/>
                <w:bCs/>
              </w:rPr>
              <w:t>"MCUSA"</w:t>
            </w:r>
          </w:p>
        </w:tc>
        <w:tc>
          <w:tcPr>
            <w:tcW w:w="7625" w:type="dxa"/>
          </w:tcPr>
          <w:p w14:paraId="719BBAE6" w14:textId="77777777" w:rsidR="00054EB0" w:rsidRDefault="00054EB0" w:rsidP="00054EB0">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054EB0" w14:paraId="757C2C01" w14:textId="77777777" w:rsidTr="00E43116">
        <w:trPr>
          <w:gridAfter w:val="1"/>
          <w:wAfter w:w="29" w:type="dxa"/>
          <w:trHeight w:val="300"/>
        </w:trPr>
        <w:tc>
          <w:tcPr>
            <w:tcW w:w="2695" w:type="dxa"/>
          </w:tcPr>
          <w:p w14:paraId="75C66A88" w14:textId="77777777" w:rsidR="00054EB0" w:rsidRDefault="00054EB0" w:rsidP="00054EB0">
            <w:pPr>
              <w:pStyle w:val="BodyText"/>
              <w:rPr>
                <w:rFonts w:ascii="Arial" w:hAnsi="Arial" w:cs="Arial"/>
                <w:b/>
                <w:bCs/>
              </w:rPr>
            </w:pPr>
            <w:r>
              <w:rPr>
                <w:rFonts w:ascii="Arial" w:hAnsi="Arial" w:cs="Arial"/>
                <w:b/>
                <w:bCs/>
              </w:rPr>
              <w:t>"Main Business"</w:t>
            </w:r>
          </w:p>
        </w:tc>
        <w:tc>
          <w:tcPr>
            <w:tcW w:w="7625" w:type="dxa"/>
          </w:tcPr>
          <w:p w14:paraId="57F1E21C" w14:textId="5694388F" w:rsidR="00054EB0" w:rsidRDefault="00054EB0" w:rsidP="00054EB0">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054EB0" w14:paraId="1FA421A0" w14:textId="77777777" w:rsidTr="00E43116">
        <w:trPr>
          <w:gridAfter w:val="1"/>
          <w:wAfter w:w="29" w:type="dxa"/>
          <w:trHeight w:val="300"/>
        </w:trPr>
        <w:tc>
          <w:tcPr>
            <w:tcW w:w="2695" w:type="dxa"/>
          </w:tcPr>
          <w:p w14:paraId="37B1086B" w14:textId="77777777" w:rsidR="00054EB0" w:rsidRDefault="00054EB0" w:rsidP="00054EB0">
            <w:pPr>
              <w:pStyle w:val="BodyText"/>
              <w:rPr>
                <w:rFonts w:ascii="Arial" w:hAnsi="Arial" w:cs="Arial"/>
                <w:b/>
                <w:bCs/>
              </w:rPr>
            </w:pPr>
            <w:r>
              <w:rPr>
                <w:rFonts w:ascii="Arial" w:hAnsi="Arial" w:cs="Arial"/>
                <w:b/>
                <w:bCs/>
              </w:rPr>
              <w:t>"Main Business Person"</w:t>
            </w:r>
          </w:p>
        </w:tc>
        <w:tc>
          <w:tcPr>
            <w:tcW w:w="7625" w:type="dxa"/>
          </w:tcPr>
          <w:p w14:paraId="1D9CB3A2" w14:textId="77777777" w:rsidR="00054EB0" w:rsidRDefault="00054EB0" w:rsidP="00054EB0">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054EB0" w14:paraId="4F0CC850" w14:textId="77777777" w:rsidTr="00E43116">
        <w:trPr>
          <w:gridAfter w:val="1"/>
          <w:wAfter w:w="29" w:type="dxa"/>
          <w:trHeight w:val="300"/>
        </w:trPr>
        <w:tc>
          <w:tcPr>
            <w:tcW w:w="2695" w:type="dxa"/>
          </w:tcPr>
          <w:p w14:paraId="76AAAD72" w14:textId="77777777" w:rsidR="00054EB0" w:rsidRDefault="00054EB0" w:rsidP="00054EB0">
            <w:pPr>
              <w:rPr>
                <w:rFonts w:ascii="Arial" w:hAnsi="Arial" w:cs="Arial"/>
                <w:b/>
              </w:rPr>
            </w:pPr>
            <w:r>
              <w:rPr>
                <w:rFonts w:ascii="Arial" w:hAnsi="Arial" w:cs="Arial"/>
                <w:b/>
              </w:rPr>
              <w:t>“Main System Circuits”</w:t>
            </w:r>
          </w:p>
        </w:tc>
        <w:tc>
          <w:tcPr>
            <w:tcW w:w="7625" w:type="dxa"/>
          </w:tcPr>
          <w:p w14:paraId="0CCCE2B5" w14:textId="77777777" w:rsidR="00054EB0" w:rsidRDefault="00054EB0" w:rsidP="00054EB0">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054EB0" w:rsidRDefault="00054EB0" w:rsidP="00054EB0">
            <w:pPr>
              <w:jc w:val="both"/>
              <w:rPr>
                <w:rFonts w:ascii="Arial" w:hAnsi="Arial" w:cs="Arial"/>
              </w:rPr>
            </w:pPr>
          </w:p>
        </w:tc>
      </w:tr>
      <w:tr w:rsidR="00054EB0" w14:paraId="0C315728" w14:textId="77777777" w:rsidTr="00E43116">
        <w:trPr>
          <w:gridAfter w:val="1"/>
          <w:wAfter w:w="29" w:type="dxa"/>
          <w:trHeight w:val="300"/>
        </w:trPr>
        <w:tc>
          <w:tcPr>
            <w:tcW w:w="2695" w:type="dxa"/>
          </w:tcPr>
          <w:p w14:paraId="386D8472" w14:textId="77777777" w:rsidR="00054EB0" w:rsidRDefault="00054EB0" w:rsidP="00054EB0">
            <w:pPr>
              <w:pStyle w:val="BodyText"/>
              <w:rPr>
                <w:rFonts w:ascii="Arial" w:hAnsi="Arial" w:cs="Arial"/>
                <w:b/>
                <w:bCs/>
              </w:rPr>
            </w:pPr>
            <w:r>
              <w:rPr>
                <w:rFonts w:ascii="Arial" w:hAnsi="Arial" w:cs="Arial"/>
                <w:b/>
                <w:bCs/>
              </w:rPr>
              <w:t>"Maintenance Reconciliation Statement"</w:t>
            </w:r>
          </w:p>
        </w:tc>
        <w:tc>
          <w:tcPr>
            <w:tcW w:w="7625" w:type="dxa"/>
          </w:tcPr>
          <w:p w14:paraId="5C7EEC05" w14:textId="77777777" w:rsidR="00054EB0" w:rsidRDefault="00054EB0" w:rsidP="00054EB0">
            <w:pPr>
              <w:pStyle w:val="BodyText"/>
              <w:jc w:val="both"/>
              <w:rPr>
                <w:rFonts w:ascii="Arial" w:hAnsi="Arial" w:cs="Arial"/>
              </w:rPr>
            </w:pPr>
            <w:r>
              <w:rPr>
                <w:rFonts w:ascii="Arial" w:hAnsi="Arial" w:cs="Arial"/>
              </w:rPr>
              <w:t>the statement prepared in accordance with Paragraph 2.14.5 and Paragraph 9.9.5;</w:t>
            </w:r>
          </w:p>
        </w:tc>
      </w:tr>
      <w:tr w:rsidR="00054EB0" w14:paraId="597D6BEF" w14:textId="77777777" w:rsidTr="00E43116">
        <w:trPr>
          <w:gridAfter w:val="1"/>
          <w:wAfter w:w="29" w:type="dxa"/>
          <w:trHeight w:val="300"/>
        </w:trPr>
        <w:tc>
          <w:tcPr>
            <w:tcW w:w="2695" w:type="dxa"/>
          </w:tcPr>
          <w:p w14:paraId="5BE95D1D" w14:textId="77777777" w:rsidR="00054EB0" w:rsidRDefault="00054EB0" w:rsidP="00054EB0">
            <w:pPr>
              <w:pStyle w:val="BodyText"/>
              <w:rPr>
                <w:rFonts w:ascii="Arial" w:hAnsi="Arial" w:cs="Arial"/>
                <w:b/>
                <w:bCs/>
              </w:rPr>
            </w:pPr>
            <w:r>
              <w:rPr>
                <w:rFonts w:ascii="Arial" w:hAnsi="Arial" w:cs="Arial"/>
                <w:b/>
                <w:bCs/>
              </w:rPr>
              <w:lastRenderedPageBreak/>
              <w:t>"Mandatory Ancillary Services"</w:t>
            </w:r>
          </w:p>
        </w:tc>
        <w:tc>
          <w:tcPr>
            <w:tcW w:w="7625" w:type="dxa"/>
          </w:tcPr>
          <w:p w14:paraId="22A61B98" w14:textId="77777777" w:rsidR="00054EB0" w:rsidRDefault="00054EB0" w:rsidP="00054EB0">
            <w:pPr>
              <w:pStyle w:val="BodyText"/>
              <w:jc w:val="both"/>
              <w:rPr>
                <w:rFonts w:ascii="Arial" w:hAnsi="Arial" w:cs="Arial"/>
              </w:rPr>
            </w:pPr>
            <w:r>
              <w:rPr>
                <w:rFonts w:ascii="Arial" w:hAnsi="Arial" w:cs="Arial"/>
                <w:b/>
              </w:rPr>
              <w:t>Part 1 System Ancillary Services</w:t>
            </w:r>
            <w:r>
              <w:rPr>
                <w:rFonts w:ascii="Arial" w:hAnsi="Arial" w:cs="Arial"/>
              </w:rPr>
              <w:t>;</w:t>
            </w:r>
          </w:p>
        </w:tc>
      </w:tr>
      <w:tr w:rsidR="00054EB0" w14:paraId="7023E8BD" w14:textId="77777777" w:rsidTr="00E43116">
        <w:trPr>
          <w:gridAfter w:val="1"/>
          <w:wAfter w:w="29" w:type="dxa"/>
          <w:trHeight w:val="300"/>
        </w:trPr>
        <w:tc>
          <w:tcPr>
            <w:tcW w:w="2695" w:type="dxa"/>
          </w:tcPr>
          <w:p w14:paraId="3BA2A83C" w14:textId="77777777" w:rsidR="00054EB0" w:rsidRDefault="00054EB0" w:rsidP="00054EB0">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054EB0" w14:paraId="0E74E138" w14:textId="77777777" w:rsidTr="00E43116">
        <w:trPr>
          <w:gridAfter w:val="1"/>
          <w:wAfter w:w="29" w:type="dxa"/>
          <w:trHeight w:val="300"/>
        </w:trPr>
        <w:tc>
          <w:tcPr>
            <w:tcW w:w="2695" w:type="dxa"/>
          </w:tcPr>
          <w:p w14:paraId="2CA48EA7" w14:textId="77777777" w:rsidR="00054EB0" w:rsidRDefault="00054EB0" w:rsidP="00054EB0">
            <w:pPr>
              <w:pStyle w:val="BodyText"/>
              <w:rPr>
                <w:rFonts w:ascii="Arial" w:hAnsi="Arial" w:cs="Arial"/>
                <w:b/>
                <w:bCs/>
              </w:rPr>
            </w:pPr>
            <w:r>
              <w:rPr>
                <w:rFonts w:ascii="Arial" w:hAnsi="Arial" w:cs="Arial"/>
                <w:b/>
                <w:bCs/>
              </w:rPr>
              <w:t>"Market Agreement"</w:t>
            </w:r>
          </w:p>
        </w:tc>
        <w:tc>
          <w:tcPr>
            <w:tcW w:w="7625" w:type="dxa"/>
          </w:tcPr>
          <w:p w14:paraId="4001570A" w14:textId="77777777" w:rsidR="00054EB0" w:rsidRDefault="00054EB0" w:rsidP="00054EB0">
            <w:pPr>
              <w:pStyle w:val="BodyText"/>
              <w:jc w:val="both"/>
              <w:rPr>
                <w:rFonts w:ascii="Arial" w:hAnsi="Arial" w:cs="Arial"/>
                <w:b/>
              </w:rPr>
            </w:pPr>
            <w:r>
              <w:rPr>
                <w:rFonts w:ascii="Arial" w:hAnsi="Arial" w:cs="Arial"/>
              </w:rPr>
              <w:t>as defined in Paragraph 3.1 of Schedule 3, Part I;</w:t>
            </w:r>
          </w:p>
        </w:tc>
      </w:tr>
      <w:tr w:rsidR="00054EB0" w14:paraId="599305DA" w14:textId="77777777" w:rsidTr="00E43116">
        <w:trPr>
          <w:gridAfter w:val="1"/>
          <w:wAfter w:w="29" w:type="dxa"/>
          <w:trHeight w:val="300"/>
        </w:trPr>
        <w:tc>
          <w:tcPr>
            <w:tcW w:w="2695" w:type="dxa"/>
          </w:tcPr>
          <w:p w14:paraId="34F0D8DE" w14:textId="77777777" w:rsidR="00054EB0" w:rsidRDefault="00054EB0" w:rsidP="00054EB0">
            <w:pPr>
              <w:pStyle w:val="BodyText"/>
              <w:rPr>
                <w:rFonts w:ascii="Arial" w:hAnsi="Arial" w:cs="Arial"/>
                <w:b/>
                <w:bCs/>
              </w:rPr>
            </w:pPr>
            <w:r>
              <w:rPr>
                <w:rFonts w:ascii="Arial" w:hAnsi="Arial" w:cs="Arial"/>
                <w:b/>
                <w:bCs/>
              </w:rPr>
              <w:t>"Market Day"</w:t>
            </w:r>
          </w:p>
        </w:tc>
        <w:tc>
          <w:tcPr>
            <w:tcW w:w="7625" w:type="dxa"/>
          </w:tcPr>
          <w:p w14:paraId="16BC86FB" w14:textId="77777777" w:rsidR="00054EB0" w:rsidRDefault="00054EB0" w:rsidP="00054EB0">
            <w:pPr>
              <w:pStyle w:val="BodyText"/>
              <w:jc w:val="both"/>
              <w:rPr>
                <w:rFonts w:ascii="Arial" w:hAnsi="Arial" w:cs="Arial"/>
                <w:b/>
                <w:i/>
              </w:rPr>
            </w:pPr>
            <w:r>
              <w:rPr>
                <w:rFonts w:ascii="Arial" w:hAnsi="Arial" w:cs="Arial"/>
              </w:rPr>
              <w:t xml:space="preserve">as defined in Paragraph  3.3 of Schedule 3, Part I; </w:t>
            </w:r>
          </w:p>
        </w:tc>
      </w:tr>
      <w:tr w:rsidR="00054EB0" w14:paraId="7AE95070" w14:textId="77777777" w:rsidTr="00E43116">
        <w:trPr>
          <w:gridAfter w:val="1"/>
          <w:wAfter w:w="29" w:type="dxa"/>
          <w:trHeight w:val="300"/>
        </w:trPr>
        <w:tc>
          <w:tcPr>
            <w:tcW w:w="2695" w:type="dxa"/>
          </w:tcPr>
          <w:p w14:paraId="78545EA6" w14:textId="77777777" w:rsidR="00054EB0" w:rsidRPr="007011A2" w:rsidRDefault="00054EB0" w:rsidP="00054EB0">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054EB0" w:rsidRPr="007011A2" w:rsidRDefault="00054EB0" w:rsidP="00054EB0">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054EB0" w14:paraId="7EF895C7" w14:textId="77777777" w:rsidTr="00E43116">
        <w:trPr>
          <w:gridAfter w:val="1"/>
          <w:wAfter w:w="29" w:type="dxa"/>
          <w:trHeight w:val="300"/>
        </w:trPr>
        <w:tc>
          <w:tcPr>
            <w:tcW w:w="2695" w:type="dxa"/>
          </w:tcPr>
          <w:p w14:paraId="63BFD8F6" w14:textId="77777777" w:rsidR="00054EB0" w:rsidRDefault="00054EB0" w:rsidP="00054EB0">
            <w:pPr>
              <w:pStyle w:val="BodyText"/>
              <w:rPr>
                <w:rFonts w:ascii="Arial" w:hAnsi="Arial" w:cs="Arial"/>
                <w:b/>
                <w:bCs/>
              </w:rPr>
            </w:pPr>
            <w:r>
              <w:rPr>
                <w:rFonts w:ascii="Arial" w:hAnsi="Arial" w:cs="Arial"/>
                <w:b/>
                <w:bCs/>
              </w:rPr>
              <w:t>"Material Effect"</w:t>
            </w:r>
          </w:p>
        </w:tc>
        <w:tc>
          <w:tcPr>
            <w:tcW w:w="7625" w:type="dxa"/>
          </w:tcPr>
          <w:p w14:paraId="51F3545F" w14:textId="77777777" w:rsidR="00054EB0" w:rsidRDefault="00054EB0" w:rsidP="00054EB0">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152438" w14:paraId="3CDC01DA" w14:textId="77777777" w:rsidTr="00E43116">
        <w:trPr>
          <w:gridAfter w:val="1"/>
          <w:wAfter w:w="29" w:type="dxa"/>
          <w:trHeight w:val="300"/>
          <w:ins w:id="286" w:author="Author"/>
        </w:trPr>
        <w:tc>
          <w:tcPr>
            <w:tcW w:w="2695" w:type="dxa"/>
          </w:tcPr>
          <w:p w14:paraId="12EB6A8D" w14:textId="64C68C1E" w:rsidR="00152438" w:rsidRPr="00982817" w:rsidRDefault="00DC316C" w:rsidP="00054EB0">
            <w:pPr>
              <w:pStyle w:val="BodyText"/>
              <w:rPr>
                <w:ins w:id="287" w:author="Author"/>
                <w:rFonts w:ascii="Arial" w:hAnsi="Arial" w:cs="Arial"/>
                <w:b/>
                <w:bCs/>
              </w:rPr>
            </w:pPr>
            <w:ins w:id="288" w:author="Author">
              <w:r w:rsidRPr="00982817">
                <w:rPr>
                  <w:rFonts w:ascii="Arial" w:hAnsi="Arial" w:cs="Arial"/>
                  <w:b/>
                  <w:bCs/>
                  <w:szCs w:val="22"/>
                </w:rPr>
                <w:t>“Material Technology Change Guidance”</w:t>
              </w:r>
            </w:ins>
          </w:p>
        </w:tc>
        <w:tc>
          <w:tcPr>
            <w:tcW w:w="7625" w:type="dxa"/>
          </w:tcPr>
          <w:p w14:paraId="6C6369BA" w14:textId="32D21F18" w:rsidR="00152438" w:rsidRPr="00982817" w:rsidRDefault="00982817" w:rsidP="002F79AB">
            <w:pPr>
              <w:jc w:val="both"/>
              <w:rPr>
                <w:ins w:id="289" w:author="Author"/>
                <w:rFonts w:ascii="Arial" w:hAnsi="Arial" w:cs="Arial"/>
                <w:szCs w:val="22"/>
              </w:rPr>
            </w:pPr>
            <w:ins w:id="290" w:author="Author">
              <w:r w:rsidRPr="00982817">
                <w:rPr>
                  <w:rFonts w:ascii="Arial" w:hAnsi="Arial" w:cs="Arial"/>
                  <w:szCs w:val="22"/>
                </w:rPr>
                <w:t xml:space="preserve">the guidance of this name as amended from time to time and published by </w:t>
              </w:r>
              <w:r w:rsidRPr="00982817">
                <w:rPr>
                  <w:rFonts w:ascii="Arial" w:hAnsi="Arial" w:cs="Arial"/>
                  <w:b/>
                  <w:bCs/>
                  <w:szCs w:val="22"/>
                </w:rPr>
                <w:t>The Company</w:t>
              </w:r>
              <w:r w:rsidRPr="00982817">
                <w:rPr>
                  <w:rFonts w:ascii="Arial" w:hAnsi="Arial" w:cs="Arial"/>
                  <w:szCs w:val="22"/>
                </w:rPr>
                <w:t xml:space="preserve"> on the </w:t>
              </w:r>
              <w:r w:rsidRPr="00982817">
                <w:rPr>
                  <w:rFonts w:ascii="Arial" w:hAnsi="Arial" w:cs="Arial"/>
                  <w:b/>
                  <w:bCs/>
                  <w:szCs w:val="22"/>
                </w:rPr>
                <w:t>Website</w:t>
              </w:r>
              <w:r w:rsidRPr="00982817">
                <w:rPr>
                  <w:rFonts w:ascii="Arial" w:hAnsi="Arial" w:cs="Arial"/>
                  <w:szCs w:val="22"/>
                </w:rPr>
                <w:t>;</w:t>
              </w:r>
            </w:ins>
          </w:p>
        </w:tc>
      </w:tr>
      <w:tr w:rsidR="00054EB0" w14:paraId="30A052DC" w14:textId="77777777" w:rsidTr="00E43116">
        <w:trPr>
          <w:gridAfter w:val="1"/>
          <w:wAfter w:w="29" w:type="dxa"/>
          <w:trHeight w:val="300"/>
        </w:trPr>
        <w:tc>
          <w:tcPr>
            <w:tcW w:w="2695" w:type="dxa"/>
          </w:tcPr>
          <w:p w14:paraId="2196E842" w14:textId="77777777" w:rsidR="00054EB0" w:rsidRDefault="00054EB0" w:rsidP="00054EB0">
            <w:pPr>
              <w:pStyle w:val="BodyText"/>
              <w:rPr>
                <w:rFonts w:ascii="Arial" w:hAnsi="Arial" w:cs="Arial"/>
                <w:b/>
                <w:bCs/>
              </w:rPr>
            </w:pPr>
            <w:r>
              <w:rPr>
                <w:rFonts w:ascii="Arial" w:hAnsi="Arial" w:cs="Arial"/>
                <w:b/>
                <w:bCs/>
              </w:rPr>
              <w:t>“Materially Affected Party”</w:t>
            </w:r>
          </w:p>
        </w:tc>
        <w:tc>
          <w:tcPr>
            <w:tcW w:w="7625" w:type="dxa"/>
          </w:tcPr>
          <w:p w14:paraId="3558F449" w14:textId="77777777" w:rsidR="00054EB0" w:rsidRDefault="00054EB0" w:rsidP="00054EB0">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054EB0" w14:paraId="2AF448FC" w14:textId="77777777" w:rsidTr="00E43116">
        <w:trPr>
          <w:gridAfter w:val="1"/>
          <w:wAfter w:w="29" w:type="dxa"/>
          <w:trHeight w:val="300"/>
        </w:trPr>
        <w:tc>
          <w:tcPr>
            <w:tcW w:w="2695" w:type="dxa"/>
          </w:tcPr>
          <w:p w14:paraId="1197A08F" w14:textId="77777777" w:rsidR="00054EB0" w:rsidRDefault="00054EB0" w:rsidP="00054EB0">
            <w:pPr>
              <w:pStyle w:val="BodyText"/>
              <w:rPr>
                <w:rFonts w:ascii="Arial" w:hAnsi="Arial" w:cs="Arial"/>
                <w:b/>
                <w:bCs/>
              </w:rPr>
            </w:pPr>
            <w:r>
              <w:rPr>
                <w:rFonts w:ascii="Arial" w:hAnsi="Arial" w:cs="Arial"/>
                <w:b/>
                <w:bCs/>
              </w:rPr>
              <w:t>“Maximum Export Capacity”</w:t>
            </w:r>
          </w:p>
        </w:tc>
        <w:tc>
          <w:tcPr>
            <w:tcW w:w="7625" w:type="dxa"/>
          </w:tcPr>
          <w:p w14:paraId="00F7513D"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054EB0" w14:paraId="79EE52CD" w14:textId="77777777" w:rsidTr="00E43116">
        <w:trPr>
          <w:gridAfter w:val="1"/>
          <w:wAfter w:w="29" w:type="dxa"/>
          <w:trHeight w:val="300"/>
        </w:trPr>
        <w:tc>
          <w:tcPr>
            <w:tcW w:w="2695" w:type="dxa"/>
          </w:tcPr>
          <w:p w14:paraId="78A0AB62" w14:textId="77777777" w:rsidR="00054EB0" w:rsidRDefault="00054EB0" w:rsidP="00054EB0">
            <w:pPr>
              <w:pStyle w:val="BodyText"/>
              <w:rPr>
                <w:rFonts w:ascii="Arial" w:hAnsi="Arial" w:cs="Arial"/>
                <w:b/>
                <w:bCs/>
              </w:rPr>
            </w:pPr>
            <w:r>
              <w:rPr>
                <w:rFonts w:ascii="Arial" w:hAnsi="Arial" w:cs="Arial"/>
                <w:b/>
                <w:bCs/>
              </w:rPr>
              <w:t>"Maximum Export Limit"</w:t>
            </w:r>
          </w:p>
        </w:tc>
        <w:tc>
          <w:tcPr>
            <w:tcW w:w="7625" w:type="dxa"/>
          </w:tcPr>
          <w:p w14:paraId="46DBD10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033E1050" w14:textId="77777777" w:rsidTr="00E43116">
        <w:trPr>
          <w:gridAfter w:val="1"/>
          <w:wAfter w:w="29" w:type="dxa"/>
          <w:trHeight w:val="300"/>
        </w:trPr>
        <w:tc>
          <w:tcPr>
            <w:tcW w:w="2695" w:type="dxa"/>
          </w:tcPr>
          <w:p w14:paraId="46EB8632" w14:textId="77777777" w:rsidR="00054EB0" w:rsidRDefault="00054EB0" w:rsidP="00054EB0">
            <w:pPr>
              <w:pStyle w:val="BodyText"/>
              <w:rPr>
                <w:rFonts w:ascii="Arial" w:hAnsi="Arial" w:cs="Arial"/>
                <w:b/>
                <w:bCs/>
              </w:rPr>
            </w:pPr>
            <w:r>
              <w:rPr>
                <w:rFonts w:ascii="Arial" w:hAnsi="Arial" w:cs="Arial"/>
                <w:b/>
                <w:bCs/>
              </w:rPr>
              <w:t>"Maximum Generation"</w:t>
            </w:r>
          </w:p>
        </w:tc>
        <w:tc>
          <w:tcPr>
            <w:tcW w:w="7625" w:type="dxa"/>
          </w:tcPr>
          <w:p w14:paraId="54881297" w14:textId="77777777" w:rsidR="00054EB0" w:rsidRDefault="00054EB0" w:rsidP="00054EB0">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054EB0" w14:paraId="0FF90996" w14:textId="77777777" w:rsidTr="00E43116">
        <w:trPr>
          <w:gridAfter w:val="1"/>
          <w:wAfter w:w="29" w:type="dxa"/>
          <w:trHeight w:val="300"/>
        </w:trPr>
        <w:tc>
          <w:tcPr>
            <w:tcW w:w="2695" w:type="dxa"/>
          </w:tcPr>
          <w:p w14:paraId="7F047E49" w14:textId="77777777" w:rsidR="00054EB0" w:rsidRDefault="00054EB0" w:rsidP="00054EB0">
            <w:pPr>
              <w:pStyle w:val="BodyText"/>
              <w:rPr>
                <w:rFonts w:ascii="Arial" w:hAnsi="Arial" w:cs="Arial"/>
                <w:b/>
                <w:bCs/>
              </w:rPr>
            </w:pPr>
            <w:r>
              <w:rPr>
                <w:rFonts w:ascii="Arial" w:hAnsi="Arial" w:cs="Arial"/>
                <w:b/>
                <w:bCs/>
              </w:rPr>
              <w:t>"Maximum Generation BM Unit"</w:t>
            </w:r>
          </w:p>
        </w:tc>
        <w:tc>
          <w:tcPr>
            <w:tcW w:w="7625" w:type="dxa"/>
          </w:tcPr>
          <w:p w14:paraId="6A6DC3AF" w14:textId="77777777" w:rsidR="00054EB0" w:rsidRDefault="00054EB0" w:rsidP="00054EB0">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054EB0" w14:paraId="087A4EBE" w14:textId="77777777" w:rsidTr="00E43116">
        <w:trPr>
          <w:gridAfter w:val="1"/>
          <w:wAfter w:w="29" w:type="dxa"/>
          <w:trHeight w:val="300"/>
        </w:trPr>
        <w:tc>
          <w:tcPr>
            <w:tcW w:w="2695" w:type="dxa"/>
          </w:tcPr>
          <w:p w14:paraId="5FF18061" w14:textId="77777777" w:rsidR="00054EB0" w:rsidRDefault="00054EB0" w:rsidP="00054EB0">
            <w:pPr>
              <w:pStyle w:val="BodyText"/>
              <w:rPr>
                <w:rFonts w:ascii="Arial" w:hAnsi="Arial" w:cs="Arial"/>
                <w:b/>
                <w:bCs/>
              </w:rPr>
            </w:pPr>
            <w:r>
              <w:rPr>
                <w:rFonts w:ascii="Arial" w:hAnsi="Arial" w:cs="Arial"/>
                <w:b/>
                <w:bCs/>
              </w:rPr>
              <w:t>"Maximum Generation Energy Fee"</w:t>
            </w:r>
          </w:p>
          <w:p w14:paraId="4ED6EE9E" w14:textId="77777777" w:rsidR="00054EB0" w:rsidRDefault="00054EB0" w:rsidP="00054EB0">
            <w:pPr>
              <w:pStyle w:val="BodyText"/>
              <w:rPr>
                <w:rFonts w:ascii="Arial" w:hAnsi="Arial" w:cs="Arial"/>
                <w:b/>
                <w:bCs/>
              </w:rPr>
            </w:pPr>
          </w:p>
        </w:tc>
        <w:tc>
          <w:tcPr>
            <w:tcW w:w="7625" w:type="dxa"/>
          </w:tcPr>
          <w:p w14:paraId="268CF406" w14:textId="77777777" w:rsidR="00054EB0" w:rsidRDefault="00054EB0" w:rsidP="00054EB0">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054EB0" w14:paraId="222B1E1D" w14:textId="77777777" w:rsidTr="00E43116">
        <w:trPr>
          <w:gridAfter w:val="1"/>
          <w:wAfter w:w="29" w:type="dxa"/>
          <w:trHeight w:val="300"/>
        </w:trPr>
        <w:tc>
          <w:tcPr>
            <w:tcW w:w="2695" w:type="dxa"/>
          </w:tcPr>
          <w:p w14:paraId="572B8A37" w14:textId="77777777" w:rsidR="00054EB0" w:rsidRDefault="00054EB0" w:rsidP="00054EB0">
            <w:pPr>
              <w:pStyle w:val="BodyText"/>
              <w:rPr>
                <w:rFonts w:ascii="Arial" w:hAnsi="Arial" w:cs="Arial"/>
                <w:b/>
                <w:bCs/>
              </w:rPr>
            </w:pPr>
            <w:r>
              <w:rPr>
                <w:rFonts w:ascii="Arial" w:hAnsi="Arial" w:cs="Arial"/>
                <w:b/>
                <w:bCs/>
              </w:rPr>
              <w:lastRenderedPageBreak/>
              <w:t>"Maximum Generation Energy Payment"</w:t>
            </w:r>
          </w:p>
        </w:tc>
        <w:tc>
          <w:tcPr>
            <w:tcW w:w="7625" w:type="dxa"/>
          </w:tcPr>
          <w:p w14:paraId="3C624CDA" w14:textId="77777777" w:rsidR="00054EB0" w:rsidRDefault="00054EB0" w:rsidP="00054EB0">
            <w:pPr>
              <w:pStyle w:val="BodyText"/>
              <w:jc w:val="both"/>
              <w:rPr>
                <w:rFonts w:ascii="Arial" w:hAnsi="Arial" w:cs="Arial"/>
              </w:rPr>
            </w:pPr>
            <w:r>
              <w:rPr>
                <w:rFonts w:ascii="Arial" w:hAnsi="Arial" w:cs="Arial"/>
              </w:rPr>
              <w:t>has the meaning attributed to it in Paragraph 4.2.5.1;</w:t>
            </w:r>
          </w:p>
        </w:tc>
      </w:tr>
      <w:tr w:rsidR="00054EB0" w14:paraId="589EB104" w14:textId="77777777" w:rsidTr="00E43116">
        <w:trPr>
          <w:gridAfter w:val="1"/>
          <w:wAfter w:w="29" w:type="dxa"/>
          <w:trHeight w:val="300"/>
        </w:trPr>
        <w:tc>
          <w:tcPr>
            <w:tcW w:w="2695" w:type="dxa"/>
          </w:tcPr>
          <w:p w14:paraId="6B2F0CFC" w14:textId="77777777" w:rsidR="00054EB0" w:rsidRDefault="00054EB0" w:rsidP="00054EB0">
            <w:pPr>
              <w:pStyle w:val="BodyText"/>
              <w:rPr>
                <w:rFonts w:ascii="Arial" w:hAnsi="Arial" w:cs="Arial"/>
                <w:b/>
                <w:bCs/>
              </w:rPr>
            </w:pPr>
            <w:r>
              <w:rPr>
                <w:rFonts w:ascii="Arial" w:hAnsi="Arial" w:cs="Arial"/>
                <w:b/>
                <w:bCs/>
              </w:rPr>
              <w:t>"Maximum Generation Instruction"</w:t>
            </w:r>
          </w:p>
        </w:tc>
        <w:tc>
          <w:tcPr>
            <w:tcW w:w="7625" w:type="dxa"/>
          </w:tcPr>
          <w:p w14:paraId="07120035" w14:textId="77777777" w:rsidR="00054EB0" w:rsidRDefault="00054EB0" w:rsidP="00054EB0">
            <w:pPr>
              <w:pStyle w:val="BodyTextIndent"/>
              <w:ind w:left="2"/>
              <w:jc w:val="both"/>
              <w:rPr>
                <w:rFonts w:ascii="Arial" w:hAnsi="Arial" w:cs="Arial"/>
              </w:rPr>
            </w:pPr>
            <w:r>
              <w:rPr>
                <w:rFonts w:ascii="Arial" w:hAnsi="Arial" w:cs="Arial"/>
              </w:rPr>
              <w:t>has the meaning attributed to it in Paragraph 4.2.4.1;</w:t>
            </w:r>
          </w:p>
        </w:tc>
      </w:tr>
      <w:tr w:rsidR="00054EB0" w14:paraId="28FCEC82" w14:textId="77777777" w:rsidTr="00E43116">
        <w:trPr>
          <w:gridAfter w:val="1"/>
          <w:wAfter w:w="29" w:type="dxa"/>
          <w:trHeight w:val="300"/>
        </w:trPr>
        <w:tc>
          <w:tcPr>
            <w:tcW w:w="2695" w:type="dxa"/>
          </w:tcPr>
          <w:p w14:paraId="5AF9D665" w14:textId="77777777" w:rsidR="00054EB0" w:rsidRDefault="00054EB0" w:rsidP="00054EB0">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054EB0" w:rsidRDefault="00054EB0" w:rsidP="00054EB0">
            <w:pPr>
              <w:pStyle w:val="BodyText"/>
              <w:jc w:val="both"/>
              <w:rPr>
                <w:rFonts w:ascii="Arial" w:hAnsi="Arial" w:cs="Arial"/>
              </w:rPr>
            </w:pPr>
            <w:r>
              <w:rPr>
                <w:rFonts w:ascii="Arial" w:hAnsi="Arial" w:cs="Arial"/>
              </w:rPr>
              <w:t>has the meaning attributed to it in Paragraph 4.2.3.3;</w:t>
            </w:r>
          </w:p>
        </w:tc>
      </w:tr>
      <w:tr w:rsidR="00054EB0" w14:paraId="2B9B27D7" w14:textId="77777777" w:rsidTr="00E43116">
        <w:trPr>
          <w:gridAfter w:val="1"/>
          <w:wAfter w:w="29" w:type="dxa"/>
          <w:trHeight w:val="300"/>
        </w:trPr>
        <w:tc>
          <w:tcPr>
            <w:tcW w:w="2695" w:type="dxa"/>
          </w:tcPr>
          <w:p w14:paraId="0A0A00E2" w14:textId="77777777" w:rsidR="00054EB0" w:rsidRDefault="00054EB0" w:rsidP="00054EB0">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054EB0" w14:paraId="617BCA06" w14:textId="77777777" w:rsidTr="00E43116">
        <w:trPr>
          <w:gridAfter w:val="1"/>
          <w:wAfter w:w="29" w:type="dxa"/>
          <w:trHeight w:val="300"/>
        </w:trPr>
        <w:tc>
          <w:tcPr>
            <w:tcW w:w="2695" w:type="dxa"/>
          </w:tcPr>
          <w:p w14:paraId="7A542D22" w14:textId="77777777" w:rsidR="00054EB0" w:rsidRDefault="00054EB0" w:rsidP="00054EB0">
            <w:pPr>
              <w:pStyle w:val="BodyText"/>
              <w:rPr>
                <w:rFonts w:ascii="Arial" w:hAnsi="Arial" w:cs="Arial"/>
                <w:b/>
                <w:bCs/>
              </w:rPr>
            </w:pPr>
            <w:r>
              <w:rPr>
                <w:rFonts w:ascii="Arial" w:hAnsi="Arial" w:cs="Arial"/>
                <w:b/>
                <w:bCs/>
              </w:rPr>
              <w:t>“Maximum Import Capacity”</w:t>
            </w:r>
          </w:p>
        </w:tc>
        <w:tc>
          <w:tcPr>
            <w:tcW w:w="7625" w:type="dxa"/>
          </w:tcPr>
          <w:p w14:paraId="0A545CE1" w14:textId="1AD23206" w:rsidR="00054EB0" w:rsidRDefault="00054EB0" w:rsidP="00054EB0">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054EB0" w14:paraId="2F9943FD" w14:textId="77777777" w:rsidTr="00E43116">
        <w:trPr>
          <w:gridAfter w:val="1"/>
          <w:wAfter w:w="29" w:type="dxa"/>
          <w:trHeight w:val="300"/>
        </w:trPr>
        <w:tc>
          <w:tcPr>
            <w:tcW w:w="2695" w:type="dxa"/>
          </w:tcPr>
          <w:p w14:paraId="65024169" w14:textId="77777777" w:rsidR="00054EB0" w:rsidRDefault="00054EB0" w:rsidP="00054EB0">
            <w:pPr>
              <w:pStyle w:val="BodyText"/>
              <w:rPr>
                <w:rFonts w:ascii="Arial" w:hAnsi="Arial" w:cs="Arial"/>
                <w:b/>
                <w:bCs/>
              </w:rPr>
            </w:pPr>
            <w:r>
              <w:rPr>
                <w:rFonts w:ascii="Arial" w:hAnsi="Arial" w:cs="Arial"/>
                <w:b/>
                <w:bCs/>
              </w:rPr>
              <w:t>"Medium Power Station"</w:t>
            </w:r>
          </w:p>
        </w:tc>
        <w:tc>
          <w:tcPr>
            <w:tcW w:w="7625" w:type="dxa"/>
          </w:tcPr>
          <w:p w14:paraId="2294554E"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5516A16E" w14:textId="77777777" w:rsidTr="00E43116">
        <w:trPr>
          <w:gridAfter w:val="1"/>
          <w:wAfter w:w="29" w:type="dxa"/>
          <w:trHeight w:val="300"/>
        </w:trPr>
        <w:tc>
          <w:tcPr>
            <w:tcW w:w="2695" w:type="dxa"/>
          </w:tcPr>
          <w:p w14:paraId="25D212A9" w14:textId="77777777" w:rsidR="00054EB0" w:rsidRDefault="00054EB0" w:rsidP="00054EB0">
            <w:pPr>
              <w:pStyle w:val="BodyText"/>
              <w:rPr>
                <w:rFonts w:ascii="Arial" w:hAnsi="Arial" w:cs="Arial"/>
                <w:b/>
                <w:bCs/>
              </w:rPr>
            </w:pPr>
            <w:r>
              <w:rPr>
                <w:rFonts w:ascii="Arial" w:hAnsi="Arial" w:cs="Arial"/>
                <w:b/>
                <w:bCs/>
              </w:rPr>
              <w:t>"Meters"</w:t>
            </w:r>
          </w:p>
        </w:tc>
        <w:tc>
          <w:tcPr>
            <w:tcW w:w="7625" w:type="dxa"/>
          </w:tcPr>
          <w:p w14:paraId="07229765"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291" w:name="_BPDCD_103"/>
            <w:r>
              <w:rPr>
                <w:rFonts w:ascii="Arial" w:hAnsi="Arial" w:cs="Arial"/>
                <w:color w:val="0000FF"/>
                <w:u w:val="double"/>
              </w:rPr>
              <w:t>;</w:t>
            </w:r>
            <w:bookmarkEnd w:id="291"/>
          </w:p>
        </w:tc>
      </w:tr>
      <w:tr w:rsidR="00054EB0" w14:paraId="0FDF7EDD" w14:textId="77777777" w:rsidTr="00E43116">
        <w:trPr>
          <w:gridAfter w:val="1"/>
          <w:wAfter w:w="29" w:type="dxa"/>
          <w:trHeight w:val="300"/>
        </w:trPr>
        <w:tc>
          <w:tcPr>
            <w:tcW w:w="2695" w:type="dxa"/>
          </w:tcPr>
          <w:p w14:paraId="603BEB73" w14:textId="77777777" w:rsidR="00054EB0" w:rsidRDefault="00054EB0" w:rsidP="00054EB0">
            <w:pPr>
              <w:pStyle w:val="BodyText"/>
              <w:rPr>
                <w:rFonts w:ascii="Arial" w:hAnsi="Arial" w:cs="Arial"/>
                <w:b/>
                <w:bCs/>
              </w:rPr>
            </w:pPr>
            <w:r>
              <w:rPr>
                <w:rFonts w:ascii="Arial" w:hAnsi="Arial" w:cs="Arial"/>
                <w:b/>
                <w:bCs/>
              </w:rPr>
              <w:t>"Metering Equipment"</w:t>
            </w:r>
          </w:p>
        </w:tc>
        <w:tc>
          <w:tcPr>
            <w:tcW w:w="7625" w:type="dxa"/>
          </w:tcPr>
          <w:p w14:paraId="75C48998" w14:textId="77777777" w:rsidR="00054EB0" w:rsidRDefault="00054EB0" w:rsidP="00054EB0">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1FDB78CB" w14:textId="77777777" w:rsidTr="00E43116">
        <w:trPr>
          <w:gridAfter w:val="1"/>
          <w:wAfter w:w="29" w:type="dxa"/>
          <w:trHeight w:val="300"/>
        </w:trPr>
        <w:tc>
          <w:tcPr>
            <w:tcW w:w="2695" w:type="dxa"/>
          </w:tcPr>
          <w:p w14:paraId="0C129478" w14:textId="77777777" w:rsidR="00054EB0" w:rsidRDefault="00054EB0" w:rsidP="00054EB0">
            <w:pPr>
              <w:pStyle w:val="BodyText"/>
              <w:rPr>
                <w:rFonts w:ascii="Arial" w:hAnsi="Arial" w:cs="Arial"/>
                <w:b/>
                <w:bCs/>
              </w:rPr>
            </w:pPr>
            <w:r>
              <w:rPr>
                <w:rFonts w:ascii="Arial" w:hAnsi="Arial" w:cs="Arial"/>
                <w:b/>
                <w:bCs/>
              </w:rPr>
              <w:t>"Meter Operator Agent"</w:t>
            </w:r>
          </w:p>
        </w:tc>
        <w:tc>
          <w:tcPr>
            <w:tcW w:w="7625" w:type="dxa"/>
          </w:tcPr>
          <w:p w14:paraId="3FD66B3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4EB0" w14:paraId="69FC28A5" w14:textId="77777777" w:rsidTr="00E43116">
        <w:trPr>
          <w:gridAfter w:val="1"/>
          <w:wAfter w:w="29" w:type="dxa"/>
          <w:trHeight w:val="300"/>
        </w:trPr>
        <w:tc>
          <w:tcPr>
            <w:tcW w:w="2695" w:type="dxa"/>
          </w:tcPr>
          <w:p w14:paraId="41B5C17D" w14:textId="77777777" w:rsidR="00054EB0" w:rsidRDefault="00054EB0" w:rsidP="00054EB0">
            <w:pPr>
              <w:pStyle w:val="BodyText"/>
              <w:rPr>
                <w:rFonts w:ascii="Arial" w:hAnsi="Arial" w:cs="Arial"/>
                <w:b/>
                <w:bCs/>
              </w:rPr>
            </w:pPr>
            <w:r>
              <w:rPr>
                <w:rFonts w:ascii="Arial" w:hAnsi="Arial" w:cs="Arial"/>
                <w:b/>
                <w:bCs/>
              </w:rPr>
              <w:t>"Metering System"</w:t>
            </w:r>
          </w:p>
        </w:tc>
        <w:tc>
          <w:tcPr>
            <w:tcW w:w="7625" w:type="dxa"/>
          </w:tcPr>
          <w:p w14:paraId="74CCA5A9"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422912BD" w14:textId="77777777" w:rsidTr="00E43116">
        <w:trPr>
          <w:gridAfter w:val="1"/>
          <w:wAfter w:w="29" w:type="dxa"/>
          <w:trHeight w:val="300"/>
        </w:trPr>
        <w:tc>
          <w:tcPr>
            <w:tcW w:w="2695" w:type="dxa"/>
          </w:tcPr>
          <w:p w14:paraId="3AF80740" w14:textId="48737B71" w:rsidR="00054EB0" w:rsidRPr="00380A4F" w:rsidRDefault="00054EB0" w:rsidP="00054EB0">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054EB0" w:rsidRPr="00380A4F" w:rsidRDefault="00054EB0" w:rsidP="00054EB0">
            <w:pPr>
              <w:pStyle w:val="BodyText"/>
              <w:rPr>
                <w:rFonts w:ascii="Arial" w:hAnsi="Arial" w:cs="Arial"/>
                <w:b/>
                <w:bCs/>
                <w:szCs w:val="22"/>
              </w:rPr>
            </w:pPr>
          </w:p>
        </w:tc>
        <w:tc>
          <w:tcPr>
            <w:tcW w:w="7625" w:type="dxa"/>
          </w:tcPr>
          <w:p w14:paraId="4A1FD487" w14:textId="2A7E069C" w:rsidR="00054EB0" w:rsidRDefault="00054EB0" w:rsidP="00054EB0">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054EB0" w14:paraId="7238AAA9" w14:textId="77777777" w:rsidTr="00E43116">
        <w:trPr>
          <w:gridAfter w:val="1"/>
          <w:wAfter w:w="29" w:type="dxa"/>
          <w:trHeight w:val="300"/>
        </w:trPr>
        <w:tc>
          <w:tcPr>
            <w:tcW w:w="2695" w:type="dxa"/>
          </w:tcPr>
          <w:p w14:paraId="36B002FF" w14:textId="012A61C8" w:rsidR="00054EB0" w:rsidRDefault="00054EB0" w:rsidP="00054EB0">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054EB0" w:rsidRPr="002B261B" w:rsidRDefault="00054EB0" w:rsidP="00054EB0">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054EB0" w:rsidRDefault="00054EB0" w:rsidP="00054EB0">
            <w:pPr>
              <w:jc w:val="both"/>
              <w:rPr>
                <w:rFonts w:ascii="Arial" w:hAnsi="Arial" w:cs="Arial"/>
              </w:rPr>
            </w:pPr>
          </w:p>
        </w:tc>
      </w:tr>
      <w:tr w:rsidR="00054EB0" w14:paraId="2E45AFEF" w14:textId="77777777" w:rsidTr="00E43116">
        <w:trPr>
          <w:gridAfter w:val="1"/>
          <w:wAfter w:w="29" w:type="dxa"/>
          <w:trHeight w:val="300"/>
        </w:trPr>
        <w:tc>
          <w:tcPr>
            <w:tcW w:w="2695" w:type="dxa"/>
          </w:tcPr>
          <w:p w14:paraId="3F0517C4" w14:textId="71CC1B59" w:rsidR="00054EB0" w:rsidRDefault="00054EB0" w:rsidP="00054EB0">
            <w:pPr>
              <w:rPr>
                <w:rFonts w:ascii="Arial" w:hAnsi="Arial" w:cs="Arial"/>
                <w:b/>
                <w:bCs/>
              </w:rPr>
            </w:pPr>
            <w:r w:rsidRPr="5659255A">
              <w:rPr>
                <w:rFonts w:ascii="Arial" w:hAnsi="Arial" w:cs="Arial"/>
                <w:b/>
                <w:bCs/>
              </w:rPr>
              <w:t>“Minister of the Crown”</w:t>
            </w:r>
          </w:p>
        </w:tc>
        <w:tc>
          <w:tcPr>
            <w:tcW w:w="7625" w:type="dxa"/>
          </w:tcPr>
          <w:p w14:paraId="2C1EBF9A" w14:textId="0F4AA137" w:rsidR="00054EB0" w:rsidRDefault="00054EB0" w:rsidP="00054EB0">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ESO Licence;</w:t>
            </w:r>
          </w:p>
          <w:p w14:paraId="0D5B85B5" w14:textId="44B64BB4" w:rsidR="00054EB0" w:rsidRDefault="00054EB0" w:rsidP="00054EB0">
            <w:pPr>
              <w:jc w:val="both"/>
              <w:rPr>
                <w:rFonts w:ascii="Arial" w:hAnsi="Arial" w:cs="Arial"/>
              </w:rPr>
            </w:pPr>
          </w:p>
        </w:tc>
      </w:tr>
      <w:tr w:rsidR="00054EB0" w14:paraId="4A9F90F3" w14:textId="77777777" w:rsidTr="00E43116">
        <w:trPr>
          <w:gridAfter w:val="1"/>
          <w:wAfter w:w="29" w:type="dxa"/>
          <w:trHeight w:val="300"/>
        </w:trPr>
        <w:tc>
          <w:tcPr>
            <w:tcW w:w="2695" w:type="dxa"/>
          </w:tcPr>
          <w:p w14:paraId="3CC0B261" w14:textId="77777777" w:rsidR="00054EB0" w:rsidRDefault="00054EB0" w:rsidP="00054EB0">
            <w:pPr>
              <w:rPr>
                <w:rFonts w:ascii="Arial" w:hAnsi="Arial" w:cs="Arial"/>
                <w:b/>
              </w:rPr>
            </w:pPr>
            <w:r>
              <w:rPr>
                <w:rFonts w:ascii="Arial" w:hAnsi="Arial" w:cs="Arial"/>
                <w:b/>
              </w:rPr>
              <w:t>“MITS Connection Works”</w:t>
            </w:r>
          </w:p>
        </w:tc>
        <w:tc>
          <w:tcPr>
            <w:tcW w:w="7625" w:type="dxa"/>
          </w:tcPr>
          <w:p w14:paraId="47880549" w14:textId="77777777" w:rsidR="00054EB0" w:rsidRDefault="00054EB0" w:rsidP="00054EB0">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054EB0" w:rsidRDefault="00054EB0" w:rsidP="00054EB0">
            <w:pPr>
              <w:jc w:val="both"/>
              <w:rPr>
                <w:rFonts w:ascii="Arial" w:hAnsi="Arial" w:cs="Arial"/>
              </w:rPr>
            </w:pPr>
          </w:p>
        </w:tc>
      </w:tr>
      <w:tr w:rsidR="00054EB0" w14:paraId="6DB27F22" w14:textId="77777777" w:rsidTr="00E43116">
        <w:trPr>
          <w:gridAfter w:val="1"/>
          <w:wAfter w:w="29" w:type="dxa"/>
          <w:trHeight w:val="300"/>
        </w:trPr>
        <w:tc>
          <w:tcPr>
            <w:tcW w:w="2695" w:type="dxa"/>
          </w:tcPr>
          <w:p w14:paraId="668887E7" w14:textId="77777777" w:rsidR="00054EB0" w:rsidRDefault="00054EB0" w:rsidP="00054EB0">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054EB0" w:rsidRDefault="00054EB0" w:rsidP="00054EB0">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054EB0" w:rsidRPr="0000119F" w:rsidRDefault="00054EB0" w:rsidP="00054EB0">
            <w:pPr>
              <w:spacing w:line="360" w:lineRule="auto"/>
              <w:jc w:val="both"/>
              <w:rPr>
                <w:rFonts w:ascii="Arial" w:hAnsi="Arial" w:cs="Arial"/>
                <w:szCs w:val="22"/>
              </w:rPr>
            </w:pPr>
          </w:p>
        </w:tc>
      </w:tr>
      <w:tr w:rsidR="00054EB0" w14:paraId="24E18613" w14:textId="77777777" w:rsidTr="00E43116">
        <w:trPr>
          <w:gridAfter w:val="1"/>
          <w:wAfter w:w="29" w:type="dxa"/>
          <w:trHeight w:val="300"/>
        </w:trPr>
        <w:tc>
          <w:tcPr>
            <w:tcW w:w="2695" w:type="dxa"/>
          </w:tcPr>
          <w:p w14:paraId="33EA6A62" w14:textId="77777777" w:rsidR="00054EB0" w:rsidRDefault="00054EB0" w:rsidP="00054EB0">
            <w:pPr>
              <w:rPr>
                <w:rFonts w:ascii="Arial" w:hAnsi="Arial" w:cs="Arial"/>
                <w:b/>
              </w:rPr>
            </w:pPr>
            <w:r>
              <w:rPr>
                <w:rFonts w:ascii="Arial" w:hAnsi="Arial" w:cs="Arial"/>
                <w:b/>
              </w:rPr>
              <w:lastRenderedPageBreak/>
              <w:t>“MITS Substation”</w:t>
            </w:r>
          </w:p>
          <w:p w14:paraId="72764EB9" w14:textId="77777777" w:rsidR="00054EB0" w:rsidRDefault="00054EB0" w:rsidP="00054EB0">
            <w:pPr>
              <w:rPr>
                <w:rFonts w:ascii="Arial" w:hAnsi="Arial" w:cs="Arial"/>
                <w:b/>
              </w:rPr>
            </w:pPr>
          </w:p>
          <w:p w14:paraId="69AC655C" w14:textId="77777777" w:rsidR="00054EB0" w:rsidRDefault="00054EB0" w:rsidP="00054EB0">
            <w:pPr>
              <w:rPr>
                <w:rFonts w:ascii="Arial" w:hAnsi="Arial" w:cs="Arial"/>
                <w:b/>
              </w:rPr>
            </w:pPr>
          </w:p>
          <w:p w14:paraId="048BA15E" w14:textId="77777777" w:rsidR="00054EB0" w:rsidRDefault="00054EB0" w:rsidP="00054EB0">
            <w:pPr>
              <w:rPr>
                <w:rFonts w:ascii="Arial" w:hAnsi="Arial" w:cs="Arial"/>
                <w:b/>
              </w:rPr>
            </w:pPr>
          </w:p>
          <w:p w14:paraId="73C42C0A" w14:textId="34EB6881" w:rsidR="00054EB0" w:rsidRDefault="00054EB0" w:rsidP="00054EB0">
            <w:pPr>
              <w:rPr>
                <w:rFonts w:ascii="Arial" w:hAnsi="Arial" w:cs="Arial"/>
                <w:b/>
              </w:rPr>
            </w:pPr>
          </w:p>
        </w:tc>
        <w:tc>
          <w:tcPr>
            <w:tcW w:w="7625" w:type="dxa"/>
          </w:tcPr>
          <w:p w14:paraId="47DA8307" w14:textId="70EBFD00" w:rsidR="00054EB0" w:rsidRDefault="00054EB0" w:rsidP="00054EB0">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054EB0" w14:paraId="147F6A0D" w14:textId="77777777" w:rsidTr="00E43116">
        <w:trPr>
          <w:gridAfter w:val="1"/>
          <w:wAfter w:w="29" w:type="dxa"/>
          <w:trHeight w:val="300"/>
        </w:trPr>
        <w:tc>
          <w:tcPr>
            <w:tcW w:w="2695" w:type="dxa"/>
          </w:tcPr>
          <w:p w14:paraId="48BAE819" w14:textId="1A121D3C" w:rsidR="00054EB0" w:rsidRDefault="00054EB0" w:rsidP="00054EB0">
            <w:pPr>
              <w:pStyle w:val="BodyText"/>
              <w:rPr>
                <w:rFonts w:ascii="Arial" w:hAnsi="Arial" w:cs="Arial"/>
                <w:b/>
                <w:bCs/>
              </w:rPr>
            </w:pPr>
            <w:r>
              <w:rPr>
                <w:rFonts w:ascii="Arial" w:hAnsi="Arial" w:cs="Arial"/>
                <w:b/>
              </w:rPr>
              <w:t>“Mixed Demand Site”</w:t>
            </w:r>
          </w:p>
        </w:tc>
        <w:tc>
          <w:tcPr>
            <w:tcW w:w="7625" w:type="dxa"/>
          </w:tcPr>
          <w:p w14:paraId="4566D17C" w14:textId="2D0BCBB8" w:rsidR="00054EB0" w:rsidRDefault="00054EB0" w:rsidP="00054EB0">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054EB0" w14:paraId="26E3961D" w14:textId="77777777" w:rsidTr="00E43116">
        <w:trPr>
          <w:gridAfter w:val="1"/>
          <w:wAfter w:w="29" w:type="dxa"/>
          <w:trHeight w:val="300"/>
        </w:trPr>
        <w:tc>
          <w:tcPr>
            <w:tcW w:w="2695" w:type="dxa"/>
          </w:tcPr>
          <w:p w14:paraId="7AE15B45" w14:textId="77777777" w:rsidR="00054EB0" w:rsidRDefault="00054EB0" w:rsidP="00054EB0">
            <w:pPr>
              <w:pStyle w:val="BodyText"/>
              <w:rPr>
                <w:rFonts w:ascii="Arial" w:hAnsi="Arial" w:cs="Arial"/>
                <w:b/>
                <w:bCs/>
              </w:rPr>
            </w:pPr>
            <w:r>
              <w:rPr>
                <w:rFonts w:ascii="Arial" w:hAnsi="Arial" w:cs="Arial"/>
                <w:b/>
                <w:bCs/>
              </w:rPr>
              <w:t>"Mode A Frequency Response"</w:t>
            </w:r>
          </w:p>
        </w:tc>
        <w:tc>
          <w:tcPr>
            <w:tcW w:w="7625" w:type="dxa"/>
          </w:tcPr>
          <w:p w14:paraId="32775423" w14:textId="77777777" w:rsidR="00054EB0" w:rsidRDefault="00054EB0" w:rsidP="00054EB0">
            <w:pPr>
              <w:pStyle w:val="BodyText"/>
              <w:jc w:val="both"/>
              <w:rPr>
                <w:rFonts w:ascii="Arial" w:hAnsi="Arial" w:cs="Arial"/>
              </w:rPr>
            </w:pPr>
            <w:r>
              <w:rPr>
                <w:rFonts w:ascii="Arial" w:hAnsi="Arial" w:cs="Arial"/>
              </w:rPr>
              <w:t>as defined in Paragraph 4.1.3.3;</w:t>
            </w:r>
          </w:p>
        </w:tc>
      </w:tr>
      <w:tr w:rsidR="00054EB0" w14:paraId="005548F1" w14:textId="77777777" w:rsidTr="00E43116">
        <w:trPr>
          <w:gridAfter w:val="1"/>
          <w:wAfter w:w="29" w:type="dxa"/>
          <w:trHeight w:val="300"/>
        </w:trPr>
        <w:tc>
          <w:tcPr>
            <w:tcW w:w="2695" w:type="dxa"/>
          </w:tcPr>
          <w:p w14:paraId="04029062" w14:textId="77777777" w:rsidR="00054EB0" w:rsidRDefault="00054EB0" w:rsidP="00054EB0">
            <w:pPr>
              <w:pStyle w:val="BodyText"/>
              <w:rPr>
                <w:rFonts w:ascii="Arial" w:hAnsi="Arial" w:cs="Arial"/>
                <w:b/>
                <w:bCs/>
              </w:rPr>
            </w:pPr>
            <w:r>
              <w:rPr>
                <w:rFonts w:ascii="Arial" w:hAnsi="Arial" w:cs="Arial"/>
                <w:b/>
                <w:bCs/>
              </w:rPr>
              <w:t>"Modification"</w:t>
            </w:r>
          </w:p>
        </w:tc>
        <w:tc>
          <w:tcPr>
            <w:tcW w:w="7625" w:type="dxa"/>
          </w:tcPr>
          <w:p w14:paraId="7169BBC4" w14:textId="77777777" w:rsidR="00054EB0" w:rsidRDefault="00054EB0" w:rsidP="00054EB0">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054EB0" w14:paraId="689B06FF" w14:textId="77777777" w:rsidTr="00E43116">
        <w:trPr>
          <w:gridAfter w:val="1"/>
          <w:wAfter w:w="29" w:type="dxa"/>
          <w:trHeight w:val="300"/>
        </w:trPr>
        <w:tc>
          <w:tcPr>
            <w:tcW w:w="2695" w:type="dxa"/>
          </w:tcPr>
          <w:p w14:paraId="62DBE70B" w14:textId="77777777" w:rsidR="00054EB0" w:rsidRDefault="00054EB0" w:rsidP="00054EB0">
            <w:pPr>
              <w:pStyle w:val="BodyText"/>
              <w:rPr>
                <w:rFonts w:ascii="Arial" w:hAnsi="Arial" w:cs="Arial"/>
                <w:b/>
                <w:bCs/>
              </w:rPr>
            </w:pPr>
            <w:r>
              <w:rPr>
                <w:rFonts w:ascii="Arial" w:hAnsi="Arial" w:cs="Arial"/>
                <w:b/>
                <w:bCs/>
              </w:rPr>
              <w:t>"Modification Affected User"</w:t>
            </w:r>
          </w:p>
        </w:tc>
        <w:tc>
          <w:tcPr>
            <w:tcW w:w="7625" w:type="dxa"/>
          </w:tcPr>
          <w:p w14:paraId="293B7242" w14:textId="77777777" w:rsidR="00054EB0" w:rsidRDefault="00054EB0" w:rsidP="00054EB0">
            <w:pPr>
              <w:pStyle w:val="BodyText"/>
              <w:jc w:val="both"/>
              <w:rPr>
                <w:rFonts w:ascii="Arial" w:hAnsi="Arial" w:cs="Arial"/>
              </w:rPr>
            </w:pPr>
            <w:r>
              <w:rPr>
                <w:rFonts w:ascii="Arial" w:hAnsi="Arial" w:cs="Arial"/>
              </w:rPr>
              <w:t>as defined in Paragraph 6.9.3.2;</w:t>
            </w:r>
          </w:p>
        </w:tc>
      </w:tr>
      <w:tr w:rsidR="00054EB0" w14:paraId="110211E0" w14:textId="77777777" w:rsidTr="00E43116">
        <w:trPr>
          <w:gridAfter w:val="1"/>
          <w:wAfter w:w="29" w:type="dxa"/>
          <w:trHeight w:val="300"/>
        </w:trPr>
        <w:tc>
          <w:tcPr>
            <w:tcW w:w="2695" w:type="dxa"/>
          </w:tcPr>
          <w:p w14:paraId="1E68473F" w14:textId="77777777" w:rsidR="00054EB0" w:rsidRDefault="00054EB0" w:rsidP="00054EB0">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054EB0" w:rsidRDefault="00054EB0" w:rsidP="00054EB0">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2F79AB" w14:paraId="25D293F0" w14:textId="77777777" w:rsidTr="00E43116">
        <w:trPr>
          <w:gridAfter w:val="1"/>
          <w:wAfter w:w="29" w:type="dxa"/>
          <w:trHeight w:val="300"/>
          <w:ins w:id="292" w:author="Author"/>
        </w:trPr>
        <w:tc>
          <w:tcPr>
            <w:tcW w:w="2695" w:type="dxa"/>
          </w:tcPr>
          <w:p w14:paraId="7B26E370" w14:textId="349D7AF8" w:rsidR="002F79AB" w:rsidRPr="002F79AB" w:rsidRDefault="002F79AB" w:rsidP="002F79AB">
            <w:pPr>
              <w:pStyle w:val="clauseindent"/>
              <w:ind w:left="0"/>
              <w:rPr>
                <w:ins w:id="293" w:author="Author"/>
                <w:rFonts w:ascii="Arial" w:hAnsi="Arial" w:cs="Arial"/>
                <w:b/>
                <w:bCs/>
              </w:rPr>
            </w:pPr>
            <w:ins w:id="294" w:author="Author">
              <w:r w:rsidRPr="002F79AB">
                <w:rPr>
                  <w:rFonts w:ascii="Arial" w:hAnsi="Arial" w:cs="Arial"/>
                  <w:b/>
                  <w:bCs/>
                  <w:szCs w:val="22"/>
                </w:rPr>
                <w:t>“Modification Guidance”</w:t>
              </w:r>
            </w:ins>
          </w:p>
        </w:tc>
        <w:tc>
          <w:tcPr>
            <w:tcW w:w="7625" w:type="dxa"/>
          </w:tcPr>
          <w:p w14:paraId="1DF046A3" w14:textId="1CBDBD58" w:rsidR="002F79AB" w:rsidRPr="002F79AB" w:rsidRDefault="002F79AB" w:rsidP="002F79AB">
            <w:pPr>
              <w:pStyle w:val="clauseindent"/>
              <w:ind w:left="0"/>
              <w:jc w:val="both"/>
              <w:rPr>
                <w:ins w:id="295" w:author="Author"/>
                <w:rFonts w:ascii="Arial" w:hAnsi="Arial" w:cs="Arial"/>
              </w:rPr>
            </w:pPr>
            <w:ins w:id="296" w:author="Author">
              <w:r w:rsidRPr="002F79AB">
                <w:rPr>
                  <w:rFonts w:ascii="Arial" w:hAnsi="Arial" w:cs="Arial"/>
                  <w:szCs w:val="22"/>
                </w:rPr>
                <w:t xml:space="preserve">the guidance of this name as amended from time to time and published by </w:t>
              </w:r>
              <w:r w:rsidRPr="002F79AB">
                <w:rPr>
                  <w:rFonts w:ascii="Arial" w:hAnsi="Arial" w:cs="Arial"/>
                  <w:b/>
                  <w:bCs/>
                  <w:szCs w:val="22"/>
                </w:rPr>
                <w:t>The Company</w:t>
              </w:r>
              <w:r w:rsidRPr="002F79AB">
                <w:rPr>
                  <w:rFonts w:ascii="Arial" w:hAnsi="Arial" w:cs="Arial"/>
                  <w:szCs w:val="22"/>
                </w:rPr>
                <w:t xml:space="preserve"> on the </w:t>
              </w:r>
              <w:r w:rsidRPr="002F79AB">
                <w:rPr>
                  <w:rFonts w:ascii="Arial" w:hAnsi="Arial" w:cs="Arial"/>
                  <w:b/>
                  <w:bCs/>
                  <w:szCs w:val="22"/>
                </w:rPr>
                <w:t>Website</w:t>
              </w:r>
              <w:r w:rsidRPr="002F79AB">
                <w:rPr>
                  <w:rFonts w:ascii="Arial" w:hAnsi="Arial" w:cs="Arial"/>
                  <w:szCs w:val="22"/>
                </w:rPr>
                <w:t>;</w:t>
              </w:r>
            </w:ins>
          </w:p>
        </w:tc>
      </w:tr>
      <w:tr w:rsidR="002F79AB" w14:paraId="1967F802" w14:textId="77777777" w:rsidTr="00E43116">
        <w:trPr>
          <w:gridAfter w:val="1"/>
          <w:wAfter w:w="29" w:type="dxa"/>
          <w:trHeight w:val="300"/>
        </w:trPr>
        <w:tc>
          <w:tcPr>
            <w:tcW w:w="2695" w:type="dxa"/>
          </w:tcPr>
          <w:p w14:paraId="17746BB6" w14:textId="77777777" w:rsidR="002F79AB" w:rsidRDefault="002F79AB" w:rsidP="002F79AB">
            <w:pPr>
              <w:pStyle w:val="BodyText"/>
              <w:rPr>
                <w:rFonts w:ascii="Arial" w:hAnsi="Arial" w:cs="Arial"/>
                <w:b/>
                <w:bCs/>
              </w:rPr>
            </w:pPr>
            <w:r>
              <w:rPr>
                <w:rFonts w:ascii="Arial" w:hAnsi="Arial" w:cs="Arial"/>
                <w:b/>
                <w:bCs/>
              </w:rPr>
              <w:t>"Modification Notification"</w:t>
            </w:r>
          </w:p>
        </w:tc>
        <w:tc>
          <w:tcPr>
            <w:tcW w:w="7625" w:type="dxa"/>
          </w:tcPr>
          <w:p w14:paraId="6854D478" w14:textId="77777777" w:rsidR="002F79AB" w:rsidRDefault="002F79AB" w:rsidP="002F79AB">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2F79AB" w14:paraId="23300580" w14:textId="77777777" w:rsidTr="00E43116">
        <w:trPr>
          <w:gridAfter w:val="1"/>
          <w:wAfter w:w="29" w:type="dxa"/>
          <w:trHeight w:val="300"/>
        </w:trPr>
        <w:tc>
          <w:tcPr>
            <w:tcW w:w="2695" w:type="dxa"/>
          </w:tcPr>
          <w:p w14:paraId="44A2143B" w14:textId="77777777" w:rsidR="002F79AB" w:rsidRDefault="002F79AB" w:rsidP="002F79AB">
            <w:pPr>
              <w:pStyle w:val="BodyText"/>
              <w:rPr>
                <w:rFonts w:ascii="Arial" w:hAnsi="Arial" w:cs="Arial"/>
                <w:b/>
                <w:bCs/>
              </w:rPr>
            </w:pPr>
            <w:r>
              <w:rPr>
                <w:rFonts w:ascii="Arial" w:hAnsi="Arial" w:cs="Arial"/>
                <w:b/>
                <w:bCs/>
              </w:rPr>
              <w:t>"Modification Offer"</w:t>
            </w:r>
          </w:p>
        </w:tc>
        <w:tc>
          <w:tcPr>
            <w:tcW w:w="7625" w:type="dxa"/>
          </w:tcPr>
          <w:p w14:paraId="18EEFB6B" w14:textId="77777777" w:rsidR="002F79AB" w:rsidRDefault="002F79AB" w:rsidP="002F79AB">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2F79AB" w14:paraId="3B8BE6BA" w14:textId="77777777" w:rsidTr="00E43116">
        <w:trPr>
          <w:gridAfter w:val="1"/>
          <w:wAfter w:w="29" w:type="dxa"/>
          <w:trHeight w:val="300"/>
          <w:ins w:id="297" w:author="Author"/>
        </w:trPr>
        <w:tc>
          <w:tcPr>
            <w:tcW w:w="2695" w:type="dxa"/>
          </w:tcPr>
          <w:p w14:paraId="1A3E22F8" w14:textId="277CD752" w:rsidR="002F79AB" w:rsidRDefault="002F79AB" w:rsidP="002F79AB">
            <w:pPr>
              <w:pStyle w:val="BodyText"/>
              <w:rPr>
                <w:ins w:id="298" w:author="Author"/>
                <w:rFonts w:ascii="Arial" w:hAnsi="Arial" w:cs="Arial"/>
                <w:b/>
                <w:bCs/>
              </w:rPr>
            </w:pPr>
            <w:ins w:id="299" w:author="Author">
              <w:r w:rsidRPr="00F35A74">
                <w:rPr>
                  <w:rFonts w:ascii="Arial" w:hAnsi="Arial" w:cs="Arial"/>
                  <w:b/>
                  <w:bCs/>
                  <w:szCs w:val="22"/>
                </w:rPr>
                <w:t>“Multi-Purpose Interconnector”</w:t>
              </w:r>
            </w:ins>
          </w:p>
        </w:tc>
        <w:tc>
          <w:tcPr>
            <w:tcW w:w="7625" w:type="dxa"/>
          </w:tcPr>
          <w:p w14:paraId="5CD03B9D" w14:textId="24E69617" w:rsidR="002F79AB" w:rsidRDefault="002F79AB" w:rsidP="002F79AB">
            <w:pPr>
              <w:pStyle w:val="BodyText"/>
              <w:jc w:val="both"/>
              <w:rPr>
                <w:ins w:id="300" w:author="Author"/>
                <w:rFonts w:ascii="Arial" w:hAnsi="Arial" w:cs="Arial"/>
              </w:rPr>
            </w:pPr>
            <w:ins w:id="301" w:author="Author">
              <w:r w:rsidRPr="00F35A74">
                <w:rPr>
                  <w:rFonts w:ascii="Arial" w:hAnsi="Arial" w:cs="Arial"/>
                  <w:szCs w:val="22"/>
                </w:rPr>
                <w:t>as defined in the Energy Act 2023;</w:t>
              </w:r>
            </w:ins>
          </w:p>
        </w:tc>
      </w:tr>
      <w:tr w:rsidR="002F79AB" w14:paraId="1B5EB31B" w14:textId="77777777" w:rsidTr="00E43116">
        <w:trPr>
          <w:gridAfter w:val="1"/>
          <w:wAfter w:w="29" w:type="dxa"/>
          <w:trHeight w:val="300"/>
        </w:trPr>
        <w:tc>
          <w:tcPr>
            <w:tcW w:w="2695" w:type="dxa"/>
          </w:tcPr>
          <w:p w14:paraId="044FB9E0" w14:textId="77777777" w:rsidR="002F79AB" w:rsidRDefault="002F79AB" w:rsidP="002F79AB">
            <w:pPr>
              <w:pStyle w:val="BodyText"/>
              <w:rPr>
                <w:rFonts w:ascii="Arial" w:hAnsi="Arial" w:cs="Arial"/>
                <w:b/>
                <w:bCs/>
              </w:rPr>
            </w:pPr>
            <w:r>
              <w:rPr>
                <w:rFonts w:ascii="Arial" w:hAnsi="Arial" w:cs="Arial"/>
                <w:b/>
                <w:bCs/>
              </w:rPr>
              <w:t>"National Electricity Transmission System" or “NETS”</w:t>
            </w:r>
          </w:p>
        </w:tc>
        <w:tc>
          <w:tcPr>
            <w:tcW w:w="7625" w:type="dxa"/>
          </w:tcPr>
          <w:p w14:paraId="019A6699" w14:textId="77777777" w:rsidR="002F79AB" w:rsidRDefault="002F79AB" w:rsidP="002F79AB">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2F79AB" w14:paraId="67962F0C" w14:textId="77777777" w:rsidTr="00E43116">
        <w:trPr>
          <w:gridAfter w:val="1"/>
          <w:wAfter w:w="29" w:type="dxa"/>
          <w:trHeight w:val="300"/>
        </w:trPr>
        <w:tc>
          <w:tcPr>
            <w:tcW w:w="2695" w:type="dxa"/>
          </w:tcPr>
          <w:p w14:paraId="1B09DD24" w14:textId="77777777" w:rsidR="002F79AB" w:rsidRDefault="002F79AB" w:rsidP="002F79AB">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2F79AB" w:rsidRDefault="002F79AB" w:rsidP="002F79AB">
            <w:pPr>
              <w:pStyle w:val="BodyText"/>
              <w:rPr>
                <w:rFonts w:ascii="Arial" w:hAnsi="Arial" w:cs="Arial"/>
                <w:b/>
                <w:bCs/>
              </w:rPr>
            </w:pPr>
          </w:p>
        </w:tc>
        <w:tc>
          <w:tcPr>
            <w:tcW w:w="7625" w:type="dxa"/>
          </w:tcPr>
          <w:p w14:paraId="08F985FF" w14:textId="6EBB049F" w:rsidR="002F79AB" w:rsidRDefault="002F79AB" w:rsidP="002F79AB">
            <w:pPr>
              <w:pStyle w:val="BodyText"/>
              <w:jc w:val="both"/>
              <w:rPr>
                <w:rFonts w:ascii="Arial" w:hAnsi="Arial" w:cs="Arial"/>
              </w:rPr>
            </w:pPr>
            <w:r w:rsidRPr="5659255A">
              <w:rPr>
                <w:rFonts w:ascii="Arial" w:hAnsi="Arial" w:cs="Arial"/>
              </w:rPr>
              <w:lastRenderedPageBreak/>
              <w:t xml:space="preserve">is the National Electricity Transmission System Security and Quality of Supply Standards  as referred to in condition E7 of the </w:t>
            </w:r>
            <w:r w:rsidRPr="5659255A">
              <w:rPr>
                <w:rFonts w:ascii="Arial" w:hAnsi="Arial" w:cs="Arial"/>
                <w:b/>
                <w:bCs/>
              </w:rPr>
              <w:t>ESO Licence</w:t>
            </w:r>
            <w:r w:rsidRPr="5659255A">
              <w:rPr>
                <w:rFonts w:ascii="Arial" w:hAnsi="Arial" w:cs="Arial"/>
              </w:rPr>
              <w:t xml:space="preserve"> ;</w:t>
            </w:r>
          </w:p>
        </w:tc>
      </w:tr>
      <w:tr w:rsidR="002F79AB" w14:paraId="6733222A" w14:textId="77777777" w:rsidTr="00E43116">
        <w:trPr>
          <w:gridAfter w:val="1"/>
          <w:wAfter w:w="29" w:type="dxa"/>
          <w:trHeight w:val="300"/>
        </w:trPr>
        <w:tc>
          <w:tcPr>
            <w:tcW w:w="2695" w:type="dxa"/>
          </w:tcPr>
          <w:p w14:paraId="66359F67" w14:textId="12CE6C9B" w:rsidR="002F79AB" w:rsidRDefault="002F79AB" w:rsidP="002F79AB">
            <w:pPr>
              <w:pStyle w:val="BodyText"/>
              <w:rPr>
                <w:rFonts w:ascii="Arial" w:hAnsi="Arial" w:cs="Arial"/>
                <w:b/>
                <w:bCs/>
              </w:rPr>
            </w:pPr>
            <w:r w:rsidRPr="5659255A">
              <w:rPr>
                <w:rFonts w:ascii="Arial" w:hAnsi="Arial" w:cs="Arial"/>
                <w:b/>
                <w:bCs/>
              </w:rPr>
              <w:t>“National Energy System Operator or NESO”</w:t>
            </w:r>
          </w:p>
        </w:tc>
        <w:tc>
          <w:tcPr>
            <w:tcW w:w="7625" w:type="dxa"/>
          </w:tcPr>
          <w:p w14:paraId="39B59CEE" w14:textId="17AD323D" w:rsidR="002F79AB" w:rsidRDefault="002F79AB" w:rsidP="002F79AB">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2F79AB" w14:paraId="3C339A86" w14:textId="77777777" w:rsidTr="00E43116">
        <w:trPr>
          <w:gridAfter w:val="1"/>
          <w:wAfter w:w="29" w:type="dxa"/>
          <w:trHeight w:val="300"/>
        </w:trPr>
        <w:tc>
          <w:tcPr>
            <w:tcW w:w="2695" w:type="dxa"/>
          </w:tcPr>
          <w:p w14:paraId="0797CE08" w14:textId="77777777" w:rsidR="002F79AB" w:rsidRDefault="002F79AB" w:rsidP="002F79AB">
            <w:pPr>
              <w:pStyle w:val="BodyText"/>
              <w:rPr>
                <w:rFonts w:ascii="Arial" w:hAnsi="Arial" w:cs="Arial"/>
                <w:b/>
                <w:bCs/>
              </w:rPr>
            </w:pPr>
            <w:r>
              <w:rPr>
                <w:rFonts w:ascii="Arial" w:hAnsi="Arial" w:cs="Arial"/>
                <w:b/>
                <w:bCs/>
              </w:rPr>
              <w:t>"Natural Demand"</w:t>
            </w:r>
          </w:p>
        </w:tc>
        <w:tc>
          <w:tcPr>
            <w:tcW w:w="7625" w:type="dxa"/>
          </w:tcPr>
          <w:p w14:paraId="65C7C73F" w14:textId="77777777" w:rsidR="002F79AB" w:rsidRDefault="002F79AB" w:rsidP="002F79AB">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2F79AB" w14:paraId="438A8536" w14:textId="77777777" w:rsidTr="00E43116">
        <w:trPr>
          <w:gridAfter w:val="1"/>
          <w:wAfter w:w="29" w:type="dxa"/>
          <w:trHeight w:val="300"/>
        </w:trPr>
        <w:tc>
          <w:tcPr>
            <w:tcW w:w="2695" w:type="dxa"/>
          </w:tcPr>
          <w:p w14:paraId="22BBC9F8" w14:textId="77777777" w:rsidR="002F79AB" w:rsidRDefault="002F79AB" w:rsidP="002F79AB">
            <w:pPr>
              <w:pStyle w:val="BodyText"/>
              <w:rPr>
                <w:rFonts w:ascii="Arial" w:hAnsi="Arial" w:cs="Arial"/>
                <w:b/>
                <w:bCs/>
              </w:rPr>
            </w:pPr>
            <w:r>
              <w:rPr>
                <w:rFonts w:ascii="Arial" w:hAnsi="Arial" w:cs="Arial"/>
                <w:b/>
                <w:bCs/>
              </w:rPr>
              <w:t>"Net Asset Value"</w:t>
            </w:r>
          </w:p>
        </w:tc>
        <w:tc>
          <w:tcPr>
            <w:tcW w:w="7625" w:type="dxa"/>
          </w:tcPr>
          <w:p w14:paraId="193FE6EB" w14:textId="77777777" w:rsidR="002F79AB" w:rsidRDefault="002F79AB" w:rsidP="002F79AB">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2F79AB" w14:paraId="3D55D14C" w14:textId="77777777" w:rsidTr="00E43116">
        <w:trPr>
          <w:gridAfter w:val="1"/>
          <w:wAfter w:w="29" w:type="dxa"/>
          <w:trHeight w:val="300"/>
        </w:trPr>
        <w:tc>
          <w:tcPr>
            <w:tcW w:w="2695" w:type="dxa"/>
          </w:tcPr>
          <w:p w14:paraId="3425392B" w14:textId="77777777" w:rsidR="002F79AB" w:rsidRDefault="002F79AB" w:rsidP="002F79AB">
            <w:pPr>
              <w:pStyle w:val="BodyText"/>
              <w:rPr>
                <w:rFonts w:ascii="Arial" w:hAnsi="Arial" w:cs="Arial"/>
                <w:b/>
                <w:bCs/>
              </w:rPr>
            </w:pPr>
            <w:r>
              <w:rPr>
                <w:rFonts w:ascii="Arial" w:hAnsi="Arial" w:cs="Arial"/>
                <w:b/>
                <w:bCs/>
              </w:rPr>
              <w:t>"New Connection Site"</w:t>
            </w:r>
          </w:p>
        </w:tc>
        <w:tc>
          <w:tcPr>
            <w:tcW w:w="7625" w:type="dxa"/>
          </w:tcPr>
          <w:p w14:paraId="130EE437" w14:textId="77777777" w:rsidR="002F79AB" w:rsidRDefault="002F79AB" w:rsidP="002F79AB">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2F79AB" w14:paraId="4FA5FEEC" w14:textId="77777777" w:rsidTr="00E43116">
        <w:trPr>
          <w:gridAfter w:val="1"/>
          <w:wAfter w:w="29" w:type="dxa"/>
          <w:trHeight w:val="300"/>
        </w:trPr>
        <w:tc>
          <w:tcPr>
            <w:tcW w:w="2695" w:type="dxa"/>
          </w:tcPr>
          <w:p w14:paraId="204B16BF" w14:textId="77777777" w:rsidR="002F79AB" w:rsidRDefault="002F79AB" w:rsidP="002F79AB">
            <w:pPr>
              <w:pStyle w:val="BodyText"/>
              <w:rPr>
                <w:rFonts w:ascii="Arial" w:hAnsi="Arial" w:cs="Arial"/>
                <w:b/>
                <w:bCs/>
              </w:rPr>
            </w:pPr>
            <w:r>
              <w:rPr>
                <w:rFonts w:ascii="Arial" w:hAnsi="Arial" w:cs="Arial"/>
                <w:b/>
                <w:bCs/>
              </w:rPr>
              <w:t>"New CUSC Party"</w:t>
            </w:r>
          </w:p>
        </w:tc>
        <w:tc>
          <w:tcPr>
            <w:tcW w:w="7625" w:type="dxa"/>
          </w:tcPr>
          <w:p w14:paraId="7BB45175" w14:textId="77777777" w:rsidR="002F79AB" w:rsidRDefault="002F79AB" w:rsidP="002F79AB">
            <w:pPr>
              <w:pStyle w:val="BodyText"/>
              <w:jc w:val="both"/>
              <w:rPr>
                <w:rFonts w:ascii="Arial" w:hAnsi="Arial" w:cs="Arial"/>
              </w:rPr>
            </w:pPr>
            <w:r>
              <w:rPr>
                <w:rFonts w:ascii="Arial" w:hAnsi="Arial" w:cs="Arial"/>
              </w:rPr>
              <w:t>as defined in Paragraph 6.13;</w:t>
            </w:r>
          </w:p>
        </w:tc>
      </w:tr>
      <w:tr w:rsidR="002F79AB" w14:paraId="7791C61A" w14:textId="77777777" w:rsidTr="00E43116">
        <w:trPr>
          <w:gridAfter w:val="1"/>
          <w:wAfter w:w="29" w:type="dxa"/>
          <w:trHeight w:val="300"/>
        </w:trPr>
        <w:tc>
          <w:tcPr>
            <w:tcW w:w="2695" w:type="dxa"/>
          </w:tcPr>
          <w:p w14:paraId="2E3182AC" w14:textId="77777777" w:rsidR="002F79AB" w:rsidRDefault="002F79AB" w:rsidP="002F79AB">
            <w:pPr>
              <w:spacing w:after="240"/>
              <w:rPr>
                <w:rFonts w:ascii="Arial" w:hAnsi="Arial" w:cs="Arial"/>
                <w:b/>
                <w:bCs/>
              </w:rPr>
            </w:pPr>
            <w:r>
              <w:rPr>
                <w:rFonts w:ascii="Arial" w:hAnsi="Arial" w:cs="Arial"/>
                <w:b/>
                <w:bCs/>
              </w:rPr>
              <w:t>“Net Demand”</w:t>
            </w:r>
          </w:p>
          <w:p w14:paraId="3C6EB948" w14:textId="77777777" w:rsidR="002F79AB" w:rsidRPr="00124F0D" w:rsidRDefault="002F79AB" w:rsidP="002F79AB">
            <w:pPr>
              <w:rPr>
                <w:rFonts w:ascii="Arial" w:hAnsi="Arial" w:cs="Arial"/>
              </w:rPr>
            </w:pPr>
          </w:p>
          <w:p w14:paraId="7EC6CCDA" w14:textId="77777777" w:rsidR="002F79AB" w:rsidRDefault="002F79AB" w:rsidP="002F79AB">
            <w:pPr>
              <w:rPr>
                <w:rFonts w:ascii="Arial" w:hAnsi="Arial" w:cs="Arial"/>
              </w:rPr>
            </w:pPr>
          </w:p>
          <w:p w14:paraId="2BADD543" w14:textId="77777777" w:rsidR="002F79AB" w:rsidRPr="00124F0D" w:rsidRDefault="002F79AB" w:rsidP="002F79AB">
            <w:pPr>
              <w:rPr>
                <w:rFonts w:ascii="Arial" w:hAnsi="Arial" w:cs="Arial"/>
                <w:b/>
              </w:rPr>
            </w:pPr>
            <w:r w:rsidRPr="00124F0D">
              <w:rPr>
                <w:rFonts w:ascii="Arial" w:hAnsi="Arial" w:cs="Arial"/>
                <w:b/>
              </w:rPr>
              <w:t>“NGET”</w:t>
            </w:r>
          </w:p>
        </w:tc>
        <w:tc>
          <w:tcPr>
            <w:tcW w:w="7625" w:type="dxa"/>
          </w:tcPr>
          <w:p w14:paraId="46DB2DCD" w14:textId="77777777" w:rsidR="002F79AB" w:rsidRDefault="002F79AB" w:rsidP="002F79AB">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2F79AB" w:rsidRDefault="002F79AB" w:rsidP="002F79AB">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2F79AB" w14:paraId="73CB3DC7" w14:textId="77777777" w:rsidTr="00E43116">
        <w:trPr>
          <w:gridAfter w:val="1"/>
          <w:wAfter w:w="29" w:type="dxa"/>
          <w:trHeight w:val="300"/>
        </w:trPr>
        <w:tc>
          <w:tcPr>
            <w:tcW w:w="2695" w:type="dxa"/>
          </w:tcPr>
          <w:p w14:paraId="2E69C63D" w14:textId="77777777" w:rsidR="002F79AB" w:rsidRDefault="002F79AB" w:rsidP="002F79AB">
            <w:pPr>
              <w:pStyle w:val="BodyText"/>
              <w:rPr>
                <w:rFonts w:ascii="Arial" w:hAnsi="Arial" w:cs="Arial"/>
                <w:b/>
                <w:bCs/>
              </w:rPr>
            </w:pPr>
            <w:r>
              <w:rPr>
                <w:rFonts w:ascii="Arial" w:hAnsi="Arial" w:cs="Arial"/>
                <w:b/>
                <w:bCs/>
              </w:rPr>
              <w:t>"NHH Base Percentage"</w:t>
            </w:r>
          </w:p>
        </w:tc>
        <w:tc>
          <w:tcPr>
            <w:tcW w:w="7625" w:type="dxa"/>
          </w:tcPr>
          <w:p w14:paraId="2AE6D021" w14:textId="77777777" w:rsidR="002F79AB" w:rsidRDefault="002F79AB" w:rsidP="002F79AB">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302" w:name="_BPDCI_105"/>
            <w:r w:rsidRPr="00416BDE">
              <w:rPr>
                <w:rFonts w:ascii="Arial" w:hAnsi="Arial" w:cs="Arial"/>
              </w:rPr>
              <w:t xml:space="preserve">Section 3, </w:t>
            </w:r>
            <w:bookmarkEnd w:id="302"/>
            <w:r w:rsidRPr="00416BDE">
              <w:rPr>
                <w:rFonts w:ascii="Arial" w:hAnsi="Arial" w:cs="Arial"/>
              </w:rPr>
              <w:t>Appendix 2</w:t>
            </w:r>
            <w:bookmarkStart w:id="303" w:name="_BPDCD_106"/>
            <w:r w:rsidRPr="00416BDE">
              <w:rPr>
                <w:rFonts w:ascii="Arial" w:hAnsi="Arial" w:cs="Arial"/>
              </w:rPr>
              <w:t>;</w:t>
            </w:r>
            <w:bookmarkEnd w:id="303"/>
          </w:p>
        </w:tc>
      </w:tr>
      <w:tr w:rsidR="002F79AB" w14:paraId="6E18E54D" w14:textId="77777777" w:rsidTr="00E43116">
        <w:trPr>
          <w:gridAfter w:val="1"/>
          <w:wAfter w:w="29" w:type="dxa"/>
          <w:trHeight w:val="300"/>
        </w:trPr>
        <w:tc>
          <w:tcPr>
            <w:tcW w:w="2695" w:type="dxa"/>
          </w:tcPr>
          <w:p w14:paraId="570DF98C" w14:textId="77777777" w:rsidR="002F79AB" w:rsidRDefault="002F79AB" w:rsidP="002F79AB">
            <w:pPr>
              <w:pStyle w:val="BodyText"/>
              <w:rPr>
                <w:rFonts w:ascii="Arial" w:hAnsi="Arial" w:cs="Arial"/>
                <w:b/>
                <w:bCs/>
              </w:rPr>
            </w:pPr>
            <w:r>
              <w:rPr>
                <w:rFonts w:ascii="Arial" w:hAnsi="Arial" w:cs="Arial"/>
                <w:b/>
                <w:bCs/>
              </w:rPr>
              <w:t>"NHH Charges"</w:t>
            </w:r>
          </w:p>
        </w:tc>
        <w:tc>
          <w:tcPr>
            <w:tcW w:w="7625" w:type="dxa"/>
          </w:tcPr>
          <w:p w14:paraId="4E2B4C3F" w14:textId="77777777" w:rsidR="002F79AB" w:rsidRPr="00416BDE" w:rsidRDefault="002F79AB" w:rsidP="002F79AB">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304" w:name="_BPDCD_107"/>
            <w:r w:rsidRPr="00416BDE">
              <w:rPr>
                <w:rFonts w:ascii="Arial" w:hAnsi="Arial" w:cs="Arial"/>
              </w:rPr>
              <w:t>;</w:t>
            </w:r>
            <w:bookmarkEnd w:id="304"/>
          </w:p>
        </w:tc>
      </w:tr>
      <w:tr w:rsidR="002F79AB" w14:paraId="1591F941" w14:textId="77777777" w:rsidTr="00E43116">
        <w:trPr>
          <w:gridAfter w:val="1"/>
          <w:wAfter w:w="29" w:type="dxa"/>
          <w:trHeight w:val="300"/>
        </w:trPr>
        <w:tc>
          <w:tcPr>
            <w:tcW w:w="2695" w:type="dxa"/>
          </w:tcPr>
          <w:p w14:paraId="4C21A1B3" w14:textId="77777777" w:rsidR="002F79AB" w:rsidRDefault="002F79AB" w:rsidP="002F79AB">
            <w:pPr>
              <w:pStyle w:val="BodyText"/>
              <w:rPr>
                <w:rFonts w:ascii="Arial" w:hAnsi="Arial" w:cs="Arial"/>
                <w:b/>
                <w:bCs/>
              </w:rPr>
            </w:pPr>
            <w:r>
              <w:rPr>
                <w:rFonts w:ascii="Arial" w:hAnsi="Arial" w:cs="Arial"/>
                <w:b/>
                <w:bCs/>
              </w:rPr>
              <w:t>"NHH Base Value at Risk"</w:t>
            </w:r>
          </w:p>
        </w:tc>
        <w:tc>
          <w:tcPr>
            <w:tcW w:w="7625" w:type="dxa"/>
          </w:tcPr>
          <w:p w14:paraId="41452B11" w14:textId="77777777" w:rsidR="002F79AB" w:rsidRPr="00416BDE" w:rsidRDefault="002F79AB" w:rsidP="002F79AB">
            <w:pPr>
              <w:pStyle w:val="BodyText"/>
              <w:jc w:val="both"/>
              <w:rPr>
                <w:rFonts w:ascii="Arial" w:hAnsi="Arial" w:cs="Arial"/>
              </w:rPr>
            </w:pPr>
            <w:r w:rsidRPr="00416BDE">
              <w:rPr>
                <w:rFonts w:ascii="Arial" w:hAnsi="Arial" w:cs="Arial"/>
              </w:rPr>
              <w:t>the sum as calculated in accordance with Paragraph 3.22.4</w:t>
            </w:r>
            <w:bookmarkStart w:id="305" w:name="_BPDCD_108"/>
            <w:r w:rsidRPr="00416BDE">
              <w:rPr>
                <w:rFonts w:ascii="Arial" w:hAnsi="Arial" w:cs="Arial"/>
              </w:rPr>
              <w:t>;</w:t>
            </w:r>
            <w:bookmarkEnd w:id="305"/>
          </w:p>
        </w:tc>
      </w:tr>
      <w:tr w:rsidR="002F79AB" w14:paraId="227144D9" w14:textId="77777777" w:rsidTr="00E43116">
        <w:trPr>
          <w:gridAfter w:val="1"/>
          <w:wAfter w:w="29" w:type="dxa"/>
          <w:trHeight w:val="300"/>
        </w:trPr>
        <w:tc>
          <w:tcPr>
            <w:tcW w:w="2695" w:type="dxa"/>
          </w:tcPr>
          <w:p w14:paraId="1C13F06F" w14:textId="77777777" w:rsidR="002F79AB" w:rsidRDefault="002F79AB" w:rsidP="002F79AB">
            <w:pPr>
              <w:pStyle w:val="BodyText"/>
              <w:rPr>
                <w:rFonts w:ascii="Arial" w:hAnsi="Arial" w:cs="Arial"/>
                <w:b/>
                <w:bCs/>
              </w:rPr>
            </w:pPr>
            <w:r>
              <w:rPr>
                <w:rFonts w:ascii="Arial" w:hAnsi="Arial" w:cs="Arial"/>
                <w:b/>
                <w:bCs/>
                <w:color w:val="000000"/>
              </w:rPr>
              <w:t>"NHH Forecasting Performance Related VAR "</w:t>
            </w:r>
          </w:p>
        </w:tc>
        <w:tc>
          <w:tcPr>
            <w:tcW w:w="7625" w:type="dxa"/>
          </w:tcPr>
          <w:p w14:paraId="43FB802E" w14:textId="77777777" w:rsidR="002F79AB" w:rsidRPr="00416BDE" w:rsidRDefault="002F79AB" w:rsidP="002F79AB">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306" w:name="_BPDCD_109"/>
            <w:r w:rsidRPr="00416BDE">
              <w:rPr>
                <w:rFonts w:ascii="Arial" w:hAnsi="Arial" w:cs="Arial"/>
              </w:rPr>
              <w:t>;</w:t>
            </w:r>
            <w:bookmarkEnd w:id="306"/>
          </w:p>
        </w:tc>
      </w:tr>
      <w:tr w:rsidR="002F79AB" w14:paraId="3A82ED76" w14:textId="77777777" w:rsidTr="00E43116">
        <w:trPr>
          <w:gridAfter w:val="1"/>
          <w:wAfter w:w="29" w:type="dxa"/>
          <w:trHeight w:val="300"/>
        </w:trPr>
        <w:tc>
          <w:tcPr>
            <w:tcW w:w="2695" w:type="dxa"/>
          </w:tcPr>
          <w:p w14:paraId="6E6AEE07" w14:textId="77777777" w:rsidR="002F79AB" w:rsidRDefault="002F79AB" w:rsidP="002F79AB">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2F79AB" w:rsidRDefault="002F79AB" w:rsidP="002F79AB">
            <w:pPr>
              <w:pStyle w:val="BodyText"/>
              <w:jc w:val="both"/>
              <w:rPr>
                <w:rFonts w:ascii="Arial" w:hAnsi="Arial" w:cs="Arial"/>
                <w:color w:val="000000"/>
              </w:rPr>
            </w:pPr>
            <w:r>
              <w:rPr>
                <w:rFonts w:ascii="Arial" w:hAnsi="Arial" w:cs="Arial"/>
              </w:rPr>
              <w:t>as defined in Appendix 5 of Schedule 3, Part I;</w:t>
            </w:r>
          </w:p>
        </w:tc>
      </w:tr>
      <w:tr w:rsidR="002F79AB" w:rsidDel="00BF2072" w14:paraId="18AF4B84" w14:textId="4FC9DB3B" w:rsidTr="00E43116">
        <w:trPr>
          <w:gridAfter w:val="1"/>
          <w:wAfter w:w="29" w:type="dxa"/>
          <w:trHeight w:val="300"/>
          <w:del w:id="307" w:author="Author"/>
        </w:trPr>
        <w:tc>
          <w:tcPr>
            <w:tcW w:w="2695" w:type="dxa"/>
          </w:tcPr>
          <w:p w14:paraId="4BDCA5AD" w14:textId="436D87FB" w:rsidR="002F79AB" w:rsidRPr="000D40DF" w:rsidDel="00BF2072" w:rsidRDefault="002F79AB" w:rsidP="002F79AB">
            <w:pPr>
              <w:pStyle w:val="BodyText"/>
              <w:rPr>
                <w:del w:id="308" w:author="Author"/>
                <w:rFonts w:ascii="Arial" w:hAnsi="Arial" w:cs="Arial"/>
                <w:b/>
                <w:bCs/>
              </w:rPr>
            </w:pPr>
            <w:del w:id="309" w:author="Author">
              <w:r w:rsidRPr="000D40DF" w:rsidDel="00BF2072">
                <w:rPr>
                  <w:rFonts w:ascii="Arial" w:hAnsi="Arial" w:cs="Arial"/>
                  <w:b/>
                  <w:bCs/>
                  <w:color w:val="000000"/>
                  <w:lang w:eastAsia="en-GB"/>
                </w:rPr>
                <w:delText>“Non-Final Demand Site”</w:delText>
              </w:r>
            </w:del>
          </w:p>
        </w:tc>
        <w:tc>
          <w:tcPr>
            <w:tcW w:w="7625" w:type="dxa"/>
          </w:tcPr>
          <w:p w14:paraId="6ACCC792" w14:textId="1489B4F2" w:rsidR="002F79AB" w:rsidRPr="000D40DF" w:rsidDel="00BF2072" w:rsidRDefault="002F79AB" w:rsidP="002F79AB">
            <w:pPr>
              <w:spacing w:line="235" w:lineRule="atLeast"/>
              <w:rPr>
                <w:del w:id="310" w:author="Author"/>
                <w:rFonts w:ascii="Arial" w:hAnsi="Arial" w:cs="Arial"/>
                <w:color w:val="000000"/>
                <w:lang w:eastAsia="en-GB"/>
              </w:rPr>
            </w:pPr>
            <w:del w:id="311" w:author="Author">
              <w:r w:rsidRPr="000D40DF" w:rsidDel="00BF2072">
                <w:rPr>
                  <w:rFonts w:ascii="Arial" w:hAnsi="Arial" w:cs="Arial"/>
                  <w:color w:val="000000"/>
                  <w:lang w:eastAsia="en-GB"/>
                </w:rPr>
                <w:delText xml:space="preserve">Means a </w:delText>
              </w:r>
              <w:r w:rsidRPr="000D40DF" w:rsidDel="00BF2072">
                <w:rPr>
                  <w:rFonts w:ascii="Arial" w:hAnsi="Arial" w:cs="Arial"/>
                  <w:b/>
                  <w:color w:val="000000"/>
                  <w:lang w:eastAsia="en-GB"/>
                </w:rPr>
                <w:delText>Single Site</w:delText>
              </w:r>
              <w:r w:rsidRPr="000D40DF" w:rsidDel="00BF2072">
                <w:rPr>
                  <w:rFonts w:ascii="Arial" w:hAnsi="Arial" w:cs="Arial"/>
                  <w:color w:val="000000"/>
                  <w:lang w:eastAsia="en-GB"/>
                </w:rPr>
                <w:delText xml:space="preserve"> (whether commissioning, operating, maintaining or decommissioning) which is either a;</w:delText>
              </w:r>
            </w:del>
          </w:p>
          <w:p w14:paraId="4D111131" w14:textId="73AFB92D" w:rsidR="002F79AB" w:rsidRPr="000D40DF" w:rsidDel="00BF2072" w:rsidRDefault="002F79AB" w:rsidP="002F79AB">
            <w:pPr>
              <w:pStyle w:val="ListParagraph"/>
              <w:numPr>
                <w:ilvl w:val="0"/>
                <w:numId w:val="47"/>
              </w:numPr>
              <w:spacing w:after="0" w:line="235" w:lineRule="atLeast"/>
              <w:rPr>
                <w:del w:id="312" w:author="Author"/>
                <w:rFonts w:ascii="Arial" w:eastAsia="Times New Roman" w:hAnsi="Arial" w:cs="Arial"/>
                <w:color w:val="000000"/>
                <w:lang w:eastAsia="en-GB"/>
              </w:rPr>
            </w:pPr>
            <w:del w:id="313" w:author="Author">
              <w:r w:rsidRPr="000D40DF" w:rsidDel="00BF2072">
                <w:rPr>
                  <w:rFonts w:ascii="Arial" w:eastAsia="Times New Roman" w:hAnsi="Arial" w:cs="Arial"/>
                  <w:b/>
                  <w:bCs/>
                  <w:color w:val="000000"/>
                  <w:lang w:eastAsia="en-GB"/>
                </w:rPr>
                <w:delText>Electricity Storage</w:delText>
              </w:r>
              <w:r w:rsidRPr="000D40DF" w:rsidDel="00BF2072">
                <w:rPr>
                  <w:rFonts w:ascii="Arial" w:eastAsia="Times New Roman" w:hAnsi="Arial" w:cs="Arial"/>
                  <w:b/>
                  <w:color w:val="000000"/>
                  <w:lang w:eastAsia="en-GB"/>
                </w:rPr>
                <w:delText xml:space="preserve"> Facility</w:delText>
              </w:r>
              <w:r w:rsidRPr="000D40DF" w:rsidDel="00BF2072">
                <w:rPr>
                  <w:rFonts w:ascii="Arial" w:eastAsia="Times New Roman" w:hAnsi="Arial" w:cs="Arial"/>
                  <w:color w:val="000000"/>
                  <w:lang w:eastAsia="en-GB"/>
                </w:rPr>
                <w:delText xml:space="preserve"> and/or an </w:delText>
              </w:r>
              <w:r w:rsidRPr="000D40DF" w:rsidDel="00BF2072">
                <w:rPr>
                  <w:rFonts w:ascii="Arial" w:eastAsia="Times New Roman" w:hAnsi="Arial" w:cs="Arial"/>
                  <w:b/>
                  <w:bCs/>
                  <w:color w:val="000000"/>
                  <w:lang w:eastAsia="en-GB"/>
                </w:rPr>
                <w:delText>Electricity Generation Facility</w:delText>
              </w:r>
              <w:r w:rsidRPr="000D40DF" w:rsidDel="00BF2072">
                <w:rPr>
                  <w:rFonts w:ascii="Arial" w:eastAsia="Times New Roman" w:hAnsi="Arial" w:cs="Arial"/>
                  <w:color w:val="000000"/>
                  <w:lang w:eastAsia="en-GB"/>
                </w:rPr>
                <w:delText xml:space="preserve"> </w:delText>
              </w:r>
            </w:del>
          </w:p>
          <w:p w14:paraId="22CD6709" w14:textId="2D1388D5" w:rsidR="002F79AB" w:rsidRPr="000D40DF" w:rsidDel="00BF2072" w:rsidRDefault="002F79AB" w:rsidP="002F79AB">
            <w:pPr>
              <w:pStyle w:val="ListParagraph"/>
              <w:numPr>
                <w:ilvl w:val="0"/>
                <w:numId w:val="47"/>
              </w:numPr>
              <w:spacing w:after="0" w:line="235" w:lineRule="atLeast"/>
              <w:rPr>
                <w:del w:id="314" w:author="Author"/>
                <w:rFonts w:ascii="Arial" w:eastAsia="Times New Roman" w:hAnsi="Arial" w:cs="Arial"/>
                <w:color w:val="000000"/>
                <w:lang w:eastAsia="en-GB"/>
              </w:rPr>
            </w:pPr>
            <w:del w:id="315" w:author="Author">
              <w:r w:rsidRPr="000D40DF" w:rsidDel="00BF2072">
                <w:rPr>
                  <w:rFonts w:ascii="Arial" w:eastAsia="Times New Roman" w:hAnsi="Arial" w:cs="Arial"/>
                  <w:b/>
                  <w:color w:val="000000"/>
                  <w:lang w:eastAsia="en-GB"/>
                </w:rPr>
                <w:delText>Eligible Services Facility</w:delText>
              </w:r>
              <w:r w:rsidRPr="000D40DF" w:rsidDel="00BF2072">
                <w:rPr>
                  <w:rFonts w:ascii="Arial" w:eastAsia="Times New Roman" w:hAnsi="Arial" w:cs="Arial"/>
                  <w:color w:val="000000"/>
                  <w:lang w:eastAsia="en-GB"/>
                </w:rPr>
                <w:delText xml:space="preserve"> </w:delText>
              </w:r>
            </w:del>
          </w:p>
          <w:p w14:paraId="3CF67CC4" w14:textId="61752B58" w:rsidR="002F79AB" w:rsidRPr="000D40DF" w:rsidDel="00BF2072" w:rsidRDefault="002F79AB" w:rsidP="002F79AB">
            <w:pPr>
              <w:spacing w:line="235" w:lineRule="atLeast"/>
              <w:rPr>
                <w:del w:id="316" w:author="Author"/>
                <w:rFonts w:ascii="Arial" w:hAnsi="Arial" w:cs="Arial"/>
                <w:color w:val="000000"/>
                <w:lang w:eastAsia="en-GB"/>
              </w:rPr>
            </w:pPr>
          </w:p>
          <w:p w14:paraId="571D4365" w14:textId="2FD66ABF" w:rsidR="002F79AB" w:rsidRPr="000D40DF" w:rsidDel="00BF2072" w:rsidRDefault="002F79AB" w:rsidP="002F79AB">
            <w:pPr>
              <w:pStyle w:val="BodyText"/>
              <w:jc w:val="both"/>
              <w:rPr>
                <w:del w:id="317" w:author="Author"/>
                <w:rFonts w:ascii="Arial" w:hAnsi="Arial" w:cs="Arial"/>
              </w:rPr>
            </w:pPr>
            <w:del w:id="318" w:author="Author">
              <w:r w:rsidRPr="000D40DF" w:rsidDel="00BF2072">
                <w:rPr>
                  <w:rFonts w:ascii="Arial" w:hAnsi="Arial" w:cs="Arial"/>
                  <w:color w:val="000000"/>
                  <w:lang w:eastAsia="en-GB"/>
                </w:rPr>
                <w:lastRenderedPageBreak/>
                <w:delText xml:space="preserve">The </w:delText>
              </w:r>
              <w:r w:rsidRPr="000D40DF" w:rsidDel="00BF2072">
                <w:rPr>
                  <w:rFonts w:ascii="Arial" w:hAnsi="Arial" w:cs="Arial"/>
                  <w:b/>
                  <w:color w:val="000000"/>
                  <w:lang w:eastAsia="en-GB"/>
                </w:rPr>
                <w:delText>Non-Final Demand Site</w:delText>
              </w:r>
              <w:r w:rsidRPr="000D40DF" w:rsidDel="00BF2072">
                <w:rPr>
                  <w:rFonts w:ascii="Arial" w:hAnsi="Arial" w:cs="Arial"/>
                  <w:color w:val="000000"/>
                  <w:lang w:eastAsia="en-GB"/>
                </w:rPr>
                <w:delText xml:space="preserve"> shall have an export </w:delText>
              </w:r>
              <w:r w:rsidRPr="000D40DF" w:rsidDel="00BF2072">
                <w:rPr>
                  <w:rFonts w:ascii="Arial" w:hAnsi="Arial" w:cs="Arial"/>
                  <w:b/>
                  <w:bCs/>
                  <w:color w:val="000000"/>
                  <w:lang w:eastAsia="en-GB"/>
                </w:rPr>
                <w:delText>Metering System</w:delText>
              </w:r>
              <w:r w:rsidRPr="000D40DF" w:rsidDel="00BF2072">
                <w:rPr>
                  <w:rFonts w:ascii="Arial" w:hAnsi="Arial" w:cs="Arial"/>
                  <w:color w:val="000000"/>
                  <w:lang w:eastAsia="en-GB"/>
                </w:rPr>
                <w:delText xml:space="preserve"> and an import </w:delText>
              </w:r>
              <w:r w:rsidRPr="000D40DF" w:rsidDel="00BF2072">
                <w:rPr>
                  <w:rFonts w:ascii="Arial" w:hAnsi="Arial" w:cs="Arial"/>
                  <w:b/>
                  <w:bCs/>
                  <w:color w:val="000000"/>
                  <w:lang w:eastAsia="en-GB"/>
                </w:rPr>
                <w:delText xml:space="preserve">Metering System </w:delText>
              </w:r>
              <w:r w:rsidRPr="000D40DF" w:rsidDel="00BF2072">
                <w:rPr>
                  <w:rFonts w:ascii="Arial" w:hAnsi="Arial" w:cs="Arial"/>
                  <w:color w:val="000000"/>
                  <w:lang w:eastAsia="en-GB"/>
                </w:rPr>
                <w:delText xml:space="preserve">with associated metering equipment which only measures export from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Electricity Storage</w:delText>
              </w:r>
              <w:r w:rsidRPr="000D40DF" w:rsidDel="00BF2072">
                <w:rPr>
                  <w:rFonts w:ascii="Arial" w:hAnsi="Arial" w:cs="Arial"/>
                  <w:color w:val="000000"/>
                  <w:lang w:eastAsia="en-GB"/>
                </w:rPr>
                <w:delText xml:space="preserve"> or </w:delText>
              </w:r>
              <w:r w:rsidRPr="000D40DF" w:rsidDel="00BF2072">
                <w:rPr>
                  <w:rFonts w:ascii="Arial" w:hAnsi="Arial" w:cs="Arial"/>
                  <w:b/>
                  <w:color w:val="000000"/>
                  <w:lang w:eastAsia="en-GB"/>
                </w:rPr>
                <w:delText xml:space="preserve">Eligible Services </w:delText>
              </w:r>
              <w:r w:rsidRPr="000D40DF" w:rsidDel="00BF2072">
                <w:rPr>
                  <w:rFonts w:ascii="Arial" w:hAnsi="Arial" w:cs="Arial"/>
                  <w:color w:val="000000"/>
                  <w:lang w:eastAsia="en-GB"/>
                </w:rPr>
                <w:delText xml:space="preserve">and import for, or directly relating to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 xml:space="preserve">Electricity Storage </w:delText>
              </w:r>
              <w:r w:rsidRPr="000D40DF" w:rsidDel="00BF2072">
                <w:rPr>
                  <w:rFonts w:ascii="Arial" w:hAnsi="Arial" w:cs="Arial"/>
                  <w:bCs/>
                  <w:color w:val="000000"/>
                  <w:lang w:eastAsia="en-GB"/>
                </w:rPr>
                <w:delText xml:space="preserve">or </w:delText>
              </w:r>
              <w:r w:rsidRPr="000D40DF" w:rsidDel="00BF2072">
                <w:rPr>
                  <w:rFonts w:ascii="Arial" w:hAnsi="Arial" w:cs="Arial"/>
                  <w:b/>
                  <w:bCs/>
                  <w:color w:val="000000"/>
                  <w:lang w:eastAsia="en-GB"/>
                </w:rPr>
                <w:delText>Eligible Services</w:delText>
              </w:r>
              <w:r w:rsidRPr="000D40DF" w:rsidDel="00BF2072">
                <w:rPr>
                  <w:rFonts w:ascii="Arial" w:hAnsi="Arial" w:cs="Arial"/>
                  <w:color w:val="000000"/>
                  <w:lang w:eastAsia="en-GB"/>
                </w:rPr>
                <w:delText xml:space="preserve"> (and not export from another source or import for another activity), which is subject to a </w:delText>
              </w:r>
              <w:r w:rsidRPr="000D40DF" w:rsidDel="00BF2072">
                <w:rPr>
                  <w:rFonts w:ascii="Arial" w:hAnsi="Arial" w:cs="Arial"/>
                  <w:b/>
                  <w:color w:val="000000"/>
                  <w:lang w:eastAsia="en-GB"/>
                </w:rPr>
                <w:delText>Declaration</w:delText>
              </w:r>
              <w:r w:rsidRPr="000D40DF" w:rsidDel="00BF2072">
                <w:rPr>
                  <w:rFonts w:ascii="Arial" w:hAnsi="Arial" w:cs="Arial"/>
                  <w:color w:val="000000"/>
                  <w:lang w:eastAsia="en-GB"/>
                </w:rPr>
                <w:delText>.</w:delText>
              </w:r>
            </w:del>
          </w:p>
        </w:tc>
      </w:tr>
      <w:tr w:rsidR="002F79AB" w:rsidDel="00BF2072" w14:paraId="230E9790" w14:textId="04312F09" w:rsidTr="00E43116">
        <w:trPr>
          <w:gridAfter w:val="1"/>
          <w:wAfter w:w="29" w:type="dxa"/>
          <w:trHeight w:val="300"/>
          <w:del w:id="319" w:author="Author"/>
        </w:trPr>
        <w:tc>
          <w:tcPr>
            <w:tcW w:w="2695" w:type="dxa"/>
          </w:tcPr>
          <w:p w14:paraId="17F0C7EB" w14:textId="3CB8001A" w:rsidR="002F79AB" w:rsidDel="00BF2072" w:rsidRDefault="002F79AB" w:rsidP="002F79AB">
            <w:pPr>
              <w:pStyle w:val="BodyText"/>
              <w:rPr>
                <w:del w:id="320" w:author="Author"/>
                <w:rFonts w:ascii="Arial" w:hAnsi="Arial" w:cs="Arial"/>
                <w:b/>
                <w:bCs/>
              </w:rPr>
            </w:pPr>
            <w:del w:id="321" w:author="Author">
              <w:r w:rsidDel="00BF2072">
                <w:rPr>
                  <w:rFonts w:ascii="Arial" w:hAnsi="Arial" w:cs="Arial"/>
                  <w:b/>
                  <w:bCs/>
                </w:rPr>
                <w:lastRenderedPageBreak/>
                <w:delText>"Non- Performing Party"</w:delText>
              </w:r>
            </w:del>
          </w:p>
        </w:tc>
        <w:tc>
          <w:tcPr>
            <w:tcW w:w="7625" w:type="dxa"/>
          </w:tcPr>
          <w:p w14:paraId="0B32485C" w14:textId="48B288A6" w:rsidR="002F79AB" w:rsidDel="00BF2072" w:rsidRDefault="002F79AB" w:rsidP="002F79AB">
            <w:pPr>
              <w:pStyle w:val="BodyText"/>
              <w:jc w:val="both"/>
              <w:rPr>
                <w:del w:id="322" w:author="Author"/>
                <w:rFonts w:ascii="Arial" w:hAnsi="Arial" w:cs="Arial"/>
              </w:rPr>
            </w:pPr>
            <w:del w:id="323" w:author="Author">
              <w:r w:rsidDel="00BF2072">
                <w:rPr>
                  <w:rFonts w:ascii="Arial" w:hAnsi="Arial" w:cs="Arial"/>
                </w:rPr>
                <w:delText xml:space="preserve">as defined in Paragraph 6.19; </w:delText>
              </w:r>
            </w:del>
          </w:p>
        </w:tc>
      </w:tr>
      <w:tr w:rsidR="002F79AB" w14:paraId="5CCC6000" w14:textId="77777777" w:rsidTr="00E43116">
        <w:trPr>
          <w:gridAfter w:val="1"/>
          <w:wAfter w:w="29" w:type="dxa"/>
          <w:trHeight w:val="300"/>
        </w:trPr>
        <w:tc>
          <w:tcPr>
            <w:tcW w:w="2695" w:type="dxa"/>
          </w:tcPr>
          <w:p w14:paraId="01D93440" w14:textId="77777777" w:rsidR="002F79AB" w:rsidRDefault="002F79AB" w:rsidP="002F79AB">
            <w:pPr>
              <w:pStyle w:val="BodyText"/>
              <w:rPr>
                <w:rFonts w:ascii="Arial" w:hAnsi="Arial" w:cs="Arial"/>
                <w:b/>
                <w:bCs/>
              </w:rPr>
            </w:pPr>
            <w:r>
              <w:rPr>
                <w:rFonts w:ascii="Arial" w:hAnsi="Arial" w:cs="Arial"/>
                <w:b/>
                <w:bCs/>
              </w:rPr>
              <w:t>"Non-Embedded Customer"</w:t>
            </w:r>
          </w:p>
        </w:tc>
        <w:tc>
          <w:tcPr>
            <w:tcW w:w="7625" w:type="dxa"/>
          </w:tcPr>
          <w:p w14:paraId="04B632ED" w14:textId="77777777" w:rsidR="002F79AB" w:rsidRDefault="002F79AB" w:rsidP="002F79AB">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2F79AB" w14:paraId="0DF38276" w14:textId="77777777" w:rsidTr="00E43116">
        <w:trPr>
          <w:gridAfter w:val="1"/>
          <w:wAfter w:w="29" w:type="dxa"/>
          <w:trHeight w:val="300"/>
        </w:trPr>
        <w:tc>
          <w:tcPr>
            <w:tcW w:w="2695" w:type="dxa"/>
          </w:tcPr>
          <w:p w14:paraId="278BCFC9" w14:textId="77777777" w:rsidR="002F79AB" w:rsidRDefault="002F79AB" w:rsidP="002F79AB">
            <w:pPr>
              <w:pStyle w:val="BodyText"/>
              <w:rPr>
                <w:rFonts w:ascii="Arial" w:hAnsi="Arial" w:cs="Arial"/>
                <w:b/>
                <w:bCs/>
              </w:rPr>
            </w:pPr>
            <w:r>
              <w:rPr>
                <w:rFonts w:ascii="Arial" w:hAnsi="Arial" w:cs="Arial"/>
                <w:b/>
                <w:bCs/>
              </w:rPr>
              <w:t>“Non-Embedded User”</w:t>
            </w:r>
          </w:p>
        </w:tc>
        <w:tc>
          <w:tcPr>
            <w:tcW w:w="7625" w:type="dxa"/>
          </w:tcPr>
          <w:p w14:paraId="39AF1CE0" w14:textId="77777777" w:rsidR="002F79AB" w:rsidRDefault="002F79AB" w:rsidP="002F79AB">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2F79AB" w14:paraId="52790C40" w14:textId="77777777" w:rsidTr="00E43116">
        <w:trPr>
          <w:gridAfter w:val="1"/>
          <w:wAfter w:w="29" w:type="dxa"/>
          <w:trHeight w:val="3109"/>
          <w:ins w:id="324" w:author="Author"/>
        </w:trPr>
        <w:tc>
          <w:tcPr>
            <w:tcW w:w="2695" w:type="dxa"/>
          </w:tcPr>
          <w:p w14:paraId="59DF3D4F" w14:textId="77777777" w:rsidR="002F79AB" w:rsidRDefault="002F79AB" w:rsidP="002F79AB">
            <w:pPr>
              <w:pStyle w:val="BodyText"/>
              <w:rPr>
                <w:ins w:id="325" w:author="Author"/>
                <w:del w:id="326" w:author="Author"/>
                <w:rFonts w:ascii="Arial" w:hAnsi="Arial" w:cs="Arial"/>
                <w:b/>
                <w:bCs/>
              </w:rPr>
            </w:pPr>
            <w:ins w:id="327" w:author="Author">
              <w:r w:rsidRPr="2E5E0775">
                <w:rPr>
                  <w:rFonts w:ascii="Arial" w:hAnsi="Arial" w:cs="Arial"/>
                  <w:b/>
                  <w:bCs/>
                  <w:color w:val="000000" w:themeColor="text1"/>
                  <w:lang w:eastAsia="en-GB"/>
                </w:rPr>
                <w:t>“Non-Final Demand Site”</w:t>
              </w:r>
            </w:ins>
          </w:p>
          <w:p w14:paraId="4FDA0009" w14:textId="241D4616" w:rsidR="002F79AB" w:rsidRDefault="002F79AB" w:rsidP="002F79AB">
            <w:pPr>
              <w:pStyle w:val="BodyText"/>
              <w:rPr>
                <w:rFonts w:ascii="Arial" w:hAnsi="Arial" w:cs="Arial"/>
                <w:b/>
                <w:bCs/>
              </w:rPr>
            </w:pPr>
          </w:p>
        </w:tc>
        <w:tc>
          <w:tcPr>
            <w:tcW w:w="7625" w:type="dxa"/>
          </w:tcPr>
          <w:p w14:paraId="135868C4" w14:textId="77777777" w:rsidR="002F79AB" w:rsidRDefault="002F79AB" w:rsidP="002F79AB">
            <w:pPr>
              <w:spacing w:line="235" w:lineRule="atLeast"/>
              <w:rPr>
                <w:ins w:id="328" w:author="Author"/>
                <w:rFonts w:ascii="Arial" w:hAnsi="Arial" w:cs="Arial"/>
                <w:color w:val="000000" w:themeColor="text1"/>
                <w:lang w:eastAsia="en-GB"/>
              </w:rPr>
            </w:pPr>
            <w:ins w:id="329" w:author="Author">
              <w:r w:rsidRPr="2E5E0775">
                <w:rPr>
                  <w:rFonts w:ascii="Arial" w:hAnsi="Arial" w:cs="Arial"/>
                  <w:color w:val="000000" w:themeColor="text1"/>
                  <w:lang w:eastAsia="en-GB"/>
                </w:rPr>
                <w:t xml:space="preserve">Means a </w:t>
              </w:r>
              <w:r w:rsidRPr="2E5E0775">
                <w:rPr>
                  <w:rFonts w:ascii="Arial" w:hAnsi="Arial" w:cs="Arial"/>
                  <w:b/>
                  <w:bCs/>
                  <w:color w:val="000000" w:themeColor="text1"/>
                  <w:lang w:eastAsia="en-GB"/>
                </w:rPr>
                <w:t>Single Site</w:t>
              </w:r>
              <w:r w:rsidRPr="2E5E0775">
                <w:rPr>
                  <w:rFonts w:ascii="Arial" w:hAnsi="Arial" w:cs="Arial"/>
                  <w:color w:val="000000" w:themeColor="text1"/>
                  <w:lang w:eastAsia="en-GB"/>
                </w:rPr>
                <w:t xml:space="preserve"> (whether commissioning, operating, maintaining or decommissioning) which is either a;</w:t>
              </w:r>
            </w:ins>
          </w:p>
          <w:p w14:paraId="4809192E" w14:textId="77777777" w:rsidR="002F79AB" w:rsidRDefault="002F79AB" w:rsidP="002F79AB">
            <w:pPr>
              <w:pStyle w:val="ListParagraph"/>
              <w:numPr>
                <w:ilvl w:val="0"/>
                <w:numId w:val="47"/>
              </w:numPr>
              <w:spacing w:after="0" w:line="235" w:lineRule="atLeast"/>
              <w:rPr>
                <w:ins w:id="330" w:author="Author"/>
                <w:rFonts w:ascii="Arial" w:eastAsia="Times New Roman" w:hAnsi="Arial" w:cs="Arial"/>
                <w:color w:val="000000" w:themeColor="text1"/>
                <w:lang w:eastAsia="en-GB"/>
              </w:rPr>
            </w:pPr>
            <w:ins w:id="331" w:author="Author">
              <w:r w:rsidRPr="2E5E0775">
                <w:rPr>
                  <w:rFonts w:ascii="Arial" w:eastAsia="Times New Roman" w:hAnsi="Arial" w:cs="Arial"/>
                  <w:b/>
                  <w:bCs/>
                  <w:color w:val="000000" w:themeColor="text1"/>
                  <w:lang w:eastAsia="en-GB"/>
                </w:rPr>
                <w:t>Electricity Storage Facility</w:t>
              </w:r>
              <w:r w:rsidRPr="2E5E0775">
                <w:rPr>
                  <w:rFonts w:ascii="Arial" w:eastAsia="Times New Roman" w:hAnsi="Arial" w:cs="Arial"/>
                  <w:color w:val="000000" w:themeColor="text1"/>
                  <w:lang w:eastAsia="en-GB"/>
                </w:rPr>
                <w:t xml:space="preserve"> and/or an </w:t>
              </w:r>
              <w:r w:rsidRPr="2E5E0775">
                <w:rPr>
                  <w:rFonts w:ascii="Arial" w:eastAsia="Times New Roman" w:hAnsi="Arial" w:cs="Arial"/>
                  <w:b/>
                  <w:bCs/>
                  <w:color w:val="000000" w:themeColor="text1"/>
                  <w:lang w:eastAsia="en-GB"/>
                </w:rPr>
                <w:t>Electricity Generation Facility</w:t>
              </w:r>
              <w:r w:rsidRPr="2E5E0775">
                <w:rPr>
                  <w:rFonts w:ascii="Arial" w:eastAsia="Times New Roman" w:hAnsi="Arial" w:cs="Arial"/>
                  <w:color w:val="000000" w:themeColor="text1"/>
                  <w:lang w:eastAsia="en-GB"/>
                </w:rPr>
                <w:t xml:space="preserve"> </w:t>
              </w:r>
            </w:ins>
          </w:p>
          <w:p w14:paraId="4D2378E9" w14:textId="77777777" w:rsidR="002F79AB" w:rsidRDefault="002F79AB" w:rsidP="002F79AB">
            <w:pPr>
              <w:pStyle w:val="ListParagraph"/>
              <w:numPr>
                <w:ilvl w:val="0"/>
                <w:numId w:val="47"/>
              </w:numPr>
              <w:spacing w:after="0" w:line="235" w:lineRule="atLeast"/>
              <w:rPr>
                <w:ins w:id="332" w:author="Author"/>
                <w:rFonts w:ascii="Arial" w:eastAsia="Times New Roman" w:hAnsi="Arial" w:cs="Arial"/>
                <w:color w:val="000000" w:themeColor="text1"/>
                <w:lang w:eastAsia="en-GB"/>
              </w:rPr>
            </w:pPr>
            <w:ins w:id="333" w:author="Author">
              <w:r w:rsidRPr="2E5E0775">
                <w:rPr>
                  <w:rFonts w:ascii="Arial" w:eastAsia="Times New Roman" w:hAnsi="Arial" w:cs="Arial"/>
                  <w:b/>
                  <w:bCs/>
                  <w:color w:val="000000" w:themeColor="text1"/>
                  <w:lang w:eastAsia="en-GB"/>
                </w:rPr>
                <w:t>Eligible Services Facility</w:t>
              </w:r>
              <w:r w:rsidRPr="2E5E0775">
                <w:rPr>
                  <w:rFonts w:ascii="Arial" w:eastAsia="Times New Roman" w:hAnsi="Arial" w:cs="Arial"/>
                  <w:color w:val="000000" w:themeColor="text1"/>
                  <w:lang w:eastAsia="en-GB"/>
                </w:rPr>
                <w:t xml:space="preserve"> </w:t>
              </w:r>
            </w:ins>
          </w:p>
          <w:p w14:paraId="122B1797" w14:textId="77777777" w:rsidR="002F79AB" w:rsidRDefault="002F79AB" w:rsidP="002F79AB">
            <w:pPr>
              <w:spacing w:line="235" w:lineRule="atLeast"/>
              <w:rPr>
                <w:ins w:id="334" w:author="Author"/>
                <w:rFonts w:ascii="Arial" w:hAnsi="Arial" w:cs="Arial"/>
                <w:color w:val="000000" w:themeColor="text1"/>
                <w:lang w:eastAsia="en-GB"/>
              </w:rPr>
            </w:pPr>
          </w:p>
          <w:p w14:paraId="71763937" w14:textId="6BE40103" w:rsidR="002F79AB" w:rsidRDefault="002F79AB" w:rsidP="002F79AB">
            <w:pPr>
              <w:pStyle w:val="BodyText"/>
              <w:jc w:val="both"/>
              <w:rPr>
                <w:rFonts w:ascii="Arial" w:hAnsi="Arial" w:cs="Arial"/>
              </w:rPr>
            </w:pPr>
            <w:ins w:id="335" w:author="Author">
              <w:r w:rsidRPr="2E5E0775">
                <w:rPr>
                  <w:rFonts w:ascii="Arial" w:hAnsi="Arial" w:cs="Arial"/>
                  <w:color w:val="000000" w:themeColor="text1"/>
                  <w:lang w:eastAsia="en-GB"/>
                </w:rPr>
                <w:t xml:space="preserve">The </w:t>
              </w:r>
              <w:r w:rsidRPr="2E5E0775">
                <w:rPr>
                  <w:rFonts w:ascii="Arial" w:hAnsi="Arial" w:cs="Arial"/>
                  <w:b/>
                  <w:bCs/>
                  <w:color w:val="000000" w:themeColor="text1"/>
                  <w:lang w:eastAsia="en-GB"/>
                </w:rPr>
                <w:t>Non-Final Demand Site</w:t>
              </w:r>
              <w:r w:rsidRPr="2E5E0775">
                <w:rPr>
                  <w:rFonts w:ascii="Arial" w:hAnsi="Arial" w:cs="Arial"/>
                  <w:color w:val="000000" w:themeColor="text1"/>
                  <w:lang w:eastAsia="en-GB"/>
                </w:rPr>
                <w:t xml:space="preserve"> shall have an export </w:t>
              </w:r>
              <w:r w:rsidRPr="2E5E0775">
                <w:rPr>
                  <w:rFonts w:ascii="Arial" w:hAnsi="Arial" w:cs="Arial"/>
                  <w:b/>
                  <w:bCs/>
                  <w:color w:val="000000" w:themeColor="text1"/>
                  <w:lang w:eastAsia="en-GB"/>
                </w:rPr>
                <w:t>Metering System</w:t>
              </w:r>
              <w:r w:rsidRPr="2E5E0775">
                <w:rPr>
                  <w:rFonts w:ascii="Arial" w:hAnsi="Arial" w:cs="Arial"/>
                  <w:color w:val="000000" w:themeColor="text1"/>
                  <w:lang w:eastAsia="en-GB"/>
                </w:rPr>
                <w:t xml:space="preserve"> and an import </w:t>
              </w:r>
              <w:r w:rsidRPr="2E5E0775">
                <w:rPr>
                  <w:rFonts w:ascii="Arial" w:hAnsi="Arial" w:cs="Arial"/>
                  <w:b/>
                  <w:bCs/>
                  <w:color w:val="000000" w:themeColor="text1"/>
                  <w:lang w:eastAsia="en-GB"/>
                </w:rPr>
                <w:t xml:space="preserve">Metering System </w:t>
              </w:r>
              <w:r w:rsidRPr="2E5E0775">
                <w:rPr>
                  <w:rFonts w:ascii="Arial" w:hAnsi="Arial" w:cs="Arial"/>
                  <w:color w:val="000000" w:themeColor="text1"/>
                  <w:lang w:eastAsia="en-GB"/>
                </w:rPr>
                <w:t xml:space="preserve">with associated metering equipment which only measures export from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Electricity Storage</w:t>
              </w:r>
              <w:r w:rsidRPr="2E5E0775">
                <w:rPr>
                  <w:rFonts w:ascii="Arial" w:hAnsi="Arial" w:cs="Arial"/>
                  <w:color w:val="000000" w:themeColor="text1"/>
                  <w:lang w:eastAsia="en-GB"/>
                </w:rPr>
                <w:t xml:space="preserve"> or </w:t>
              </w:r>
              <w:r w:rsidRPr="2E5E0775">
                <w:rPr>
                  <w:rFonts w:ascii="Arial" w:hAnsi="Arial" w:cs="Arial"/>
                  <w:b/>
                  <w:bCs/>
                  <w:color w:val="000000" w:themeColor="text1"/>
                  <w:lang w:eastAsia="en-GB"/>
                </w:rPr>
                <w:t xml:space="preserve">Eligible Services </w:t>
              </w:r>
              <w:r w:rsidRPr="2E5E0775">
                <w:rPr>
                  <w:rFonts w:ascii="Arial" w:hAnsi="Arial" w:cs="Arial"/>
                  <w:color w:val="000000" w:themeColor="text1"/>
                  <w:lang w:eastAsia="en-GB"/>
                </w:rPr>
                <w:t xml:space="preserve">and import for, or directly relating to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 xml:space="preserve">Electricity Storage </w:t>
              </w:r>
              <w:r w:rsidRPr="2E5E0775">
                <w:rPr>
                  <w:rFonts w:ascii="Arial" w:hAnsi="Arial" w:cs="Arial"/>
                  <w:color w:val="000000" w:themeColor="text1"/>
                  <w:lang w:eastAsia="en-GB"/>
                </w:rPr>
                <w:t xml:space="preserve">or </w:t>
              </w:r>
              <w:r w:rsidRPr="2E5E0775">
                <w:rPr>
                  <w:rFonts w:ascii="Arial" w:hAnsi="Arial" w:cs="Arial"/>
                  <w:b/>
                  <w:bCs/>
                  <w:color w:val="000000" w:themeColor="text1"/>
                  <w:lang w:eastAsia="en-GB"/>
                </w:rPr>
                <w:t>Eligible Services</w:t>
              </w:r>
              <w:r w:rsidRPr="2E5E0775">
                <w:rPr>
                  <w:rFonts w:ascii="Arial" w:hAnsi="Arial" w:cs="Arial"/>
                  <w:color w:val="000000" w:themeColor="text1"/>
                  <w:lang w:eastAsia="en-GB"/>
                </w:rPr>
                <w:t xml:space="preserve"> (and not export from another source or import for another activity), which is subject to a </w:t>
              </w:r>
              <w:r w:rsidRPr="2E5E0775">
                <w:rPr>
                  <w:rFonts w:ascii="Arial" w:hAnsi="Arial" w:cs="Arial"/>
                  <w:b/>
                  <w:bCs/>
                  <w:color w:val="000000" w:themeColor="text1"/>
                  <w:lang w:eastAsia="en-GB"/>
                </w:rPr>
                <w:t>Declaration</w:t>
              </w:r>
              <w:r w:rsidRPr="2E5E0775">
                <w:rPr>
                  <w:rFonts w:ascii="Arial" w:hAnsi="Arial" w:cs="Arial"/>
                  <w:color w:val="000000" w:themeColor="text1"/>
                  <w:lang w:eastAsia="en-GB"/>
                </w:rPr>
                <w:t>.</w:t>
              </w:r>
            </w:ins>
          </w:p>
        </w:tc>
      </w:tr>
      <w:tr w:rsidR="002F79AB" w14:paraId="589C7A52" w14:textId="77777777" w:rsidTr="00E43116">
        <w:trPr>
          <w:gridAfter w:val="1"/>
          <w:wAfter w:w="29" w:type="dxa"/>
          <w:trHeight w:val="1003"/>
          <w:ins w:id="336" w:author="Author"/>
        </w:trPr>
        <w:tc>
          <w:tcPr>
            <w:tcW w:w="2695" w:type="dxa"/>
          </w:tcPr>
          <w:p w14:paraId="7A865D09" w14:textId="29E6BE1B" w:rsidR="002F79AB" w:rsidRPr="2E5E0775" w:rsidRDefault="002F79AB" w:rsidP="002F79AB">
            <w:pPr>
              <w:pStyle w:val="BodyText"/>
              <w:rPr>
                <w:ins w:id="337" w:author="Author"/>
                <w:rFonts w:ascii="Arial" w:hAnsi="Arial" w:cs="Arial"/>
                <w:b/>
                <w:bCs/>
                <w:color w:val="000000" w:themeColor="text1"/>
                <w:lang w:eastAsia="en-GB"/>
              </w:rPr>
            </w:pPr>
            <w:ins w:id="338" w:author="Author">
              <w:r>
                <w:rPr>
                  <w:rFonts w:ascii="Arial" w:hAnsi="Arial" w:cs="Arial"/>
                  <w:b/>
                  <w:bCs/>
                </w:rPr>
                <w:t>"Non- Performing Party"</w:t>
              </w:r>
            </w:ins>
          </w:p>
        </w:tc>
        <w:tc>
          <w:tcPr>
            <w:tcW w:w="7625" w:type="dxa"/>
          </w:tcPr>
          <w:p w14:paraId="0FAC1B35" w14:textId="01DE1E80" w:rsidR="002F79AB" w:rsidRPr="2E5E0775" w:rsidRDefault="002F79AB" w:rsidP="002F79AB">
            <w:pPr>
              <w:spacing w:line="235" w:lineRule="atLeast"/>
              <w:rPr>
                <w:ins w:id="339" w:author="Author"/>
                <w:rFonts w:ascii="Arial" w:hAnsi="Arial" w:cs="Arial"/>
                <w:color w:val="000000" w:themeColor="text1"/>
                <w:lang w:eastAsia="en-GB"/>
              </w:rPr>
            </w:pPr>
            <w:ins w:id="340" w:author="Author">
              <w:r>
                <w:rPr>
                  <w:rFonts w:ascii="Arial" w:hAnsi="Arial" w:cs="Arial"/>
                </w:rPr>
                <w:t xml:space="preserve">as defined in Paragraph 6.19; </w:t>
              </w:r>
            </w:ins>
          </w:p>
        </w:tc>
      </w:tr>
      <w:tr w:rsidR="002F79AB" w14:paraId="0ED45F83" w14:textId="77777777" w:rsidTr="00E43116">
        <w:trPr>
          <w:gridAfter w:val="1"/>
          <w:wAfter w:w="29" w:type="dxa"/>
          <w:trHeight w:val="300"/>
        </w:trPr>
        <w:tc>
          <w:tcPr>
            <w:tcW w:w="2695" w:type="dxa"/>
          </w:tcPr>
          <w:p w14:paraId="51E0AE7A" w14:textId="77777777" w:rsidR="002F79AB" w:rsidRDefault="002F79AB" w:rsidP="002F79AB">
            <w:pPr>
              <w:pStyle w:val="BodyText"/>
              <w:rPr>
                <w:rFonts w:ascii="Arial" w:hAnsi="Arial" w:cs="Arial"/>
                <w:b/>
                <w:bCs/>
              </w:rPr>
            </w:pPr>
            <w:r>
              <w:rPr>
                <w:rFonts w:ascii="Arial" w:hAnsi="Arial" w:cs="Arial"/>
                <w:b/>
                <w:bCs/>
              </w:rPr>
              <w:t>"Non Standard Boundary"</w:t>
            </w:r>
          </w:p>
        </w:tc>
        <w:tc>
          <w:tcPr>
            <w:tcW w:w="7625" w:type="dxa"/>
          </w:tcPr>
          <w:p w14:paraId="33924E58" w14:textId="77777777" w:rsidR="002F79AB" w:rsidRDefault="002F79AB" w:rsidP="002F79AB">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2F79AB" w14:paraId="40E8B01D" w14:textId="77777777" w:rsidTr="00E43116">
        <w:trPr>
          <w:gridAfter w:val="1"/>
          <w:wAfter w:w="29" w:type="dxa"/>
          <w:trHeight w:val="300"/>
          <w:ins w:id="341" w:author="Author"/>
        </w:trPr>
        <w:tc>
          <w:tcPr>
            <w:tcW w:w="2695" w:type="dxa"/>
          </w:tcPr>
          <w:p w14:paraId="3DDDC9CE" w14:textId="6F74A2A8" w:rsidR="002F79AB" w:rsidRDefault="002F79AB" w:rsidP="002F79AB">
            <w:pPr>
              <w:pStyle w:val="BodyText"/>
              <w:rPr>
                <w:ins w:id="342" w:author="Author"/>
                <w:rFonts w:ascii="Arial" w:hAnsi="Arial" w:cs="Arial"/>
                <w:b/>
                <w:bCs/>
              </w:rPr>
            </w:pPr>
            <w:ins w:id="343" w:author="Author">
              <w:r w:rsidRPr="00F35A74">
                <w:rPr>
                  <w:rFonts w:ascii="Arial" w:hAnsi="Arial" w:cs="Arial"/>
                  <w:b/>
                  <w:bCs/>
                  <w:szCs w:val="22"/>
                </w:rPr>
                <w:t>“Non-Standard Interconnector”</w:t>
              </w:r>
            </w:ins>
          </w:p>
        </w:tc>
        <w:tc>
          <w:tcPr>
            <w:tcW w:w="7625" w:type="dxa"/>
          </w:tcPr>
          <w:p w14:paraId="0093CB3E" w14:textId="3D4C3C85" w:rsidR="002F79AB" w:rsidRDefault="002F79AB" w:rsidP="002F79AB">
            <w:pPr>
              <w:spacing w:after="240"/>
              <w:jc w:val="both"/>
              <w:rPr>
                <w:ins w:id="344" w:author="Author"/>
                <w:rFonts w:ascii="Arial" w:hAnsi="Arial" w:cs="Arial"/>
              </w:rPr>
            </w:pPr>
            <w:ins w:id="345"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which is connected to an offshore converter station in the connecting jurisdiction and which does not subsist for the purposes of offshore transmission activities in </w:t>
              </w:r>
              <w:r w:rsidRPr="00F35A74">
                <w:rPr>
                  <w:rFonts w:ascii="Arial" w:hAnsi="Arial" w:cs="Arial"/>
                  <w:b/>
                  <w:bCs/>
                  <w:szCs w:val="22"/>
                </w:rPr>
                <w:t xml:space="preserve">Great Britain </w:t>
              </w:r>
              <w:r w:rsidRPr="00F35A74">
                <w:rPr>
                  <w:rFonts w:ascii="Arial" w:hAnsi="Arial" w:cs="Arial"/>
                  <w:szCs w:val="22"/>
                </w:rPr>
                <w:t xml:space="preserve">as such definition may evolve for regulatory purposes; </w:t>
              </w:r>
            </w:ins>
          </w:p>
        </w:tc>
      </w:tr>
      <w:tr w:rsidR="002F79AB" w14:paraId="299891D5" w14:textId="77777777" w:rsidTr="00E43116">
        <w:trPr>
          <w:gridAfter w:val="1"/>
          <w:wAfter w:w="29" w:type="dxa"/>
          <w:trHeight w:val="300"/>
        </w:trPr>
        <w:tc>
          <w:tcPr>
            <w:tcW w:w="2695" w:type="dxa"/>
          </w:tcPr>
          <w:p w14:paraId="0460DA64" w14:textId="77777777" w:rsidR="002F79AB" w:rsidRDefault="002F79AB" w:rsidP="002F79AB">
            <w:pPr>
              <w:rPr>
                <w:rFonts w:ascii="Arial" w:hAnsi="Arial" w:cs="Arial"/>
                <w:b/>
                <w:bCs/>
              </w:rPr>
            </w:pPr>
            <w:r>
              <w:rPr>
                <w:rFonts w:ascii="Arial" w:hAnsi="Arial" w:cs="Arial"/>
                <w:b/>
                <w:bCs/>
              </w:rPr>
              <w:t>"Non-Synchronous Generating Unit"</w:t>
            </w:r>
          </w:p>
        </w:tc>
        <w:tc>
          <w:tcPr>
            <w:tcW w:w="7625" w:type="dxa"/>
          </w:tcPr>
          <w:p w14:paraId="12A6F1D7" w14:textId="77777777" w:rsidR="002F79AB" w:rsidRDefault="002F79AB" w:rsidP="002F79AB">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2F79AB" w14:paraId="7AA092D7" w14:textId="77777777" w:rsidTr="00E43116">
        <w:trPr>
          <w:gridAfter w:val="1"/>
          <w:wAfter w:w="29" w:type="dxa"/>
          <w:trHeight w:val="300"/>
        </w:trPr>
        <w:tc>
          <w:tcPr>
            <w:tcW w:w="2695" w:type="dxa"/>
          </w:tcPr>
          <w:p w14:paraId="5D1F7237" w14:textId="77777777" w:rsidR="002F79AB" w:rsidRDefault="002F79AB" w:rsidP="002F79AB">
            <w:pPr>
              <w:rPr>
                <w:rFonts w:ascii="Arial" w:hAnsi="Arial" w:cs="Arial"/>
                <w:b/>
                <w:bCs/>
              </w:rPr>
            </w:pPr>
            <w:r>
              <w:rPr>
                <w:rFonts w:ascii="Arial" w:hAnsi="Arial" w:cs="Arial"/>
                <w:b/>
                <w:bCs/>
              </w:rPr>
              <w:t>"Notice of Drawing"</w:t>
            </w:r>
          </w:p>
        </w:tc>
        <w:tc>
          <w:tcPr>
            <w:tcW w:w="7625" w:type="dxa"/>
          </w:tcPr>
          <w:p w14:paraId="1A6DA005" w14:textId="77777777" w:rsidR="002F79AB" w:rsidRDefault="002F79AB" w:rsidP="002F79AB">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2F79AB" w14:paraId="0569D2ED" w14:textId="77777777" w:rsidTr="00E43116">
        <w:trPr>
          <w:gridAfter w:val="1"/>
          <w:wAfter w:w="29" w:type="dxa"/>
          <w:trHeight w:val="300"/>
        </w:trPr>
        <w:tc>
          <w:tcPr>
            <w:tcW w:w="2695" w:type="dxa"/>
          </w:tcPr>
          <w:p w14:paraId="7D2E36B1" w14:textId="4A565017" w:rsidR="002F79AB" w:rsidRPr="00416BDE" w:rsidRDefault="002F79AB" w:rsidP="002F79AB">
            <w:pPr>
              <w:pStyle w:val="BodyText"/>
              <w:rPr>
                <w:rFonts w:ascii="Arial" w:hAnsi="Arial" w:cs="Arial"/>
                <w:b/>
                <w:bCs/>
              </w:rPr>
            </w:pPr>
            <w:bookmarkStart w:id="346" w:name="_BPDCI_110"/>
            <w:r w:rsidRPr="00416BDE">
              <w:rPr>
                <w:rFonts w:ascii="Arial" w:hAnsi="Arial" w:cs="Arial"/>
                <w:b/>
                <w:bCs/>
              </w:rPr>
              <w:lastRenderedPageBreak/>
              <w:t>"Notification Date"</w:t>
            </w:r>
            <w:bookmarkEnd w:id="346"/>
          </w:p>
        </w:tc>
        <w:tc>
          <w:tcPr>
            <w:tcW w:w="7625" w:type="dxa"/>
          </w:tcPr>
          <w:p w14:paraId="70F5166A" w14:textId="77777777" w:rsidR="002F79AB" w:rsidRPr="00416BDE" w:rsidRDefault="002F79AB" w:rsidP="002F79AB">
            <w:pPr>
              <w:pStyle w:val="BodyText"/>
              <w:jc w:val="both"/>
              <w:rPr>
                <w:rFonts w:ascii="Arial" w:hAnsi="Arial" w:cs="Arial"/>
              </w:rPr>
            </w:pPr>
            <w:bookmarkStart w:id="347"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347"/>
          </w:p>
        </w:tc>
      </w:tr>
      <w:tr w:rsidR="002F79AB" w14:paraId="103B6615" w14:textId="77777777" w:rsidTr="00E43116">
        <w:trPr>
          <w:gridAfter w:val="1"/>
          <w:wAfter w:w="29" w:type="dxa"/>
          <w:trHeight w:val="300"/>
        </w:trPr>
        <w:tc>
          <w:tcPr>
            <w:tcW w:w="2695" w:type="dxa"/>
          </w:tcPr>
          <w:p w14:paraId="763B93BC" w14:textId="65CA1EB2" w:rsidR="002F79AB" w:rsidRDefault="002F79AB" w:rsidP="002F79AB">
            <w:pPr>
              <w:pStyle w:val="BodyText"/>
              <w:rPr>
                <w:rFonts w:ascii="Arial" w:hAnsi="Arial" w:cs="Arial"/>
                <w:b/>
                <w:bCs/>
                <w:strike/>
                <w:color w:val="FF0000"/>
              </w:rPr>
            </w:pPr>
            <w:r>
              <w:rPr>
                <w:rFonts w:ascii="Arial" w:hAnsi="Arial" w:cs="Arial"/>
                <w:b/>
                <w:bCs/>
              </w:rPr>
              <w:t>"Notification of Circuit Outage"</w:t>
            </w:r>
            <w:bookmarkStart w:id="348" w:name="_BPDCD_113"/>
          </w:p>
        </w:tc>
        <w:bookmarkEnd w:id="348"/>
        <w:tc>
          <w:tcPr>
            <w:tcW w:w="7625" w:type="dxa"/>
          </w:tcPr>
          <w:p w14:paraId="669F8197" w14:textId="77777777" w:rsidR="002F79AB" w:rsidRDefault="002F79AB" w:rsidP="002F79AB">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2F79AB" w14:paraId="38F10BDE" w14:textId="77777777" w:rsidTr="00E43116">
        <w:trPr>
          <w:gridAfter w:val="1"/>
          <w:wAfter w:w="29" w:type="dxa"/>
          <w:trHeight w:val="300"/>
        </w:trPr>
        <w:tc>
          <w:tcPr>
            <w:tcW w:w="2695" w:type="dxa"/>
          </w:tcPr>
          <w:p w14:paraId="51C80081" w14:textId="7C0F2C26" w:rsidR="002F79AB" w:rsidRPr="0019675B" w:rsidRDefault="002F79AB" w:rsidP="002F79AB">
            <w:pPr>
              <w:pStyle w:val="BodyText"/>
              <w:rPr>
                <w:rFonts w:ascii="Arial" w:hAnsi="Arial" w:cs="Arial"/>
                <w:b/>
                <w:bCs/>
              </w:rPr>
            </w:pPr>
            <w:bookmarkStart w:id="349" w:name="_BPDCI_115"/>
            <w:r w:rsidRPr="0019675B">
              <w:rPr>
                <w:rFonts w:ascii="Arial" w:hAnsi="Arial" w:cs="Arial"/>
                <w:b/>
                <w:bCs/>
              </w:rPr>
              <w:t>"Notification of Circuit Restriction"</w:t>
            </w:r>
            <w:bookmarkEnd w:id="349"/>
          </w:p>
          <w:p w14:paraId="00C83CA5" w14:textId="77777777" w:rsidR="002F79AB" w:rsidRPr="0019675B" w:rsidRDefault="002F79AB" w:rsidP="002F79AB">
            <w:pPr>
              <w:pStyle w:val="BodyText"/>
              <w:rPr>
                <w:rFonts w:ascii="Arial" w:hAnsi="Arial" w:cs="Arial"/>
                <w:b/>
                <w:bCs/>
              </w:rPr>
            </w:pPr>
          </w:p>
        </w:tc>
        <w:tc>
          <w:tcPr>
            <w:tcW w:w="7625" w:type="dxa"/>
          </w:tcPr>
          <w:p w14:paraId="1CCB2903" w14:textId="77777777" w:rsidR="002F79AB" w:rsidRPr="0019675B" w:rsidRDefault="002F79AB" w:rsidP="002F79AB">
            <w:pPr>
              <w:pStyle w:val="BodyText"/>
              <w:jc w:val="both"/>
              <w:rPr>
                <w:rFonts w:ascii="Arial" w:hAnsi="Arial" w:cs="Arial"/>
                <w:b/>
              </w:rPr>
            </w:pPr>
            <w:bookmarkStart w:id="350"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50"/>
          </w:p>
        </w:tc>
      </w:tr>
      <w:tr w:rsidR="002F79AB" w14:paraId="090856BC" w14:textId="77777777" w:rsidTr="00E43116">
        <w:trPr>
          <w:gridAfter w:val="1"/>
          <w:wAfter w:w="29" w:type="dxa"/>
          <w:trHeight w:val="300"/>
        </w:trPr>
        <w:tc>
          <w:tcPr>
            <w:tcW w:w="2695" w:type="dxa"/>
          </w:tcPr>
          <w:p w14:paraId="12611656" w14:textId="77777777" w:rsidR="002F79AB" w:rsidRDefault="002F79AB" w:rsidP="002F79AB">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tcPr>
          <w:p w14:paraId="31A29265" w14:textId="77777777" w:rsidR="002F79AB" w:rsidRDefault="002F79AB" w:rsidP="002F79AB">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2F79AB" w:rsidRPr="0000119F" w:rsidRDefault="002F79AB" w:rsidP="002F79AB">
            <w:pPr>
              <w:jc w:val="both"/>
              <w:rPr>
                <w:rFonts w:ascii="Arial" w:hAnsi="Arial" w:cs="Arial"/>
                <w:szCs w:val="22"/>
              </w:rPr>
            </w:pPr>
          </w:p>
        </w:tc>
      </w:tr>
      <w:tr w:rsidR="002F79AB" w14:paraId="3EC4A940" w14:textId="77777777" w:rsidTr="00E43116">
        <w:trPr>
          <w:gridAfter w:val="1"/>
          <w:wAfter w:w="29" w:type="dxa"/>
          <w:trHeight w:val="300"/>
        </w:trPr>
        <w:tc>
          <w:tcPr>
            <w:tcW w:w="2695" w:type="dxa"/>
          </w:tcPr>
          <w:p w14:paraId="1FF42CE9" w14:textId="07470369" w:rsidR="002F79AB" w:rsidRPr="0019675B" w:rsidRDefault="002F79AB" w:rsidP="002F79AB">
            <w:pPr>
              <w:pStyle w:val="BodyText"/>
              <w:rPr>
                <w:rFonts w:ascii="Arial" w:hAnsi="Arial" w:cs="Arial"/>
                <w:b/>
                <w:bCs/>
              </w:rPr>
            </w:pPr>
            <w:bookmarkStart w:id="351" w:name="_BPDCI_117"/>
            <w:r w:rsidRPr="0019675B">
              <w:rPr>
                <w:rFonts w:ascii="Arial" w:hAnsi="Arial" w:cs="Arial"/>
                <w:b/>
                <w:bCs/>
              </w:rPr>
              <w:t>"Notification of Restrictions on Availability"</w:t>
            </w:r>
            <w:bookmarkEnd w:id="351"/>
          </w:p>
        </w:tc>
        <w:tc>
          <w:tcPr>
            <w:tcW w:w="7625" w:type="dxa"/>
          </w:tcPr>
          <w:p w14:paraId="756BAC7A" w14:textId="77777777" w:rsidR="002F79AB" w:rsidRPr="0019675B" w:rsidRDefault="002F79AB" w:rsidP="002F79AB">
            <w:pPr>
              <w:pStyle w:val="BodyText"/>
              <w:jc w:val="both"/>
              <w:rPr>
                <w:rFonts w:ascii="Arial" w:hAnsi="Arial" w:cs="Arial"/>
              </w:rPr>
            </w:pPr>
            <w:bookmarkStart w:id="352"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52"/>
          </w:p>
        </w:tc>
      </w:tr>
      <w:tr w:rsidR="002F79AB" w14:paraId="49C4224D" w14:textId="77777777" w:rsidTr="00E43116">
        <w:trPr>
          <w:gridAfter w:val="1"/>
          <w:wAfter w:w="29" w:type="dxa"/>
          <w:trHeight w:val="300"/>
        </w:trPr>
        <w:tc>
          <w:tcPr>
            <w:tcW w:w="2695" w:type="dxa"/>
          </w:tcPr>
          <w:p w14:paraId="199DC981" w14:textId="77777777" w:rsidR="002F79AB" w:rsidRDefault="002F79AB" w:rsidP="002F79AB">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2F79AB" w:rsidRDefault="002F79AB" w:rsidP="002F79AB">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2F79AB" w14:paraId="553A2404" w14:textId="77777777" w:rsidTr="00E43116">
        <w:trPr>
          <w:gridAfter w:val="1"/>
          <w:wAfter w:w="29" w:type="dxa"/>
          <w:trHeight w:val="300"/>
        </w:trPr>
        <w:tc>
          <w:tcPr>
            <w:tcW w:w="2695" w:type="dxa"/>
          </w:tcPr>
          <w:p w14:paraId="0464BFFD" w14:textId="77777777" w:rsidR="002F79AB" w:rsidRDefault="002F79AB" w:rsidP="002F79AB">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2F79AB" w:rsidRDefault="002F79AB" w:rsidP="002F79AB">
            <w:pPr>
              <w:pStyle w:val="clauseindent"/>
              <w:ind w:left="0"/>
              <w:jc w:val="both"/>
              <w:rPr>
                <w:rFonts w:ascii="Arial" w:hAnsi="Arial" w:cs="Arial"/>
              </w:rPr>
            </w:pPr>
            <w:r>
              <w:rPr>
                <w:rFonts w:ascii="Arial" w:hAnsi="Arial" w:cs="Arial"/>
              </w:rPr>
              <w:t>as defined in Paragraph 3.13;</w:t>
            </w:r>
          </w:p>
        </w:tc>
      </w:tr>
      <w:tr w:rsidR="002F79AB" w14:paraId="70FA02DA" w14:textId="77777777" w:rsidTr="00E43116">
        <w:trPr>
          <w:gridAfter w:val="1"/>
          <w:wAfter w:w="29" w:type="dxa"/>
          <w:trHeight w:val="300"/>
        </w:trPr>
        <w:tc>
          <w:tcPr>
            <w:tcW w:w="2695" w:type="dxa"/>
          </w:tcPr>
          <w:p w14:paraId="3284868B" w14:textId="77777777" w:rsidR="002F79AB" w:rsidRDefault="002F79AB" w:rsidP="002F79AB">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2F79AB" w:rsidRDefault="002F79AB" w:rsidP="002F79AB">
            <w:pPr>
              <w:jc w:val="both"/>
              <w:rPr>
                <w:rFonts w:ascii="Arial" w:hAnsi="Arial" w:cs="Arial"/>
              </w:rPr>
            </w:pPr>
            <w:r>
              <w:rPr>
                <w:rFonts w:ascii="Arial" w:hAnsi="Arial" w:cs="Arial"/>
              </w:rPr>
              <w:t>as defined in Paragraph 6.11;</w:t>
            </w:r>
          </w:p>
        </w:tc>
      </w:tr>
      <w:tr w:rsidR="002F79AB" w14:paraId="21696C1E" w14:textId="77777777" w:rsidTr="00E43116">
        <w:trPr>
          <w:gridAfter w:val="1"/>
          <w:wAfter w:w="29" w:type="dxa"/>
          <w:trHeight w:val="300"/>
        </w:trPr>
        <w:tc>
          <w:tcPr>
            <w:tcW w:w="2695" w:type="dxa"/>
          </w:tcPr>
          <w:p w14:paraId="424C560A" w14:textId="77777777" w:rsidR="002F79AB" w:rsidRDefault="002F79AB" w:rsidP="002F79AB">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2F79AB" w:rsidRDefault="002F79AB" w:rsidP="002F79AB">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2F79AB" w14:paraId="2ED8755B" w14:textId="77777777" w:rsidTr="00E43116">
        <w:trPr>
          <w:gridAfter w:val="1"/>
          <w:wAfter w:w="29" w:type="dxa"/>
          <w:trHeight w:val="300"/>
        </w:trPr>
        <w:tc>
          <w:tcPr>
            <w:tcW w:w="2695" w:type="dxa"/>
          </w:tcPr>
          <w:p w14:paraId="646580CE" w14:textId="77777777" w:rsidR="002F79AB" w:rsidRDefault="002F79AB" w:rsidP="002F79AB">
            <w:pPr>
              <w:rPr>
                <w:rFonts w:ascii="Arial" w:hAnsi="Arial" w:cs="Arial"/>
                <w:b/>
                <w:bCs/>
              </w:rPr>
            </w:pPr>
            <w:r>
              <w:rPr>
                <w:rFonts w:ascii="Arial" w:hAnsi="Arial" w:cs="Arial"/>
                <w:b/>
                <w:bCs/>
              </w:rPr>
              <w:t>"Obligatory Reactive Power Service</w:t>
            </w:r>
          </w:p>
        </w:tc>
        <w:tc>
          <w:tcPr>
            <w:tcW w:w="7625" w:type="dxa"/>
          </w:tcPr>
          <w:p w14:paraId="250B4ABC" w14:textId="77777777" w:rsidR="002F79AB" w:rsidRDefault="002F79AB" w:rsidP="002F79AB">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2F79AB" w:rsidRDefault="002F79AB" w:rsidP="002F79AB">
            <w:pPr>
              <w:jc w:val="both"/>
              <w:rPr>
                <w:rFonts w:ascii="Arial" w:hAnsi="Arial" w:cs="Arial"/>
              </w:rPr>
            </w:pPr>
          </w:p>
        </w:tc>
      </w:tr>
      <w:tr w:rsidR="002F79AB" w14:paraId="1462065E" w14:textId="77777777" w:rsidTr="00E43116">
        <w:trPr>
          <w:gridAfter w:val="1"/>
          <w:wAfter w:w="29" w:type="dxa"/>
          <w:trHeight w:val="300"/>
        </w:trPr>
        <w:tc>
          <w:tcPr>
            <w:tcW w:w="2695" w:type="dxa"/>
          </w:tcPr>
          <w:p w14:paraId="411AFFD9" w14:textId="77777777" w:rsidR="002F79AB" w:rsidRDefault="002F79AB" w:rsidP="002F79AB">
            <w:pPr>
              <w:pStyle w:val="BodyText"/>
              <w:rPr>
                <w:rFonts w:ascii="Arial" w:hAnsi="Arial" w:cs="Arial"/>
                <w:b/>
                <w:bCs/>
              </w:rPr>
            </w:pPr>
            <w:r>
              <w:rPr>
                <w:rFonts w:ascii="Arial" w:hAnsi="Arial" w:cs="Arial"/>
                <w:b/>
                <w:bCs/>
              </w:rPr>
              <w:t>"Offer"</w:t>
            </w:r>
          </w:p>
        </w:tc>
        <w:tc>
          <w:tcPr>
            <w:tcW w:w="7625" w:type="dxa"/>
          </w:tcPr>
          <w:p w14:paraId="43D5EEDD" w14:textId="77777777" w:rsidR="002F79AB" w:rsidRDefault="002F79AB" w:rsidP="002F79AB">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2F79AB" w:rsidRDefault="002F79AB" w:rsidP="002F79AB">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2F79AB" w14:paraId="5C8BD5A1" w14:textId="77777777" w:rsidTr="00E43116">
        <w:trPr>
          <w:gridAfter w:val="1"/>
          <w:wAfter w:w="29" w:type="dxa"/>
          <w:trHeight w:val="300"/>
        </w:trPr>
        <w:tc>
          <w:tcPr>
            <w:tcW w:w="2695" w:type="dxa"/>
          </w:tcPr>
          <w:p w14:paraId="74B04BA8" w14:textId="5D86F74B" w:rsidR="002F79AB" w:rsidRPr="003D5B5F" w:rsidRDefault="002F79AB" w:rsidP="002F79AB">
            <w:pPr>
              <w:pStyle w:val="BodyText"/>
              <w:rPr>
                <w:rFonts w:ascii="Arial" w:hAnsi="Arial" w:cs="Arial"/>
                <w:b/>
                <w:bCs/>
              </w:rPr>
            </w:pPr>
            <w:r w:rsidRPr="006A0828">
              <w:rPr>
                <w:rFonts w:ascii="Arial" w:hAnsi="Arial" w:cs="Arial"/>
                <w:b/>
                <w:bCs/>
              </w:rPr>
              <w:t>“Offer Acceptance Period”</w:t>
            </w:r>
          </w:p>
        </w:tc>
        <w:tc>
          <w:tcPr>
            <w:tcW w:w="7625" w:type="dxa"/>
          </w:tcPr>
          <w:p w14:paraId="2A536664" w14:textId="4D312343" w:rsidR="002F79AB" w:rsidRPr="006A0828" w:rsidRDefault="002F79AB" w:rsidP="002F79AB">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2F79AB" w14:paraId="281373DF" w14:textId="77777777" w:rsidTr="00E43116">
        <w:trPr>
          <w:gridAfter w:val="1"/>
          <w:wAfter w:w="29" w:type="dxa"/>
          <w:trHeight w:val="300"/>
        </w:trPr>
        <w:tc>
          <w:tcPr>
            <w:tcW w:w="2695" w:type="dxa"/>
          </w:tcPr>
          <w:p w14:paraId="0F9B0112" w14:textId="77777777" w:rsidR="002F79AB" w:rsidRDefault="002F79AB" w:rsidP="002F79AB">
            <w:pPr>
              <w:pStyle w:val="BodyText"/>
              <w:rPr>
                <w:rFonts w:ascii="Arial" w:hAnsi="Arial" w:cs="Arial"/>
                <w:b/>
                <w:bCs/>
              </w:rPr>
            </w:pPr>
            <w:r>
              <w:rPr>
                <w:rFonts w:ascii="Arial" w:hAnsi="Arial" w:cs="Arial"/>
                <w:b/>
                <w:bCs/>
              </w:rPr>
              <w:lastRenderedPageBreak/>
              <w:t>"Offshore"</w:t>
            </w:r>
          </w:p>
        </w:tc>
        <w:tc>
          <w:tcPr>
            <w:tcW w:w="7625" w:type="dxa"/>
          </w:tcPr>
          <w:p w14:paraId="4884C201" w14:textId="77777777" w:rsidR="002F79AB" w:rsidRDefault="002F79AB" w:rsidP="002F79AB">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2F79AB" w14:paraId="007510BA" w14:textId="77777777" w:rsidTr="00E43116">
        <w:tblPrEx>
          <w:tblCellMar>
            <w:left w:w="108" w:type="dxa"/>
            <w:right w:w="108" w:type="dxa"/>
          </w:tblCellMar>
        </w:tblPrEx>
        <w:trPr>
          <w:gridAfter w:val="1"/>
          <w:wAfter w:w="29" w:type="dxa"/>
          <w:trHeight w:val="300"/>
        </w:trPr>
        <w:tc>
          <w:tcPr>
            <w:tcW w:w="2695" w:type="dxa"/>
          </w:tcPr>
          <w:p w14:paraId="0D510988" w14:textId="77777777" w:rsidR="002F79AB" w:rsidRDefault="002F79AB" w:rsidP="002F79AB">
            <w:pPr>
              <w:pStyle w:val="BodyText"/>
              <w:spacing w:before="120" w:after="120"/>
              <w:rPr>
                <w:rFonts w:ascii="Arial" w:hAnsi="Arial" w:cs="Arial"/>
                <w:b/>
                <w:bCs/>
              </w:rPr>
            </w:pPr>
            <w:r>
              <w:rPr>
                <w:rFonts w:ascii="Arial" w:hAnsi="Arial" w:cs="Arial"/>
                <w:b/>
                <w:bCs/>
              </w:rPr>
              <w:t>“Offshore Construction Works”</w:t>
            </w:r>
          </w:p>
        </w:tc>
        <w:tc>
          <w:tcPr>
            <w:tcW w:w="7625" w:type="dxa"/>
          </w:tcPr>
          <w:p w14:paraId="78E75FE0" w14:textId="77777777" w:rsidR="002F79AB" w:rsidRDefault="002F79AB" w:rsidP="002F79AB">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2F79AB" w:rsidRDefault="002F79AB" w:rsidP="002F79AB">
            <w:pPr>
              <w:autoSpaceDE w:val="0"/>
              <w:autoSpaceDN w:val="0"/>
              <w:adjustRightInd w:val="0"/>
              <w:rPr>
                <w:rFonts w:ascii="Arial" w:hAnsi="Arial" w:cs="Arial"/>
              </w:rPr>
            </w:pPr>
          </w:p>
        </w:tc>
      </w:tr>
      <w:tr w:rsidR="002F79AB" w14:paraId="51B5B7A7" w14:textId="77777777" w:rsidTr="00E43116">
        <w:tblPrEx>
          <w:tblCellMar>
            <w:left w:w="108" w:type="dxa"/>
            <w:right w:w="108" w:type="dxa"/>
          </w:tblCellMar>
        </w:tblPrEx>
        <w:trPr>
          <w:gridAfter w:val="1"/>
          <w:wAfter w:w="29" w:type="dxa"/>
          <w:trHeight w:val="300"/>
        </w:trPr>
        <w:tc>
          <w:tcPr>
            <w:tcW w:w="2695" w:type="dxa"/>
          </w:tcPr>
          <w:p w14:paraId="260F5CFB" w14:textId="77777777" w:rsidR="002F79AB" w:rsidRDefault="002F79AB" w:rsidP="002F79AB">
            <w:pPr>
              <w:pStyle w:val="BodyText"/>
              <w:spacing w:before="120" w:after="120"/>
              <w:rPr>
                <w:rFonts w:ascii="Arial" w:hAnsi="Arial" w:cs="Arial"/>
                <w:b/>
                <w:bCs/>
              </w:rPr>
            </w:pPr>
            <w:r>
              <w:rPr>
                <w:rFonts w:ascii="Arial" w:hAnsi="Arial" w:cs="Arial"/>
                <w:b/>
                <w:bCs/>
              </w:rPr>
              <w:t>"Offshore Grid Entry Point"</w:t>
            </w:r>
          </w:p>
        </w:tc>
        <w:tc>
          <w:tcPr>
            <w:tcW w:w="7625" w:type="dxa"/>
          </w:tcPr>
          <w:p w14:paraId="366EBF82" w14:textId="77777777" w:rsidR="002F79AB" w:rsidRDefault="002F79AB" w:rsidP="002F79AB">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5F432DDF" w14:textId="77777777" w:rsidTr="00E43116">
        <w:tblPrEx>
          <w:tblCellMar>
            <w:left w:w="108" w:type="dxa"/>
            <w:right w:w="108" w:type="dxa"/>
          </w:tblCellMar>
        </w:tblPrEx>
        <w:trPr>
          <w:gridAfter w:val="1"/>
          <w:wAfter w:w="29" w:type="dxa"/>
          <w:trHeight w:val="300"/>
        </w:trPr>
        <w:tc>
          <w:tcPr>
            <w:tcW w:w="2695" w:type="dxa"/>
          </w:tcPr>
          <w:p w14:paraId="43536686" w14:textId="77777777" w:rsidR="002F79AB" w:rsidRDefault="002F79AB" w:rsidP="002F79AB">
            <w:pPr>
              <w:pStyle w:val="BodyText"/>
              <w:spacing w:before="120"/>
              <w:rPr>
                <w:rFonts w:ascii="Arial" w:hAnsi="Arial" w:cs="Arial"/>
                <w:b/>
                <w:bCs/>
              </w:rPr>
            </w:pPr>
            <w:r>
              <w:rPr>
                <w:rFonts w:ascii="Arial" w:hAnsi="Arial" w:cs="Arial"/>
                <w:b/>
                <w:bCs/>
              </w:rPr>
              <w:t>"Offshore Platform"</w:t>
            </w:r>
          </w:p>
        </w:tc>
        <w:tc>
          <w:tcPr>
            <w:tcW w:w="7625" w:type="dxa"/>
          </w:tcPr>
          <w:p w14:paraId="7190E8E3" w14:textId="77777777" w:rsidR="002F79AB" w:rsidRDefault="002F79AB" w:rsidP="002F79AB">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2F79AB" w14:paraId="0307B425" w14:textId="77777777" w:rsidTr="00E43116">
        <w:tblPrEx>
          <w:tblCellMar>
            <w:left w:w="108" w:type="dxa"/>
            <w:right w:w="108" w:type="dxa"/>
          </w:tblCellMar>
        </w:tblPrEx>
        <w:trPr>
          <w:gridAfter w:val="1"/>
          <w:wAfter w:w="29" w:type="dxa"/>
          <w:trHeight w:val="300"/>
          <w:ins w:id="353" w:author="Author"/>
        </w:trPr>
        <w:tc>
          <w:tcPr>
            <w:tcW w:w="2695" w:type="dxa"/>
          </w:tcPr>
          <w:p w14:paraId="367DE904" w14:textId="5900A223" w:rsidR="002F79AB" w:rsidRDefault="002F79AB" w:rsidP="002F79AB">
            <w:pPr>
              <w:pStyle w:val="BodyText"/>
              <w:spacing w:before="120"/>
              <w:rPr>
                <w:ins w:id="354" w:author="Author"/>
                <w:rFonts w:ascii="Arial" w:hAnsi="Arial" w:cs="Arial"/>
                <w:b/>
                <w:bCs/>
              </w:rPr>
            </w:pPr>
            <w:ins w:id="355" w:author="Author">
              <w:r w:rsidRPr="00F35A74">
                <w:rPr>
                  <w:rFonts w:ascii="Arial" w:hAnsi="Arial" w:cs="Arial"/>
                  <w:b/>
                  <w:bCs/>
                  <w:szCs w:val="22"/>
                </w:rPr>
                <w:t>“Offshore Project”</w:t>
              </w:r>
            </w:ins>
          </w:p>
        </w:tc>
        <w:tc>
          <w:tcPr>
            <w:tcW w:w="7625" w:type="dxa"/>
          </w:tcPr>
          <w:p w14:paraId="0BD70FB1" w14:textId="77777777" w:rsidR="002F79AB" w:rsidRDefault="002F79AB" w:rsidP="002F79AB">
            <w:pPr>
              <w:jc w:val="both"/>
              <w:rPr>
                <w:ins w:id="356" w:author="Author"/>
                <w:rFonts w:ascii="Arial" w:hAnsi="Arial" w:cs="Arial"/>
                <w:szCs w:val="22"/>
              </w:rPr>
            </w:pPr>
            <w:ins w:id="357"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t>
              </w:r>
              <w:r w:rsidRPr="00F35A74">
                <w:rPr>
                  <w:rFonts w:ascii="Arial" w:hAnsi="Arial" w:cs="Arial"/>
                  <w:b/>
                  <w:bCs/>
                  <w:szCs w:val="22"/>
                </w:rPr>
                <w:t>Power Station</w:t>
              </w:r>
              <w:r w:rsidRPr="00F35A74">
                <w:rPr>
                  <w:rFonts w:ascii="Arial" w:hAnsi="Arial" w:cs="Arial"/>
                  <w:szCs w:val="22"/>
                </w:rPr>
                <w:t xml:space="preserve"> located in </w:t>
              </w:r>
              <w:r w:rsidRPr="00F35A74">
                <w:rPr>
                  <w:rFonts w:ascii="Arial" w:hAnsi="Arial" w:cs="Arial"/>
                  <w:b/>
                  <w:bCs/>
                  <w:szCs w:val="22"/>
                </w:rPr>
                <w:t>Offshore Waters</w:t>
              </w:r>
              <w:r w:rsidRPr="00F35A74">
                <w:rPr>
                  <w:rFonts w:ascii="Arial" w:hAnsi="Arial" w:cs="Arial"/>
                  <w:szCs w:val="22"/>
                </w:rPr>
                <w:t xml:space="preserve">, </w:t>
              </w:r>
              <w:r w:rsidRPr="00F35A74">
                <w:rPr>
                  <w:rFonts w:ascii="Arial" w:hAnsi="Arial" w:cs="Arial"/>
                  <w:b/>
                  <w:bCs/>
                  <w:szCs w:val="22"/>
                </w:rPr>
                <w:t>Multi-Purpose Interconnector, Non-Standard Interconnector</w:t>
              </w:r>
              <w:r w:rsidRPr="00F35A74">
                <w:rPr>
                  <w:rFonts w:ascii="Arial" w:hAnsi="Arial" w:cs="Arial"/>
                  <w:szCs w:val="22"/>
                </w:rPr>
                <w:t xml:space="preserve"> or other project which has leases awarded to it in </w:t>
              </w:r>
              <w:r w:rsidRPr="00F35A74">
                <w:rPr>
                  <w:rFonts w:ascii="Arial" w:hAnsi="Arial" w:cs="Arial"/>
                  <w:b/>
                  <w:bCs/>
                  <w:szCs w:val="22"/>
                </w:rPr>
                <w:t>Offshore Waters</w:t>
              </w:r>
              <w:r w:rsidRPr="00F35A74">
                <w:rPr>
                  <w:rFonts w:ascii="Arial" w:hAnsi="Arial" w:cs="Arial"/>
                  <w:szCs w:val="22"/>
                </w:rPr>
                <w:t xml:space="preserve"> by the Crown Estate or Crown Estate Scotland or any other project which connects to the </w:t>
              </w:r>
              <w:r w:rsidRPr="00F35A74">
                <w:rPr>
                  <w:rFonts w:ascii="Arial" w:hAnsi="Arial" w:cs="Arial"/>
                  <w:b/>
                  <w:bCs/>
                  <w:szCs w:val="22"/>
                </w:rPr>
                <w:t>National Electricity Transmission</w:t>
              </w:r>
              <w:r w:rsidRPr="00F35A74">
                <w:rPr>
                  <w:rFonts w:ascii="Arial" w:hAnsi="Arial" w:cs="Arial"/>
                  <w:szCs w:val="22"/>
                </w:rPr>
                <w:t xml:space="preserve"> </w:t>
              </w:r>
              <w:r w:rsidRPr="00F35A74">
                <w:rPr>
                  <w:rFonts w:ascii="Arial" w:hAnsi="Arial" w:cs="Arial"/>
                  <w:b/>
                  <w:bCs/>
                  <w:szCs w:val="22"/>
                </w:rPr>
                <w:t>System</w:t>
              </w:r>
              <w:r w:rsidRPr="00F35A74">
                <w:rPr>
                  <w:rFonts w:ascii="Arial" w:hAnsi="Arial" w:cs="Arial"/>
                  <w:szCs w:val="22"/>
                </w:rPr>
                <w:t xml:space="preserve"> </w:t>
              </w:r>
              <w:r w:rsidRPr="00F35A74">
                <w:rPr>
                  <w:rFonts w:ascii="Arial" w:hAnsi="Arial" w:cs="Arial"/>
                  <w:b/>
                  <w:bCs/>
                  <w:szCs w:val="22"/>
                </w:rPr>
                <w:t>Onshore</w:t>
              </w:r>
              <w:r w:rsidRPr="00F35A74">
                <w:rPr>
                  <w:rFonts w:ascii="Arial" w:hAnsi="Arial" w:cs="Arial"/>
                  <w:szCs w:val="22"/>
                </w:rPr>
                <w:t xml:space="preserve"> but has or involves assets outside of the jurisdiction of </w:t>
              </w:r>
              <w:r w:rsidRPr="00F35A74">
                <w:rPr>
                  <w:rFonts w:ascii="Arial" w:hAnsi="Arial" w:cs="Arial"/>
                  <w:b/>
                  <w:bCs/>
                  <w:szCs w:val="22"/>
                </w:rPr>
                <w:t>Great Britain</w:t>
              </w:r>
              <w:r w:rsidRPr="00F35A74">
                <w:rPr>
                  <w:rFonts w:ascii="Arial" w:hAnsi="Arial" w:cs="Arial"/>
                  <w:szCs w:val="22"/>
                </w:rPr>
                <w:t xml:space="preserve"> and which is not caught by any of the aforementioned categories;</w:t>
              </w:r>
            </w:ins>
          </w:p>
          <w:p w14:paraId="176118F9" w14:textId="44E42DBD" w:rsidR="002F79AB" w:rsidRDefault="002F79AB" w:rsidP="002F79AB">
            <w:pPr>
              <w:jc w:val="both"/>
              <w:rPr>
                <w:ins w:id="358" w:author="Author"/>
                <w:rFonts w:ascii="Arial" w:hAnsi="Arial" w:cs="Arial"/>
              </w:rPr>
            </w:pPr>
          </w:p>
        </w:tc>
      </w:tr>
      <w:tr w:rsidR="002F79AB" w14:paraId="2FCF8F9B" w14:textId="77777777" w:rsidTr="00E43116">
        <w:tblPrEx>
          <w:tblCellMar>
            <w:left w:w="108" w:type="dxa"/>
            <w:right w:w="108" w:type="dxa"/>
          </w:tblCellMar>
        </w:tblPrEx>
        <w:trPr>
          <w:gridAfter w:val="1"/>
          <w:wAfter w:w="29" w:type="dxa"/>
          <w:trHeight w:val="300"/>
        </w:trPr>
        <w:tc>
          <w:tcPr>
            <w:tcW w:w="2695" w:type="dxa"/>
          </w:tcPr>
          <w:p w14:paraId="2F43A2F2" w14:textId="77777777" w:rsidR="002F79AB" w:rsidRDefault="002F79AB" w:rsidP="002F79AB">
            <w:pPr>
              <w:pStyle w:val="BodyText"/>
              <w:rPr>
                <w:rFonts w:ascii="Arial" w:hAnsi="Arial" w:cs="Arial"/>
                <w:b/>
                <w:bCs/>
              </w:rPr>
            </w:pPr>
            <w:r>
              <w:rPr>
                <w:rFonts w:ascii="Arial" w:hAnsi="Arial" w:cs="Arial"/>
                <w:b/>
                <w:bCs/>
              </w:rPr>
              <w:t>"Offshore Standard Design"</w:t>
            </w:r>
          </w:p>
        </w:tc>
        <w:tc>
          <w:tcPr>
            <w:tcW w:w="7625" w:type="dxa"/>
          </w:tcPr>
          <w:p w14:paraId="50CEFD13" w14:textId="77777777" w:rsidR="002F79AB" w:rsidRDefault="002F79AB" w:rsidP="002F79AB">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2F79AB" w14:paraId="2636F577" w14:textId="77777777" w:rsidTr="00E43116">
        <w:tblPrEx>
          <w:tblCellMar>
            <w:left w:w="108" w:type="dxa"/>
            <w:right w:w="108" w:type="dxa"/>
          </w:tblCellMar>
        </w:tblPrEx>
        <w:trPr>
          <w:gridAfter w:val="1"/>
          <w:wAfter w:w="29" w:type="dxa"/>
          <w:trHeight w:val="300"/>
        </w:trPr>
        <w:tc>
          <w:tcPr>
            <w:tcW w:w="2695" w:type="dxa"/>
          </w:tcPr>
          <w:p w14:paraId="48C4EEA5" w14:textId="77777777" w:rsidR="002F79AB" w:rsidRDefault="002F79AB" w:rsidP="002F79AB">
            <w:pPr>
              <w:pStyle w:val="BodyText"/>
              <w:rPr>
                <w:rFonts w:ascii="Arial" w:hAnsi="Arial" w:cs="Arial"/>
                <w:b/>
                <w:bCs/>
              </w:rPr>
            </w:pPr>
            <w:r>
              <w:rPr>
                <w:rFonts w:ascii="Arial" w:hAnsi="Arial" w:cs="Arial"/>
                <w:b/>
                <w:bCs/>
              </w:rPr>
              <w:t>"Offshore Tender Process"</w:t>
            </w:r>
          </w:p>
        </w:tc>
        <w:tc>
          <w:tcPr>
            <w:tcW w:w="7625" w:type="dxa"/>
          </w:tcPr>
          <w:p w14:paraId="460418C4" w14:textId="77777777" w:rsidR="002F79AB" w:rsidRDefault="002F79AB" w:rsidP="002F79AB">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2F79AB" w14:paraId="743804C6" w14:textId="77777777" w:rsidTr="00E43116">
        <w:tblPrEx>
          <w:tblCellMar>
            <w:left w:w="108" w:type="dxa"/>
            <w:right w:w="108" w:type="dxa"/>
          </w:tblCellMar>
        </w:tblPrEx>
        <w:trPr>
          <w:gridAfter w:val="1"/>
          <w:wAfter w:w="29" w:type="dxa"/>
          <w:trHeight w:val="300"/>
        </w:trPr>
        <w:tc>
          <w:tcPr>
            <w:tcW w:w="2695" w:type="dxa"/>
          </w:tcPr>
          <w:p w14:paraId="25739D0A" w14:textId="77777777" w:rsidR="002F79AB" w:rsidRDefault="002F79AB" w:rsidP="002F79AB">
            <w:pPr>
              <w:pStyle w:val="BodyText"/>
              <w:rPr>
                <w:rFonts w:ascii="Arial" w:hAnsi="Arial" w:cs="Arial"/>
                <w:b/>
                <w:bCs/>
              </w:rPr>
            </w:pPr>
            <w:r>
              <w:rPr>
                <w:rFonts w:ascii="Arial" w:hAnsi="Arial" w:cs="Arial"/>
                <w:b/>
                <w:bCs/>
              </w:rPr>
              <w:t>"Offshore Tender Regulations"</w:t>
            </w:r>
          </w:p>
        </w:tc>
        <w:tc>
          <w:tcPr>
            <w:tcW w:w="7625" w:type="dxa"/>
          </w:tcPr>
          <w:p w14:paraId="5F5C550F" w14:textId="77777777" w:rsidR="002F79AB" w:rsidRDefault="002F79AB" w:rsidP="002F79AB">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2F79AB" w14:paraId="678E8B2C" w14:textId="77777777" w:rsidTr="00E43116">
        <w:tblPrEx>
          <w:tblCellMar>
            <w:left w:w="108" w:type="dxa"/>
            <w:right w:w="108" w:type="dxa"/>
          </w:tblCellMar>
        </w:tblPrEx>
        <w:trPr>
          <w:gridAfter w:val="1"/>
          <w:wAfter w:w="29" w:type="dxa"/>
          <w:trHeight w:val="300"/>
        </w:trPr>
        <w:tc>
          <w:tcPr>
            <w:tcW w:w="2695" w:type="dxa"/>
          </w:tcPr>
          <w:p w14:paraId="241C2873" w14:textId="77777777" w:rsidR="002F79AB" w:rsidRDefault="002F79AB" w:rsidP="002F79AB">
            <w:pPr>
              <w:pStyle w:val="BodyText"/>
              <w:rPr>
                <w:rFonts w:ascii="Arial" w:hAnsi="Arial" w:cs="Arial"/>
                <w:b/>
                <w:bCs/>
              </w:rPr>
            </w:pPr>
            <w:r>
              <w:rPr>
                <w:rFonts w:ascii="Arial" w:hAnsi="Arial" w:cs="Arial"/>
                <w:b/>
                <w:bCs/>
              </w:rPr>
              <w:t>“Offshore Transmission”</w:t>
            </w:r>
          </w:p>
        </w:tc>
        <w:tc>
          <w:tcPr>
            <w:tcW w:w="7625" w:type="dxa"/>
          </w:tcPr>
          <w:p w14:paraId="67489BD1" w14:textId="77777777" w:rsidR="002F79AB" w:rsidRDefault="002F79AB" w:rsidP="002F79AB">
            <w:pPr>
              <w:pStyle w:val="BodyText"/>
              <w:jc w:val="both"/>
              <w:rPr>
                <w:rFonts w:ascii="Arial" w:hAnsi="Arial" w:cs="Arial"/>
              </w:rPr>
            </w:pPr>
            <w:r>
              <w:rPr>
                <w:rFonts w:ascii="Arial" w:hAnsi="Arial" w:cs="Arial"/>
              </w:rPr>
              <w:t>means as defined in the Energy Act 2004;</w:t>
            </w:r>
          </w:p>
        </w:tc>
      </w:tr>
      <w:tr w:rsidR="002F79AB" w14:paraId="031EC8F9" w14:textId="77777777" w:rsidTr="00E43116">
        <w:tblPrEx>
          <w:tblCellMar>
            <w:left w:w="108" w:type="dxa"/>
            <w:right w:w="108" w:type="dxa"/>
          </w:tblCellMar>
        </w:tblPrEx>
        <w:trPr>
          <w:gridAfter w:val="1"/>
          <w:wAfter w:w="29" w:type="dxa"/>
          <w:trHeight w:val="300"/>
        </w:trPr>
        <w:tc>
          <w:tcPr>
            <w:tcW w:w="2695" w:type="dxa"/>
          </w:tcPr>
          <w:p w14:paraId="627E068D" w14:textId="77777777" w:rsidR="002F79AB" w:rsidRDefault="002F79AB" w:rsidP="002F79AB">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2F79AB" w:rsidRDefault="002F79AB" w:rsidP="002F79AB">
            <w:pPr>
              <w:pStyle w:val="BodyText"/>
              <w:tabs>
                <w:tab w:val="center" w:pos="4513"/>
              </w:tabs>
              <w:spacing w:after="0"/>
              <w:rPr>
                <w:rFonts w:ascii="Arial" w:hAnsi="Arial" w:cs="Arial"/>
                <w:strike/>
                <w:color w:val="FF0000"/>
              </w:rPr>
            </w:pPr>
          </w:p>
        </w:tc>
        <w:tc>
          <w:tcPr>
            <w:tcW w:w="7625" w:type="dxa"/>
          </w:tcPr>
          <w:p w14:paraId="5DB35DD5" w14:textId="77777777" w:rsidR="002F79AB" w:rsidRPr="0019675B" w:rsidRDefault="002F79AB" w:rsidP="002F79AB">
            <w:pPr>
              <w:pStyle w:val="BodyText"/>
              <w:tabs>
                <w:tab w:val="center" w:pos="4513"/>
              </w:tabs>
              <w:spacing w:after="0"/>
              <w:rPr>
                <w:rFonts w:ascii="Arial" w:hAnsi="Arial" w:cs="Arial"/>
              </w:rPr>
            </w:pPr>
            <w:bookmarkStart w:id="359"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359"/>
          </w:p>
          <w:p w14:paraId="4523A286" w14:textId="77777777" w:rsidR="002F79AB" w:rsidRDefault="002F79AB" w:rsidP="002F79AB">
            <w:pPr>
              <w:pStyle w:val="BodyText"/>
              <w:jc w:val="both"/>
              <w:rPr>
                <w:rFonts w:ascii="Arial" w:hAnsi="Arial" w:cs="Arial"/>
              </w:rPr>
            </w:pPr>
          </w:p>
        </w:tc>
      </w:tr>
      <w:tr w:rsidR="002F79AB" w14:paraId="07D8066C" w14:textId="77777777" w:rsidTr="00E43116">
        <w:tblPrEx>
          <w:tblCellMar>
            <w:left w:w="108" w:type="dxa"/>
            <w:right w:w="108" w:type="dxa"/>
          </w:tblCellMar>
        </w:tblPrEx>
        <w:trPr>
          <w:gridAfter w:val="1"/>
          <w:wAfter w:w="29" w:type="dxa"/>
          <w:trHeight w:val="300"/>
        </w:trPr>
        <w:tc>
          <w:tcPr>
            <w:tcW w:w="2695" w:type="dxa"/>
          </w:tcPr>
          <w:p w14:paraId="4F10A736" w14:textId="77777777" w:rsidR="002F79AB" w:rsidRDefault="002F79AB" w:rsidP="002F79AB">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2F79AB" w:rsidRDefault="002F79AB" w:rsidP="002F79AB">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2F79AB" w14:paraId="7CDA5C68" w14:textId="77777777" w:rsidTr="00E43116">
        <w:tblPrEx>
          <w:tblCellMar>
            <w:left w:w="108" w:type="dxa"/>
            <w:right w:w="108" w:type="dxa"/>
          </w:tblCellMar>
        </w:tblPrEx>
        <w:trPr>
          <w:gridAfter w:val="1"/>
          <w:wAfter w:w="29" w:type="dxa"/>
          <w:trHeight w:val="300"/>
        </w:trPr>
        <w:tc>
          <w:tcPr>
            <w:tcW w:w="2695" w:type="dxa"/>
          </w:tcPr>
          <w:p w14:paraId="057B0ACB" w14:textId="77777777" w:rsidR="002F79AB" w:rsidRDefault="002F79AB" w:rsidP="002F79AB">
            <w:pPr>
              <w:pStyle w:val="BodyText"/>
              <w:rPr>
                <w:rFonts w:ascii="Arial" w:hAnsi="Arial" w:cs="Arial"/>
                <w:b/>
                <w:bCs/>
              </w:rPr>
            </w:pPr>
            <w:r>
              <w:rPr>
                <w:rFonts w:ascii="Arial" w:hAnsi="Arial" w:cs="Arial"/>
                <w:b/>
                <w:bCs/>
              </w:rPr>
              <w:lastRenderedPageBreak/>
              <w:t>“Offshore Transmission Owner”</w:t>
            </w:r>
          </w:p>
        </w:tc>
        <w:tc>
          <w:tcPr>
            <w:tcW w:w="7625" w:type="dxa"/>
          </w:tcPr>
          <w:p w14:paraId="5C59D201" w14:textId="77777777" w:rsidR="002F79AB" w:rsidRDefault="002F79AB" w:rsidP="002F79AB">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2F79AB" w14:paraId="0AB84FC3" w14:textId="77777777" w:rsidTr="00E43116">
        <w:tblPrEx>
          <w:tblCellMar>
            <w:left w:w="108" w:type="dxa"/>
            <w:right w:w="108" w:type="dxa"/>
          </w:tblCellMar>
        </w:tblPrEx>
        <w:trPr>
          <w:gridAfter w:val="1"/>
          <w:wAfter w:w="29" w:type="dxa"/>
          <w:trHeight w:val="300"/>
        </w:trPr>
        <w:tc>
          <w:tcPr>
            <w:tcW w:w="2695" w:type="dxa"/>
          </w:tcPr>
          <w:p w14:paraId="6017FF22" w14:textId="77777777" w:rsidR="002F79AB" w:rsidRDefault="002F79AB" w:rsidP="002F79AB">
            <w:pPr>
              <w:rPr>
                <w:rFonts w:ascii="Arial" w:hAnsi="Arial"/>
                <w:b/>
              </w:rPr>
            </w:pPr>
            <w:r>
              <w:rPr>
                <w:rFonts w:ascii="Arial" w:hAnsi="Arial"/>
                <w:b/>
              </w:rPr>
              <w:t>“Offshore Transmission Reinforcement Works”</w:t>
            </w:r>
          </w:p>
        </w:tc>
        <w:tc>
          <w:tcPr>
            <w:tcW w:w="7625" w:type="dxa"/>
          </w:tcPr>
          <w:p w14:paraId="13A3B736" w14:textId="77777777" w:rsidR="002F79AB" w:rsidRPr="00736B31" w:rsidRDefault="002F79AB" w:rsidP="002F79AB">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2F79AB" w14:paraId="11C5C43B" w14:textId="77777777" w:rsidTr="00E43116">
        <w:tblPrEx>
          <w:tblCellMar>
            <w:left w:w="108" w:type="dxa"/>
            <w:right w:w="108" w:type="dxa"/>
          </w:tblCellMar>
        </w:tblPrEx>
        <w:trPr>
          <w:gridAfter w:val="1"/>
          <w:wAfter w:w="29" w:type="dxa"/>
          <w:trHeight w:val="300"/>
        </w:trPr>
        <w:tc>
          <w:tcPr>
            <w:tcW w:w="2695" w:type="dxa"/>
          </w:tcPr>
          <w:p w14:paraId="5BD8A7B5" w14:textId="77777777" w:rsidR="002F79AB" w:rsidRDefault="002F79AB" w:rsidP="002F79AB">
            <w:pPr>
              <w:pStyle w:val="BodyText"/>
              <w:rPr>
                <w:rFonts w:ascii="Arial" w:hAnsi="Arial" w:cs="Arial"/>
                <w:b/>
                <w:bCs/>
              </w:rPr>
            </w:pPr>
            <w:r>
              <w:rPr>
                <w:rFonts w:ascii="Arial" w:hAnsi="Arial" w:cs="Arial"/>
                <w:b/>
                <w:bCs/>
              </w:rPr>
              <w:t>"Offshore Transmission System"</w:t>
            </w:r>
          </w:p>
        </w:tc>
        <w:tc>
          <w:tcPr>
            <w:tcW w:w="7625" w:type="dxa"/>
          </w:tcPr>
          <w:p w14:paraId="21A6A99E" w14:textId="77777777" w:rsidR="002F79AB" w:rsidRDefault="002F79AB" w:rsidP="002F79AB">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2F79AB" w14:paraId="4F985853" w14:textId="77777777" w:rsidTr="00E43116">
        <w:tblPrEx>
          <w:tblCellMar>
            <w:left w:w="108" w:type="dxa"/>
            <w:right w:w="108" w:type="dxa"/>
          </w:tblCellMar>
        </w:tblPrEx>
        <w:trPr>
          <w:gridAfter w:val="1"/>
          <w:wAfter w:w="29" w:type="dxa"/>
          <w:trHeight w:val="300"/>
        </w:trPr>
        <w:tc>
          <w:tcPr>
            <w:tcW w:w="2695" w:type="dxa"/>
          </w:tcPr>
          <w:p w14:paraId="6B05B6E4" w14:textId="77777777" w:rsidR="002F79AB" w:rsidRDefault="002F79AB" w:rsidP="002F79AB">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2F79AB" w:rsidRDefault="002F79AB" w:rsidP="002F79AB">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2F79AB" w:rsidRDefault="002F79AB" w:rsidP="002F79AB"/>
        </w:tc>
      </w:tr>
      <w:tr w:rsidR="002F79AB" w14:paraId="3C39500E" w14:textId="77777777" w:rsidTr="00E43116">
        <w:tblPrEx>
          <w:tblCellMar>
            <w:left w:w="108" w:type="dxa"/>
            <w:right w:w="108" w:type="dxa"/>
          </w:tblCellMar>
        </w:tblPrEx>
        <w:trPr>
          <w:gridAfter w:val="1"/>
          <w:wAfter w:w="29" w:type="dxa"/>
          <w:trHeight w:val="300"/>
        </w:trPr>
        <w:tc>
          <w:tcPr>
            <w:tcW w:w="2695" w:type="dxa"/>
          </w:tcPr>
          <w:p w14:paraId="22814F55" w14:textId="77777777" w:rsidR="002F79AB" w:rsidRDefault="002F79AB" w:rsidP="002F79AB">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2F79AB" w:rsidRDefault="002F79AB" w:rsidP="002F79AB">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2F79AB" w14:paraId="615BD21B" w14:textId="77777777" w:rsidTr="00E43116">
        <w:tblPrEx>
          <w:tblCellMar>
            <w:left w:w="108" w:type="dxa"/>
            <w:right w:w="108" w:type="dxa"/>
          </w:tblCellMar>
        </w:tblPrEx>
        <w:trPr>
          <w:gridAfter w:val="1"/>
          <w:wAfter w:w="29" w:type="dxa"/>
          <w:trHeight w:val="300"/>
        </w:trPr>
        <w:tc>
          <w:tcPr>
            <w:tcW w:w="2695" w:type="dxa"/>
          </w:tcPr>
          <w:p w14:paraId="7DC102EC" w14:textId="77777777" w:rsidR="002F79AB" w:rsidRDefault="002F79AB" w:rsidP="002F79AB">
            <w:pPr>
              <w:pStyle w:val="BodyText"/>
              <w:rPr>
                <w:rFonts w:ascii="Arial" w:hAnsi="Arial" w:cs="Arial"/>
                <w:b/>
                <w:bCs/>
              </w:rPr>
            </w:pPr>
            <w:r>
              <w:rPr>
                <w:rFonts w:ascii="Arial" w:hAnsi="Arial" w:cs="Arial"/>
                <w:b/>
                <w:bCs/>
              </w:rPr>
              <w:t>"Offshore Waters"</w:t>
            </w:r>
          </w:p>
        </w:tc>
        <w:tc>
          <w:tcPr>
            <w:tcW w:w="7625" w:type="dxa"/>
          </w:tcPr>
          <w:p w14:paraId="709A0FC4" w14:textId="77777777" w:rsidR="002F79AB" w:rsidRDefault="002F79AB" w:rsidP="002F79AB">
            <w:pPr>
              <w:pStyle w:val="BodyText"/>
              <w:jc w:val="both"/>
              <w:rPr>
                <w:rFonts w:ascii="Arial" w:hAnsi="Arial" w:cs="Arial"/>
              </w:rPr>
            </w:pPr>
            <w:r>
              <w:rPr>
                <w:rFonts w:ascii="Arial" w:hAnsi="Arial" w:cs="Arial"/>
              </w:rPr>
              <w:t>has the meaning given to "offshore waters" in Section 90(9) of the Energy Act 2004;</w:t>
            </w:r>
          </w:p>
        </w:tc>
      </w:tr>
      <w:tr w:rsidR="002F79AB" w14:paraId="2626C0B6" w14:textId="77777777" w:rsidTr="00E43116">
        <w:trPr>
          <w:gridAfter w:val="1"/>
          <w:wAfter w:w="29" w:type="dxa"/>
          <w:trHeight w:val="300"/>
        </w:trPr>
        <w:tc>
          <w:tcPr>
            <w:tcW w:w="2695" w:type="dxa"/>
          </w:tcPr>
          <w:p w14:paraId="1A98320C" w14:textId="77777777" w:rsidR="002F79AB" w:rsidRDefault="002F79AB" w:rsidP="002F79AB">
            <w:pPr>
              <w:pStyle w:val="BodyText"/>
              <w:rPr>
                <w:rFonts w:ascii="Arial" w:hAnsi="Arial" w:cs="Arial"/>
                <w:b/>
                <w:bCs/>
              </w:rPr>
            </w:pPr>
            <w:r>
              <w:rPr>
                <w:rFonts w:ascii="Arial" w:hAnsi="Arial" w:cs="Arial"/>
                <w:b/>
                <w:bCs/>
              </w:rPr>
              <w:t>“Offtaking”</w:t>
            </w:r>
          </w:p>
        </w:tc>
        <w:tc>
          <w:tcPr>
            <w:tcW w:w="7625" w:type="dxa"/>
          </w:tcPr>
          <w:p w14:paraId="5BC4C0D6"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2F79AB" w14:paraId="54DA56B1" w14:textId="77777777" w:rsidTr="00E43116">
        <w:trPr>
          <w:gridAfter w:val="1"/>
          <w:wAfter w:w="29" w:type="dxa"/>
          <w:trHeight w:val="300"/>
        </w:trPr>
        <w:tc>
          <w:tcPr>
            <w:tcW w:w="2695" w:type="dxa"/>
          </w:tcPr>
          <w:p w14:paraId="37BBE055" w14:textId="77777777" w:rsidR="002F79AB" w:rsidRDefault="002F79AB" w:rsidP="002F79AB">
            <w:pPr>
              <w:pStyle w:val="BodyText"/>
              <w:rPr>
                <w:rFonts w:ascii="Arial" w:hAnsi="Arial" w:cs="Arial"/>
                <w:b/>
                <w:bCs/>
              </w:rPr>
            </w:pPr>
            <w:r>
              <w:rPr>
                <w:rFonts w:ascii="Arial" w:hAnsi="Arial" w:cs="Arial"/>
                <w:b/>
                <w:bCs/>
              </w:rPr>
              <w:t>"One Off Charge"</w:t>
            </w:r>
          </w:p>
        </w:tc>
        <w:tc>
          <w:tcPr>
            <w:tcW w:w="7625" w:type="dxa"/>
          </w:tcPr>
          <w:p w14:paraId="3D99EB08" w14:textId="77777777" w:rsidR="002F79AB" w:rsidRDefault="002F79AB" w:rsidP="002F79AB">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2F79AB" w14:paraId="4647855A" w14:textId="77777777" w:rsidTr="00E43116">
        <w:trPr>
          <w:gridAfter w:val="1"/>
          <w:wAfter w:w="29" w:type="dxa"/>
          <w:trHeight w:val="300"/>
        </w:trPr>
        <w:tc>
          <w:tcPr>
            <w:tcW w:w="2695" w:type="dxa"/>
          </w:tcPr>
          <w:p w14:paraId="573C9466" w14:textId="77777777" w:rsidR="002F79AB" w:rsidRDefault="002F79AB" w:rsidP="002F79AB">
            <w:pPr>
              <w:pStyle w:val="BodyText"/>
              <w:rPr>
                <w:rFonts w:ascii="Arial" w:hAnsi="Arial" w:cs="Arial"/>
                <w:b/>
                <w:bCs/>
              </w:rPr>
            </w:pPr>
            <w:r>
              <w:rPr>
                <w:rFonts w:ascii="Arial" w:hAnsi="Arial" w:cs="Arial"/>
                <w:b/>
                <w:bCs/>
              </w:rPr>
              <w:t>"One Off Works"</w:t>
            </w:r>
          </w:p>
        </w:tc>
        <w:tc>
          <w:tcPr>
            <w:tcW w:w="7625" w:type="dxa"/>
          </w:tcPr>
          <w:p w14:paraId="4A15ED90" w14:textId="77777777" w:rsidR="002F79AB" w:rsidRDefault="002F79AB" w:rsidP="002F79AB">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2F79AB" w14:paraId="7B42E2CF" w14:textId="77777777" w:rsidTr="00E43116">
        <w:tblPrEx>
          <w:tblCellMar>
            <w:left w:w="108" w:type="dxa"/>
            <w:right w:w="108" w:type="dxa"/>
          </w:tblCellMar>
        </w:tblPrEx>
        <w:trPr>
          <w:gridAfter w:val="1"/>
          <w:wAfter w:w="29" w:type="dxa"/>
          <w:trHeight w:val="300"/>
        </w:trPr>
        <w:tc>
          <w:tcPr>
            <w:tcW w:w="2695" w:type="dxa"/>
          </w:tcPr>
          <w:p w14:paraId="40D3B7F2" w14:textId="77777777" w:rsidR="002F79AB" w:rsidRDefault="002F79AB" w:rsidP="002F79AB">
            <w:pPr>
              <w:pStyle w:val="BodyText"/>
              <w:rPr>
                <w:rFonts w:ascii="Arial" w:hAnsi="Arial" w:cs="Arial"/>
                <w:b/>
                <w:bCs/>
              </w:rPr>
            </w:pPr>
            <w:r>
              <w:rPr>
                <w:rFonts w:ascii="Arial" w:hAnsi="Arial" w:cs="Arial"/>
                <w:b/>
                <w:bCs/>
              </w:rPr>
              <w:t>“Onshore”</w:t>
            </w:r>
          </w:p>
          <w:p w14:paraId="1544881F" w14:textId="77777777" w:rsidR="002F79AB" w:rsidRPr="00CE24D1" w:rsidRDefault="002F79AB" w:rsidP="002F79AB"/>
          <w:p w14:paraId="0126D280" w14:textId="77777777" w:rsidR="002F79AB" w:rsidRPr="00CE24D1" w:rsidRDefault="002F79AB" w:rsidP="002F79AB">
            <w:pPr>
              <w:rPr>
                <w:b/>
              </w:rPr>
            </w:pPr>
          </w:p>
          <w:p w14:paraId="496625AE" w14:textId="1D6DC3A8" w:rsidR="002F79AB" w:rsidRPr="00CE24D1" w:rsidRDefault="002F79AB" w:rsidP="002F79AB">
            <w:pPr>
              <w:rPr>
                <w:rFonts w:ascii="Arial" w:hAnsi="Arial" w:cs="Arial"/>
              </w:rPr>
            </w:pPr>
          </w:p>
        </w:tc>
        <w:tc>
          <w:tcPr>
            <w:tcW w:w="7625" w:type="dxa"/>
          </w:tcPr>
          <w:p w14:paraId="67EFF2CF" w14:textId="6895BDD7" w:rsidR="002F79AB" w:rsidRDefault="002F79AB" w:rsidP="002F79AB">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2F79AB" w14:paraId="2D0352EC" w14:textId="77777777" w:rsidTr="00E43116">
        <w:trPr>
          <w:gridAfter w:val="1"/>
          <w:wAfter w:w="29" w:type="dxa"/>
          <w:trHeight w:val="300"/>
        </w:trPr>
        <w:tc>
          <w:tcPr>
            <w:tcW w:w="2695" w:type="dxa"/>
          </w:tcPr>
          <w:p w14:paraId="48B7CD04" w14:textId="41FDBB49" w:rsidR="002F79AB" w:rsidRDefault="002F79AB" w:rsidP="002F79AB">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5FCBCC82" w:rsidR="002F79AB" w:rsidRDefault="002F79AB" w:rsidP="002F79AB">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2F79AB" w14:paraId="7BABB093" w14:textId="77777777" w:rsidTr="00E43116">
        <w:trPr>
          <w:gridAfter w:val="1"/>
          <w:wAfter w:w="29" w:type="dxa"/>
          <w:trHeight w:val="300"/>
        </w:trPr>
        <w:tc>
          <w:tcPr>
            <w:tcW w:w="2695" w:type="dxa"/>
          </w:tcPr>
          <w:p w14:paraId="500429D1" w14:textId="6C5C5D2B" w:rsidR="002F79AB" w:rsidRDefault="002F79AB" w:rsidP="002F79AB">
            <w:pPr>
              <w:pStyle w:val="BodyText"/>
              <w:spacing w:before="120" w:after="120"/>
              <w:rPr>
                <w:rFonts w:ascii="Arial" w:hAnsi="Arial"/>
                <w:b/>
              </w:rPr>
            </w:pPr>
            <w:r>
              <w:rPr>
                <w:rFonts w:ascii="Arial" w:hAnsi="Arial"/>
                <w:b/>
              </w:rPr>
              <w:t>“Onshore Transmission System”</w:t>
            </w:r>
          </w:p>
        </w:tc>
        <w:tc>
          <w:tcPr>
            <w:tcW w:w="7625" w:type="dxa"/>
          </w:tcPr>
          <w:p w14:paraId="4AC51243" w14:textId="77777777" w:rsidR="002F79AB" w:rsidRPr="002C7E03" w:rsidRDefault="002F79AB" w:rsidP="002F79AB">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360" w:name="_BPDCI_125"/>
            <w:r w:rsidRPr="002C7E03">
              <w:rPr>
                <w:rFonts w:ascii="Arial" w:hAnsi="Arial" w:cs="Arial"/>
                <w:szCs w:val="22"/>
              </w:rPr>
              <w:t>;</w:t>
            </w:r>
            <w:bookmarkEnd w:id="360"/>
          </w:p>
          <w:p w14:paraId="055A7E4B" w14:textId="77777777" w:rsidR="002F79AB" w:rsidRDefault="002F79AB" w:rsidP="002F79AB">
            <w:pPr>
              <w:rPr>
                <w:rFonts w:ascii="Arial" w:hAnsi="Arial"/>
              </w:rPr>
            </w:pPr>
          </w:p>
        </w:tc>
      </w:tr>
      <w:tr w:rsidR="002F79AB" w14:paraId="1F51A497" w14:textId="77777777" w:rsidTr="00E43116">
        <w:trPr>
          <w:gridAfter w:val="1"/>
          <w:wAfter w:w="29" w:type="dxa"/>
          <w:trHeight w:val="300"/>
        </w:trPr>
        <w:tc>
          <w:tcPr>
            <w:tcW w:w="2695" w:type="dxa"/>
          </w:tcPr>
          <w:p w14:paraId="04A1F37D" w14:textId="77777777" w:rsidR="002F79AB" w:rsidRDefault="002F79AB" w:rsidP="002F79AB">
            <w:pPr>
              <w:pStyle w:val="BodyText"/>
              <w:rPr>
                <w:rFonts w:ascii="Arial" w:hAnsi="Arial" w:cs="Arial"/>
                <w:b/>
                <w:bCs/>
              </w:rPr>
            </w:pPr>
            <w:r>
              <w:rPr>
                <w:rFonts w:ascii="Arial" w:hAnsi="Arial" w:cs="Arial"/>
                <w:b/>
                <w:bCs/>
              </w:rPr>
              <w:lastRenderedPageBreak/>
              <w:t>“Onshore Construction Works”</w:t>
            </w:r>
          </w:p>
        </w:tc>
        <w:tc>
          <w:tcPr>
            <w:tcW w:w="7625" w:type="dxa"/>
          </w:tcPr>
          <w:p w14:paraId="5406AE18" w14:textId="77777777" w:rsidR="002F79AB" w:rsidRDefault="002F79AB" w:rsidP="002F79A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2F79AB" w14:paraId="3185A3A6" w14:textId="77777777" w:rsidTr="00E43116">
        <w:trPr>
          <w:gridAfter w:val="1"/>
          <w:wAfter w:w="29" w:type="dxa"/>
          <w:trHeight w:val="300"/>
        </w:trPr>
        <w:tc>
          <w:tcPr>
            <w:tcW w:w="2695" w:type="dxa"/>
          </w:tcPr>
          <w:p w14:paraId="1A23EE7A" w14:textId="77777777" w:rsidR="002F79AB" w:rsidRDefault="002F79AB" w:rsidP="002F79AB">
            <w:pPr>
              <w:rPr>
                <w:rFonts w:ascii="Arial" w:hAnsi="Arial"/>
                <w:b/>
              </w:rPr>
            </w:pPr>
            <w:r>
              <w:rPr>
                <w:rFonts w:ascii="Arial" w:hAnsi="Arial"/>
                <w:b/>
              </w:rPr>
              <w:t>“Onshore Transmission Reinforcement Works”</w:t>
            </w:r>
          </w:p>
        </w:tc>
        <w:tc>
          <w:tcPr>
            <w:tcW w:w="7625" w:type="dxa"/>
          </w:tcPr>
          <w:p w14:paraId="6F808BF2" w14:textId="77777777" w:rsidR="002F79AB" w:rsidRDefault="002F79AB" w:rsidP="002F79AB">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361" w:name="_BPDCD_126"/>
            <w:r w:rsidRPr="002C7E03">
              <w:rPr>
                <w:rFonts w:ascii="Arial" w:hAnsi="Arial" w:cs="Arial"/>
                <w:szCs w:val="22"/>
              </w:rPr>
              <w:t>;</w:t>
            </w:r>
            <w:bookmarkEnd w:id="361"/>
          </w:p>
        </w:tc>
      </w:tr>
      <w:tr w:rsidR="002F79AB" w14:paraId="0D065011" w14:textId="77777777" w:rsidTr="00E43116">
        <w:trPr>
          <w:gridAfter w:val="1"/>
          <w:wAfter w:w="29" w:type="dxa"/>
          <w:trHeight w:val="300"/>
        </w:trPr>
        <w:tc>
          <w:tcPr>
            <w:tcW w:w="2695" w:type="dxa"/>
          </w:tcPr>
          <w:p w14:paraId="6EE3DDF6" w14:textId="77777777" w:rsidR="002F79AB" w:rsidRDefault="002F79AB" w:rsidP="002F79AB">
            <w:pPr>
              <w:pStyle w:val="BodyText"/>
              <w:rPr>
                <w:rFonts w:ascii="Arial" w:hAnsi="Arial" w:cs="Arial"/>
                <w:b/>
                <w:bCs/>
              </w:rPr>
            </w:pPr>
            <w:r>
              <w:rPr>
                <w:rFonts w:ascii="Arial" w:hAnsi="Arial" w:cs="Arial"/>
                <w:b/>
                <w:bCs/>
              </w:rPr>
              <w:t>"Operating Agreement(s)"</w:t>
            </w:r>
          </w:p>
        </w:tc>
        <w:tc>
          <w:tcPr>
            <w:tcW w:w="7625" w:type="dxa"/>
          </w:tcPr>
          <w:p w14:paraId="36C70B39" w14:textId="77777777" w:rsidR="002F79AB" w:rsidRDefault="002F79AB" w:rsidP="002F79AB">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2F79AB" w14:paraId="57F5189D" w14:textId="77777777" w:rsidTr="00E43116">
        <w:trPr>
          <w:gridAfter w:val="1"/>
          <w:wAfter w:w="29" w:type="dxa"/>
          <w:trHeight w:val="300"/>
        </w:trPr>
        <w:tc>
          <w:tcPr>
            <w:tcW w:w="2695" w:type="dxa"/>
          </w:tcPr>
          <w:p w14:paraId="463A6528" w14:textId="77777777" w:rsidR="002F79AB" w:rsidRDefault="002F79AB" w:rsidP="002F79AB">
            <w:pPr>
              <w:pStyle w:val="BodyText"/>
              <w:rPr>
                <w:rFonts w:ascii="Arial" w:hAnsi="Arial" w:cs="Arial"/>
                <w:b/>
                <w:bCs/>
              </w:rPr>
            </w:pPr>
            <w:r>
              <w:rPr>
                <w:rFonts w:ascii="Arial" w:hAnsi="Arial" w:cs="Arial"/>
                <w:b/>
                <w:bCs/>
              </w:rPr>
              <w:t>"Operating Code" or "OC"</w:t>
            </w:r>
          </w:p>
        </w:tc>
        <w:tc>
          <w:tcPr>
            <w:tcW w:w="7625" w:type="dxa"/>
          </w:tcPr>
          <w:p w14:paraId="49478639" w14:textId="77777777" w:rsidR="002F79AB" w:rsidRDefault="002F79AB" w:rsidP="002F79AB">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2F79AB" w14:paraId="68FD58E8" w14:textId="77777777" w:rsidTr="00E43116">
        <w:trPr>
          <w:gridAfter w:val="1"/>
          <w:wAfter w:w="29" w:type="dxa"/>
          <w:trHeight w:val="300"/>
        </w:trPr>
        <w:tc>
          <w:tcPr>
            <w:tcW w:w="2695" w:type="dxa"/>
          </w:tcPr>
          <w:p w14:paraId="70BE2C0E" w14:textId="77777777" w:rsidR="002F79AB" w:rsidRDefault="002F79AB" w:rsidP="002F79AB">
            <w:pPr>
              <w:pStyle w:val="BodyText"/>
              <w:rPr>
                <w:rFonts w:ascii="Arial" w:hAnsi="Arial" w:cs="Arial"/>
                <w:b/>
                <w:bCs/>
              </w:rPr>
            </w:pPr>
            <w:r>
              <w:rPr>
                <w:rFonts w:ascii="Arial" w:hAnsi="Arial" w:cs="Arial"/>
                <w:b/>
                <w:bCs/>
              </w:rPr>
              <w:t>"Operation Diagrams"</w:t>
            </w:r>
          </w:p>
        </w:tc>
        <w:tc>
          <w:tcPr>
            <w:tcW w:w="7625" w:type="dxa"/>
          </w:tcPr>
          <w:p w14:paraId="4AACF9F0"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0CB904D6" w14:textId="77777777" w:rsidTr="00E43116">
        <w:trPr>
          <w:gridAfter w:val="1"/>
          <w:wAfter w:w="29" w:type="dxa"/>
          <w:trHeight w:val="300"/>
        </w:trPr>
        <w:tc>
          <w:tcPr>
            <w:tcW w:w="2695" w:type="dxa"/>
          </w:tcPr>
          <w:p w14:paraId="5A48ABA0" w14:textId="77777777" w:rsidR="002F79AB" w:rsidRDefault="002F79AB" w:rsidP="002F79AB">
            <w:pPr>
              <w:pStyle w:val="BodyText"/>
              <w:rPr>
                <w:rFonts w:ascii="Arial" w:hAnsi="Arial" w:cs="Arial"/>
                <w:b/>
                <w:bCs/>
              </w:rPr>
            </w:pPr>
            <w:r>
              <w:rPr>
                <w:rFonts w:ascii="Arial" w:hAnsi="Arial" w:cs="Arial"/>
                <w:b/>
                <w:bCs/>
              </w:rPr>
              <w:t>"Operational"</w:t>
            </w:r>
          </w:p>
        </w:tc>
        <w:tc>
          <w:tcPr>
            <w:tcW w:w="7625" w:type="dxa"/>
          </w:tcPr>
          <w:p w14:paraId="30ECEFD1" w14:textId="77777777" w:rsidR="002F79AB" w:rsidRDefault="002F79AB" w:rsidP="002F79AB">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2F79AB" w14:paraId="5384B5DA" w14:textId="77777777" w:rsidTr="00E43116">
        <w:trPr>
          <w:gridAfter w:val="1"/>
          <w:wAfter w:w="29" w:type="dxa"/>
          <w:trHeight w:val="300"/>
        </w:trPr>
        <w:tc>
          <w:tcPr>
            <w:tcW w:w="2695" w:type="dxa"/>
          </w:tcPr>
          <w:p w14:paraId="30FB4C67" w14:textId="77777777" w:rsidR="002F79AB" w:rsidRDefault="002F79AB" w:rsidP="002F79AB">
            <w:pPr>
              <w:pStyle w:val="BodyText"/>
              <w:rPr>
                <w:rFonts w:ascii="Arial" w:hAnsi="Arial" w:cs="Arial"/>
                <w:b/>
                <w:bCs/>
              </w:rPr>
            </w:pPr>
            <w:r>
              <w:rPr>
                <w:rFonts w:ascii="Arial" w:hAnsi="Arial" w:cs="Arial"/>
                <w:b/>
                <w:bCs/>
              </w:rPr>
              <w:t>"Operational Date"</w:t>
            </w:r>
          </w:p>
        </w:tc>
        <w:tc>
          <w:tcPr>
            <w:tcW w:w="7625" w:type="dxa"/>
          </w:tcPr>
          <w:p w14:paraId="33AEC9E9" w14:textId="77777777" w:rsidR="002F79AB" w:rsidRDefault="002F79AB" w:rsidP="002F79AB">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2F79AB" w14:paraId="3647F5E6" w14:textId="77777777" w:rsidTr="00E43116">
        <w:trPr>
          <w:gridAfter w:val="1"/>
          <w:wAfter w:w="29" w:type="dxa"/>
          <w:trHeight w:val="300"/>
        </w:trPr>
        <w:tc>
          <w:tcPr>
            <w:tcW w:w="2695" w:type="dxa"/>
          </w:tcPr>
          <w:p w14:paraId="25414D9B" w14:textId="77777777" w:rsidR="002F79AB" w:rsidRDefault="002F79AB" w:rsidP="002F79AB">
            <w:pPr>
              <w:pStyle w:val="BodyText"/>
              <w:rPr>
                <w:rFonts w:ascii="Arial" w:hAnsi="Arial" w:cs="Arial"/>
                <w:b/>
                <w:bCs/>
              </w:rPr>
            </w:pPr>
            <w:r>
              <w:rPr>
                <w:rFonts w:ascii="Arial" w:hAnsi="Arial" w:cs="Arial"/>
                <w:b/>
                <w:bCs/>
              </w:rPr>
              <w:t>"Operational Effect"</w:t>
            </w:r>
          </w:p>
        </w:tc>
        <w:tc>
          <w:tcPr>
            <w:tcW w:w="7625" w:type="dxa"/>
          </w:tcPr>
          <w:p w14:paraId="554AEBE1" w14:textId="77777777" w:rsidR="002F79AB" w:rsidRDefault="002F79AB" w:rsidP="002F79AB">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2F79AB" w14:paraId="3DAECCE4" w14:textId="77777777" w:rsidTr="00E43116">
        <w:trPr>
          <w:gridAfter w:val="1"/>
          <w:wAfter w:w="29" w:type="dxa"/>
          <w:trHeight w:val="300"/>
        </w:trPr>
        <w:tc>
          <w:tcPr>
            <w:tcW w:w="2695" w:type="dxa"/>
          </w:tcPr>
          <w:p w14:paraId="01B14642" w14:textId="77777777" w:rsidR="002F79AB" w:rsidRDefault="002F79AB" w:rsidP="002F79AB">
            <w:pPr>
              <w:pStyle w:val="BodyText"/>
              <w:rPr>
                <w:rFonts w:ascii="Arial" w:hAnsi="Arial" w:cs="Arial"/>
                <w:b/>
                <w:bCs/>
              </w:rPr>
            </w:pPr>
            <w:r>
              <w:rPr>
                <w:rFonts w:ascii="Arial" w:hAnsi="Arial" w:cs="Arial"/>
                <w:b/>
                <w:bCs/>
              </w:rPr>
              <w:t>"Operational Intertripping"</w:t>
            </w:r>
          </w:p>
        </w:tc>
        <w:tc>
          <w:tcPr>
            <w:tcW w:w="7625" w:type="dxa"/>
          </w:tcPr>
          <w:p w14:paraId="08E11351" w14:textId="77777777" w:rsidR="002F79AB" w:rsidRDefault="002F79AB" w:rsidP="002F79AB">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2F79AB" w14:paraId="2C9E2CEA" w14:textId="77777777" w:rsidTr="00E43116">
        <w:trPr>
          <w:gridAfter w:val="1"/>
          <w:wAfter w:w="29" w:type="dxa"/>
          <w:trHeight w:val="300"/>
        </w:trPr>
        <w:tc>
          <w:tcPr>
            <w:tcW w:w="2695" w:type="dxa"/>
          </w:tcPr>
          <w:p w14:paraId="75F715B7" w14:textId="77777777" w:rsidR="002F79AB" w:rsidRDefault="002F79AB" w:rsidP="002F79AB">
            <w:pPr>
              <w:pStyle w:val="BodyText"/>
              <w:rPr>
                <w:rFonts w:ascii="Arial" w:hAnsi="Arial" w:cs="Arial"/>
                <w:b/>
                <w:bCs/>
              </w:rPr>
            </w:pPr>
            <w:r>
              <w:rPr>
                <w:rFonts w:ascii="Arial" w:hAnsi="Arial" w:cs="Arial"/>
                <w:b/>
                <w:bCs/>
              </w:rPr>
              <w:t>"Operational Metering Equipment"</w:t>
            </w:r>
          </w:p>
        </w:tc>
        <w:tc>
          <w:tcPr>
            <w:tcW w:w="7625" w:type="dxa"/>
          </w:tcPr>
          <w:p w14:paraId="230908AA" w14:textId="77777777" w:rsidR="002F79AB" w:rsidRDefault="002F79AB" w:rsidP="002F79AB">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2F79AB" w14:paraId="188185D9" w14:textId="77777777" w:rsidTr="00E43116">
        <w:trPr>
          <w:gridAfter w:val="1"/>
          <w:wAfter w:w="29" w:type="dxa"/>
          <w:trHeight w:val="300"/>
        </w:trPr>
        <w:tc>
          <w:tcPr>
            <w:tcW w:w="2695" w:type="dxa"/>
          </w:tcPr>
          <w:p w14:paraId="4B2DC79A" w14:textId="77777777" w:rsidR="002F79AB" w:rsidRDefault="002F79AB" w:rsidP="002F79AB">
            <w:pPr>
              <w:pStyle w:val="BodyText"/>
              <w:rPr>
                <w:rFonts w:ascii="Arial" w:hAnsi="Arial" w:cs="Arial"/>
                <w:b/>
                <w:bCs/>
              </w:rPr>
            </w:pPr>
            <w:r>
              <w:rPr>
                <w:rFonts w:ascii="Arial" w:hAnsi="Arial" w:cs="Arial"/>
                <w:b/>
                <w:bCs/>
              </w:rPr>
              <w:t>"Operational Notification"</w:t>
            </w:r>
          </w:p>
        </w:tc>
        <w:tc>
          <w:tcPr>
            <w:tcW w:w="7625" w:type="dxa"/>
          </w:tcPr>
          <w:p w14:paraId="364F3A6F" w14:textId="77777777" w:rsidR="002F79AB" w:rsidRDefault="002F79AB" w:rsidP="002F79AB">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2F79AB" w14:paraId="3E4D0BEA" w14:textId="77777777" w:rsidTr="00E43116">
        <w:trPr>
          <w:gridAfter w:val="1"/>
          <w:wAfter w:w="29" w:type="dxa"/>
          <w:trHeight w:val="300"/>
        </w:trPr>
        <w:tc>
          <w:tcPr>
            <w:tcW w:w="2695" w:type="dxa"/>
          </w:tcPr>
          <w:p w14:paraId="3BF8A149" w14:textId="77777777" w:rsidR="002F79AB" w:rsidRDefault="002F79AB" w:rsidP="002F79AB">
            <w:pPr>
              <w:pStyle w:val="BodyText"/>
              <w:rPr>
                <w:rFonts w:ascii="Arial" w:hAnsi="Arial" w:cs="Arial"/>
                <w:b/>
                <w:bCs/>
              </w:rPr>
            </w:pPr>
            <w:r>
              <w:rPr>
                <w:rFonts w:ascii="Arial" w:hAnsi="Arial" w:cs="Arial"/>
                <w:b/>
                <w:bCs/>
              </w:rPr>
              <w:t>"Original Party"</w:t>
            </w:r>
          </w:p>
        </w:tc>
        <w:tc>
          <w:tcPr>
            <w:tcW w:w="7625" w:type="dxa"/>
          </w:tcPr>
          <w:p w14:paraId="4C5043FD"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2F79AB" w14:paraId="70BAFEAE" w14:textId="77777777" w:rsidTr="00E43116">
        <w:trPr>
          <w:gridAfter w:val="1"/>
          <w:wAfter w:w="29" w:type="dxa"/>
          <w:trHeight w:val="300"/>
          <w:ins w:id="362" w:author="Author"/>
        </w:trPr>
        <w:tc>
          <w:tcPr>
            <w:tcW w:w="2695" w:type="dxa"/>
          </w:tcPr>
          <w:p w14:paraId="44874062" w14:textId="793D1E32" w:rsidR="002F79AB" w:rsidRDefault="002F79AB" w:rsidP="002F79AB">
            <w:pPr>
              <w:pStyle w:val="BodyText"/>
              <w:rPr>
                <w:ins w:id="363" w:author="Author"/>
                <w:rFonts w:ascii="Arial" w:hAnsi="Arial" w:cs="Arial"/>
                <w:b/>
                <w:bCs/>
              </w:rPr>
            </w:pPr>
            <w:ins w:id="364" w:author="Author">
              <w:r w:rsidRPr="00F35A74">
                <w:rPr>
                  <w:rFonts w:ascii="Arial" w:hAnsi="Arial" w:cs="Arial"/>
                  <w:b/>
                  <w:bCs/>
                  <w:szCs w:val="22"/>
                </w:rPr>
                <w:lastRenderedPageBreak/>
                <w:t>“Original Red Line Boundary”</w:t>
              </w:r>
            </w:ins>
          </w:p>
        </w:tc>
        <w:tc>
          <w:tcPr>
            <w:tcW w:w="7625" w:type="dxa"/>
          </w:tcPr>
          <w:p w14:paraId="2CBFA215" w14:textId="3D79AB38" w:rsidR="002F79AB" w:rsidDel="00386783" w:rsidRDefault="002F79AB" w:rsidP="002F79AB">
            <w:pPr>
              <w:jc w:val="both"/>
              <w:rPr>
                <w:ins w:id="365" w:author="Author"/>
                <w:del w:id="366" w:author="Author"/>
                <w:rFonts w:ascii="Arial" w:hAnsi="Arial" w:cs="Arial"/>
              </w:rPr>
            </w:pPr>
            <w:ins w:id="367" w:author="Author">
              <w:r w:rsidRPr="37B9AFD3">
                <w:rPr>
                  <w:rFonts w:ascii="Arial" w:hAnsi="Arial" w:cs="Arial"/>
                </w:rPr>
                <w:t xml:space="preserve">the red line boundary provided in accordance with the </w:t>
              </w:r>
              <w:r w:rsidRPr="37B9AFD3">
                <w:rPr>
                  <w:rFonts w:ascii="Arial" w:hAnsi="Arial" w:cs="Arial"/>
                  <w:b/>
                </w:rPr>
                <w:t>Gate 2 Criteria Methodology</w:t>
              </w:r>
              <w:r w:rsidRPr="37B9AFD3">
                <w:rPr>
                  <w:rFonts w:ascii="Arial" w:hAnsi="Arial" w:cs="Arial"/>
                </w:rPr>
                <w:t>;</w:t>
              </w:r>
            </w:ins>
          </w:p>
          <w:p w14:paraId="13BDBAFC" w14:textId="45068B46" w:rsidR="002F79AB" w:rsidRPr="002B7CBD" w:rsidRDefault="002F79AB" w:rsidP="002F79AB">
            <w:pPr>
              <w:jc w:val="both"/>
              <w:rPr>
                <w:ins w:id="368" w:author="Author"/>
                <w:rFonts w:ascii="Arial" w:hAnsi="Arial" w:cs="Arial"/>
              </w:rPr>
            </w:pPr>
          </w:p>
        </w:tc>
      </w:tr>
      <w:tr w:rsidR="002F79AB" w14:paraId="5F11E46A" w14:textId="77777777" w:rsidTr="00E43116">
        <w:trPr>
          <w:gridAfter w:val="1"/>
          <w:wAfter w:w="29" w:type="dxa"/>
          <w:trHeight w:val="300"/>
          <w:ins w:id="369" w:author="Author"/>
        </w:trPr>
        <w:tc>
          <w:tcPr>
            <w:tcW w:w="2695" w:type="dxa"/>
          </w:tcPr>
          <w:p w14:paraId="4850F909" w14:textId="420AE628" w:rsidR="002F79AB" w:rsidRPr="00F35A74" w:rsidRDefault="002F79AB" w:rsidP="002F79AB">
            <w:pPr>
              <w:pStyle w:val="BodyText"/>
              <w:rPr>
                <w:ins w:id="370" w:author="Author"/>
                <w:rFonts w:ascii="Arial" w:hAnsi="Arial" w:cs="Arial"/>
                <w:b/>
                <w:bCs/>
                <w:szCs w:val="22"/>
              </w:rPr>
            </w:pPr>
            <w:ins w:id="371" w:author="Author">
              <w:r w:rsidRPr="000B5DDD">
                <w:rPr>
                  <w:rFonts w:ascii="Arial" w:hAnsi="Arial" w:cs="Arial"/>
                  <w:b/>
                  <w:bCs/>
                  <w:szCs w:val="22"/>
                </w:rPr>
                <w:t>“Original Red Line Boundary Reduction Clause”</w:t>
              </w:r>
              <w:r w:rsidRPr="00BE4CBD">
                <w:t> </w:t>
              </w:r>
            </w:ins>
          </w:p>
        </w:tc>
        <w:tc>
          <w:tcPr>
            <w:tcW w:w="7625" w:type="dxa"/>
          </w:tcPr>
          <w:p w14:paraId="31748F35" w14:textId="505FD162" w:rsidR="002F79AB" w:rsidRPr="00BE4CBD" w:rsidRDefault="002F79AB" w:rsidP="002F79AB">
            <w:pPr>
              <w:jc w:val="both"/>
              <w:rPr>
                <w:sz w:val="24"/>
                <w:lang w:eastAsia="en-GB"/>
              </w:rPr>
            </w:pPr>
            <w:ins w:id="372" w:author="Author">
              <w:r w:rsidRPr="000B5DDD">
                <w:rPr>
                  <w:rFonts w:ascii="Arial" w:hAnsi="Arial" w:cs="Arial"/>
                </w:rPr>
                <w:t>the clause introduced to Schedule 2 Exhibit 3 and 3A under</w:t>
              </w:r>
              <w:r>
                <w:rPr>
                  <w:rFonts w:ascii="Arial" w:hAnsi="Arial" w:cs="Arial"/>
                </w:rPr>
                <w:t xml:space="preserve"> </w:t>
              </w:r>
              <w:r w:rsidRPr="000B5DDD">
                <w:rPr>
                  <w:rFonts w:ascii="Arial" w:hAnsi="Arial" w:cs="Arial"/>
                  <w:b/>
                  <w:bCs/>
                </w:rPr>
                <w:t>CMP434</w:t>
              </w:r>
              <w:r w:rsidRPr="000B5DDD">
                <w:rPr>
                  <w:rFonts w:ascii="Arial" w:hAnsi="Arial" w:cs="Arial"/>
                </w:rPr>
                <w:t xml:space="preserve"> and in the context of directly connected parties only to address the consequences of non-compliance with the ongoing obligations in respect of the</w:t>
              </w:r>
              <w:r>
                <w:rPr>
                  <w:rFonts w:ascii="Arial" w:hAnsi="Arial" w:cs="Arial"/>
                </w:rPr>
                <w:t xml:space="preserve"> </w:t>
              </w:r>
              <w:r w:rsidRPr="000B5DDD">
                <w:rPr>
                  <w:rFonts w:ascii="Arial" w:hAnsi="Arial" w:cs="Arial"/>
                  <w:b/>
                  <w:bCs/>
                </w:rPr>
                <w:t>Original Red Line Boundary</w:t>
              </w:r>
              <w:r w:rsidRPr="000B5DDD">
                <w:rPr>
                  <w:rFonts w:ascii="Arial" w:hAnsi="Arial" w:cs="Arial"/>
                </w:rPr>
                <w:t xml:space="preserve"> under the </w:t>
              </w:r>
              <w:r w:rsidRPr="000B5DDD">
                <w:rPr>
                  <w:rFonts w:ascii="Arial" w:hAnsi="Arial" w:cs="Arial"/>
                  <w:b/>
                  <w:bCs/>
                </w:rPr>
                <w:t>Queue Management Process</w:t>
              </w:r>
              <w:r w:rsidRPr="000B5DDD">
                <w:rPr>
                  <w:rFonts w:ascii="Arial" w:hAnsi="Arial" w:cs="Arial"/>
                </w:rPr>
                <w:t>; </w:t>
              </w:r>
            </w:ins>
          </w:p>
          <w:p w14:paraId="656E99DF" w14:textId="77777777" w:rsidR="002F79AB" w:rsidRPr="37B9AFD3" w:rsidRDefault="002F79AB" w:rsidP="002F79AB">
            <w:pPr>
              <w:jc w:val="both"/>
              <w:rPr>
                <w:ins w:id="373" w:author="Author"/>
                <w:rFonts w:ascii="Arial" w:hAnsi="Arial" w:cs="Arial"/>
              </w:rPr>
            </w:pPr>
          </w:p>
        </w:tc>
      </w:tr>
      <w:tr w:rsidR="002F79AB" w14:paraId="49CEB934" w14:textId="77777777" w:rsidTr="00E43116">
        <w:trPr>
          <w:gridAfter w:val="1"/>
          <w:wAfter w:w="29" w:type="dxa"/>
          <w:trHeight w:val="300"/>
        </w:trPr>
        <w:tc>
          <w:tcPr>
            <w:tcW w:w="2695" w:type="dxa"/>
          </w:tcPr>
          <w:p w14:paraId="2CCEE308" w14:textId="77777777" w:rsidR="002F79AB" w:rsidRDefault="002F79AB" w:rsidP="002F79AB">
            <w:pPr>
              <w:pStyle w:val="BodyText"/>
              <w:rPr>
                <w:rFonts w:ascii="Arial" w:hAnsi="Arial" w:cs="Arial"/>
                <w:b/>
                <w:bCs/>
              </w:rPr>
            </w:pPr>
            <w:r>
              <w:rPr>
                <w:rFonts w:ascii="Arial" w:hAnsi="Arial" w:cs="Arial"/>
                <w:b/>
                <w:bCs/>
              </w:rPr>
              <w:t>"Other Dispute"</w:t>
            </w:r>
          </w:p>
        </w:tc>
        <w:tc>
          <w:tcPr>
            <w:tcW w:w="7625" w:type="dxa"/>
          </w:tcPr>
          <w:p w14:paraId="17E86746" w14:textId="77777777" w:rsidR="002F79AB" w:rsidRDefault="002F79AB" w:rsidP="002F79AB">
            <w:pPr>
              <w:pStyle w:val="BodyText"/>
              <w:jc w:val="both"/>
              <w:rPr>
                <w:rFonts w:ascii="Arial" w:hAnsi="Arial" w:cs="Arial"/>
                <w:i/>
              </w:rPr>
            </w:pPr>
            <w:r>
              <w:rPr>
                <w:rFonts w:ascii="Arial" w:hAnsi="Arial" w:cs="Arial"/>
              </w:rPr>
              <w:t>as defined in Paragraph 7.2.3;</w:t>
            </w:r>
          </w:p>
        </w:tc>
      </w:tr>
      <w:tr w:rsidR="002F79AB" w14:paraId="1ACA066A" w14:textId="77777777" w:rsidTr="00E43116">
        <w:trPr>
          <w:gridAfter w:val="1"/>
          <w:wAfter w:w="29" w:type="dxa"/>
          <w:trHeight w:val="300"/>
        </w:trPr>
        <w:tc>
          <w:tcPr>
            <w:tcW w:w="2695" w:type="dxa"/>
          </w:tcPr>
          <w:p w14:paraId="1AA3D264" w14:textId="77777777" w:rsidR="002F79AB" w:rsidRDefault="002F79AB" w:rsidP="002F79AB">
            <w:pPr>
              <w:pStyle w:val="BodyText"/>
              <w:rPr>
                <w:rFonts w:ascii="Arial" w:hAnsi="Arial" w:cs="Arial"/>
                <w:b/>
                <w:bCs/>
              </w:rPr>
            </w:pPr>
            <w:r>
              <w:rPr>
                <w:rFonts w:ascii="Arial" w:hAnsi="Arial" w:cs="Arial"/>
                <w:b/>
                <w:bCs/>
              </w:rPr>
              <w:t>"Other Party"</w:t>
            </w:r>
          </w:p>
        </w:tc>
        <w:tc>
          <w:tcPr>
            <w:tcW w:w="7625" w:type="dxa"/>
          </w:tcPr>
          <w:p w14:paraId="19CAF948" w14:textId="77777777" w:rsidR="002F79AB" w:rsidRDefault="002F79AB" w:rsidP="002F79AB">
            <w:pPr>
              <w:pStyle w:val="BodyText"/>
              <w:jc w:val="both"/>
              <w:rPr>
                <w:rFonts w:ascii="Arial" w:hAnsi="Arial" w:cs="Arial"/>
              </w:rPr>
            </w:pPr>
            <w:r>
              <w:rPr>
                <w:rFonts w:ascii="Arial" w:hAnsi="Arial" w:cs="Arial"/>
              </w:rPr>
              <w:t>as defined in Paragraph 7.5.1;</w:t>
            </w:r>
          </w:p>
        </w:tc>
      </w:tr>
      <w:tr w:rsidR="002F79AB" w14:paraId="1BE63E4C" w14:textId="77777777" w:rsidTr="00E43116">
        <w:trPr>
          <w:gridAfter w:val="1"/>
          <w:wAfter w:w="29" w:type="dxa"/>
          <w:trHeight w:val="300"/>
        </w:trPr>
        <w:tc>
          <w:tcPr>
            <w:tcW w:w="2695" w:type="dxa"/>
          </w:tcPr>
          <w:p w14:paraId="5364E061" w14:textId="731894D6" w:rsidR="002F79AB" w:rsidRDefault="002F79AB" w:rsidP="002F79AB">
            <w:pPr>
              <w:pStyle w:val="BodyText"/>
              <w:rPr>
                <w:rFonts w:ascii="Arial" w:hAnsi="Arial" w:cs="Arial"/>
                <w:b/>
                <w:bCs/>
              </w:rPr>
            </w:pPr>
            <w:r>
              <w:rPr>
                <w:rFonts w:ascii="Arial" w:hAnsi="Arial" w:cs="Arial"/>
                <w:b/>
                <w:bCs/>
              </w:rPr>
              <w:t>"Other User"</w:t>
            </w:r>
          </w:p>
        </w:tc>
        <w:tc>
          <w:tcPr>
            <w:tcW w:w="7625" w:type="dxa"/>
          </w:tcPr>
          <w:p w14:paraId="6000DB34" w14:textId="2274BA37" w:rsidR="002F79AB" w:rsidRPr="00865203" w:rsidRDefault="002F79AB" w:rsidP="002F79AB">
            <w:pPr>
              <w:pStyle w:val="BodyText"/>
              <w:jc w:val="both"/>
              <w:rPr>
                <w:rFonts w:ascii="Arial" w:hAnsi="Arial" w:cs="Arial"/>
              </w:rPr>
            </w:pPr>
            <w:r>
              <w:rPr>
                <w:rFonts w:ascii="Arial" w:hAnsi="Arial" w:cs="Arial"/>
              </w:rPr>
              <w:t>as defined in Paragraph 6.10.3;</w:t>
            </w:r>
          </w:p>
        </w:tc>
      </w:tr>
      <w:tr w:rsidR="002F79AB" w14:paraId="723F82FD" w14:textId="77777777" w:rsidTr="00E43116">
        <w:trPr>
          <w:gridAfter w:val="1"/>
          <w:wAfter w:w="29" w:type="dxa"/>
          <w:trHeight w:val="300"/>
        </w:trPr>
        <w:tc>
          <w:tcPr>
            <w:tcW w:w="2695" w:type="dxa"/>
          </w:tcPr>
          <w:p w14:paraId="6AF0AC5E" w14:textId="77777777" w:rsidR="002F79AB" w:rsidRDefault="002F79AB" w:rsidP="002F79AB">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2F79AB" w:rsidRDefault="002F79AB" w:rsidP="002F79AB">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2F79AB" w14:paraId="3FB9E16C" w14:textId="77777777" w:rsidTr="00E43116">
        <w:trPr>
          <w:gridAfter w:val="1"/>
          <w:wAfter w:w="29" w:type="dxa"/>
          <w:trHeight w:val="300"/>
        </w:trPr>
        <w:tc>
          <w:tcPr>
            <w:tcW w:w="2695" w:type="dxa"/>
          </w:tcPr>
          <w:p w14:paraId="09912624" w14:textId="77777777" w:rsidR="002F79AB" w:rsidRPr="00BA5C7B" w:rsidRDefault="002F79AB" w:rsidP="002F79AB">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2F79AB" w:rsidRPr="00BA5C7B" w:rsidRDefault="002F79AB" w:rsidP="002F79AB">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2F79AB" w:rsidRPr="00BA5C7B" w:rsidRDefault="002F79AB" w:rsidP="002F79AB">
            <w:pPr>
              <w:jc w:val="both"/>
              <w:rPr>
                <w:rFonts w:ascii="Arial" w:hAnsi="Arial" w:cs="Arial"/>
                <w:szCs w:val="22"/>
              </w:rPr>
            </w:pPr>
          </w:p>
        </w:tc>
      </w:tr>
      <w:tr w:rsidR="002F79AB" w14:paraId="014DD406" w14:textId="77777777" w:rsidTr="00E43116">
        <w:trPr>
          <w:gridAfter w:val="1"/>
          <w:wAfter w:w="29" w:type="dxa"/>
          <w:trHeight w:val="300"/>
        </w:trPr>
        <w:tc>
          <w:tcPr>
            <w:tcW w:w="2695" w:type="dxa"/>
          </w:tcPr>
          <w:p w14:paraId="5909CCBE" w14:textId="77777777" w:rsidR="002F79AB" w:rsidRPr="00BA5C7B" w:rsidRDefault="002F79AB" w:rsidP="002F79AB">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2F79AB" w:rsidRPr="00BA5C7B" w:rsidRDefault="002F79AB" w:rsidP="002F79AB">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2F79AB" w:rsidRPr="00BA5C7B" w:rsidRDefault="002F79AB" w:rsidP="002F79AB">
            <w:pPr>
              <w:jc w:val="both"/>
              <w:rPr>
                <w:rFonts w:ascii="Arial" w:hAnsi="Arial" w:cs="Arial"/>
                <w:b/>
                <w:szCs w:val="22"/>
              </w:rPr>
            </w:pPr>
          </w:p>
        </w:tc>
      </w:tr>
      <w:tr w:rsidR="002F79AB" w14:paraId="5DD5F478" w14:textId="77777777" w:rsidTr="00E43116">
        <w:trPr>
          <w:gridAfter w:val="1"/>
          <w:wAfter w:w="29" w:type="dxa"/>
          <w:trHeight w:val="300"/>
        </w:trPr>
        <w:tc>
          <w:tcPr>
            <w:tcW w:w="2695" w:type="dxa"/>
          </w:tcPr>
          <w:p w14:paraId="21CB8921" w14:textId="77777777" w:rsidR="002F79AB" w:rsidRPr="00BA5C7B" w:rsidRDefault="002F79AB" w:rsidP="002F79AB">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2F79AB" w:rsidRPr="00BA5C7B" w:rsidRDefault="002F79AB" w:rsidP="002F79AB">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2F79AB" w:rsidRPr="00BA5C7B" w:rsidRDefault="002F79AB" w:rsidP="002F79AB">
            <w:pPr>
              <w:jc w:val="both"/>
              <w:rPr>
                <w:rFonts w:ascii="Arial" w:hAnsi="Arial" w:cs="Arial"/>
                <w:szCs w:val="22"/>
              </w:rPr>
            </w:pPr>
          </w:p>
        </w:tc>
      </w:tr>
      <w:tr w:rsidR="002F79AB" w14:paraId="7AF83256" w14:textId="77777777" w:rsidTr="00E43116">
        <w:trPr>
          <w:gridAfter w:val="1"/>
          <w:wAfter w:w="29" w:type="dxa"/>
          <w:trHeight w:val="300"/>
        </w:trPr>
        <w:tc>
          <w:tcPr>
            <w:tcW w:w="2695" w:type="dxa"/>
          </w:tcPr>
          <w:p w14:paraId="741097F7" w14:textId="77777777" w:rsidR="002F79AB" w:rsidRPr="00BA5C7B" w:rsidRDefault="002F79AB" w:rsidP="002F79AB">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2F79AB" w:rsidRPr="00BA5C7B" w:rsidRDefault="002F79AB" w:rsidP="002F79AB">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2F79AB" w:rsidRPr="00BA5C7B" w:rsidRDefault="002F79AB" w:rsidP="002F79AB">
            <w:pPr>
              <w:jc w:val="both"/>
              <w:rPr>
                <w:rFonts w:ascii="Arial" w:hAnsi="Arial" w:cs="Arial"/>
                <w:szCs w:val="22"/>
              </w:rPr>
            </w:pPr>
            <w:r w:rsidRPr="00BA5C7B">
              <w:rPr>
                <w:rFonts w:ascii="Arial" w:hAnsi="Arial" w:cs="Arial"/>
                <w:szCs w:val="22"/>
              </w:rPr>
              <w:t xml:space="preserve"> </w:t>
            </w:r>
          </w:p>
        </w:tc>
      </w:tr>
      <w:tr w:rsidR="002F79AB" w14:paraId="6120910C" w14:textId="77777777" w:rsidTr="00E43116">
        <w:trPr>
          <w:gridAfter w:val="1"/>
          <w:wAfter w:w="29" w:type="dxa"/>
          <w:trHeight w:val="300"/>
        </w:trPr>
        <w:tc>
          <w:tcPr>
            <w:tcW w:w="2695" w:type="dxa"/>
          </w:tcPr>
          <w:p w14:paraId="1EB01670" w14:textId="77777777" w:rsidR="002F79AB" w:rsidRPr="00BA5C7B" w:rsidRDefault="002F79AB" w:rsidP="002F79AB">
            <w:pPr>
              <w:rPr>
                <w:rFonts w:ascii="Arial" w:hAnsi="Arial" w:cs="Arial"/>
                <w:b/>
                <w:szCs w:val="22"/>
              </w:rPr>
            </w:pPr>
            <w:r w:rsidRPr="00BA5C7B">
              <w:rPr>
                <w:rFonts w:ascii="Arial" w:hAnsi="Arial" w:cs="Arial"/>
                <w:b/>
                <w:szCs w:val="22"/>
              </w:rPr>
              <w:t>“OTSUA Completion Notice”</w:t>
            </w:r>
          </w:p>
        </w:tc>
        <w:tc>
          <w:tcPr>
            <w:tcW w:w="7625" w:type="dxa"/>
          </w:tcPr>
          <w:p w14:paraId="645990A4" w14:textId="534A9E52" w:rsidR="002F79AB" w:rsidRPr="00BA5C7B" w:rsidRDefault="002F79AB" w:rsidP="002F79AB">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2F79AB" w:rsidRPr="00BA5C7B" w:rsidRDefault="002F79AB" w:rsidP="002F79AB">
            <w:pPr>
              <w:jc w:val="both"/>
              <w:rPr>
                <w:rFonts w:ascii="Arial" w:hAnsi="Arial" w:cs="Arial"/>
                <w:szCs w:val="22"/>
              </w:rPr>
            </w:pPr>
          </w:p>
        </w:tc>
      </w:tr>
      <w:tr w:rsidR="002F79AB" w14:paraId="24DB5430" w14:textId="77777777" w:rsidTr="00E43116">
        <w:trPr>
          <w:gridAfter w:val="1"/>
          <w:wAfter w:w="29" w:type="dxa"/>
          <w:trHeight w:val="300"/>
        </w:trPr>
        <w:tc>
          <w:tcPr>
            <w:tcW w:w="2695" w:type="dxa"/>
          </w:tcPr>
          <w:p w14:paraId="39696B40" w14:textId="77777777" w:rsidR="002F79AB" w:rsidRPr="00BA5C7B" w:rsidRDefault="002F79AB" w:rsidP="002F79AB">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2F79AB" w:rsidRPr="00BA5C7B" w:rsidRDefault="002F79AB" w:rsidP="002F79AB">
            <w:pPr>
              <w:jc w:val="both"/>
              <w:rPr>
                <w:rFonts w:ascii="Arial" w:hAnsi="Arial" w:cs="Arial"/>
                <w:bCs/>
                <w:szCs w:val="22"/>
              </w:rPr>
            </w:pPr>
            <w:r w:rsidRPr="00BA5C7B">
              <w:rPr>
                <w:rFonts w:ascii="Arial" w:hAnsi="Arial" w:cs="Arial"/>
                <w:bCs/>
                <w:szCs w:val="22"/>
              </w:rPr>
              <w:t>means:</w:t>
            </w:r>
          </w:p>
          <w:p w14:paraId="044B4DD3" w14:textId="77777777" w:rsidR="002F79AB" w:rsidRPr="00BA5C7B" w:rsidRDefault="002F79AB" w:rsidP="002F79AB">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2F79AB" w:rsidRPr="00BA5C7B" w:rsidRDefault="002F79AB" w:rsidP="002F79AB">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w:t>
            </w:r>
            <w:r w:rsidRPr="00BA5C7B">
              <w:rPr>
                <w:rFonts w:ascii="Arial" w:hAnsi="Arial" w:cs="Arial"/>
                <w:szCs w:val="22"/>
              </w:rPr>
              <w:lastRenderedPageBreak/>
              <w:t xml:space="preserve">earlier stages of the </w:t>
            </w:r>
            <w:r w:rsidRPr="00BA5C7B">
              <w:rPr>
                <w:rFonts w:ascii="Arial" w:hAnsi="Arial" w:cs="Arial"/>
                <w:b/>
                <w:szCs w:val="22"/>
              </w:rPr>
              <w:t>OTSDUW Staged Build</w:t>
            </w:r>
            <w:r w:rsidRPr="00BA5C7B">
              <w:rPr>
                <w:rFonts w:ascii="Arial" w:hAnsi="Arial" w:cs="Arial"/>
                <w:szCs w:val="22"/>
              </w:rPr>
              <w:t xml:space="preserve">. </w:t>
            </w:r>
          </w:p>
        </w:tc>
      </w:tr>
      <w:tr w:rsidR="002F79AB" w14:paraId="5BA6363B" w14:textId="77777777" w:rsidTr="00E43116">
        <w:trPr>
          <w:gridAfter w:val="1"/>
          <w:wAfter w:w="29" w:type="dxa"/>
          <w:trHeight w:val="300"/>
        </w:trPr>
        <w:tc>
          <w:tcPr>
            <w:tcW w:w="2695" w:type="dxa"/>
          </w:tcPr>
          <w:p w14:paraId="0D3989E3"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lastRenderedPageBreak/>
              <w:t>“OTSUA Operational at the OTSUA Commissioning Period Effective Date”</w:t>
            </w:r>
          </w:p>
        </w:tc>
        <w:tc>
          <w:tcPr>
            <w:tcW w:w="7625" w:type="dxa"/>
          </w:tcPr>
          <w:p w14:paraId="736B71C6"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2F79AB" w:rsidRPr="00BA5C7B" w:rsidRDefault="002F79AB" w:rsidP="002F79AB">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2F79AB" w:rsidRPr="00BA5C7B" w:rsidRDefault="002F79AB" w:rsidP="002F79AB">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2F79AB" w14:paraId="2DB740E9" w14:textId="77777777" w:rsidTr="00E43116">
        <w:trPr>
          <w:gridAfter w:val="1"/>
          <w:wAfter w:w="29" w:type="dxa"/>
          <w:trHeight w:val="300"/>
        </w:trPr>
        <w:tc>
          <w:tcPr>
            <w:tcW w:w="2695" w:type="dxa"/>
          </w:tcPr>
          <w:p w14:paraId="127B6528" w14:textId="77777777" w:rsidR="002F79AB" w:rsidRPr="00BA5C7B" w:rsidRDefault="002F79AB" w:rsidP="002F79AB">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2F79AB" w:rsidRPr="00BA5C7B" w:rsidRDefault="002F79AB" w:rsidP="002F79AB">
            <w:pPr>
              <w:pStyle w:val="BodyText"/>
              <w:jc w:val="both"/>
              <w:rPr>
                <w:rFonts w:ascii="Arial" w:hAnsi="Arial" w:cs="Arial"/>
                <w:iCs/>
                <w:szCs w:val="22"/>
              </w:rPr>
            </w:pPr>
            <w:bookmarkStart w:id="374"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374"/>
          </w:p>
        </w:tc>
      </w:tr>
      <w:tr w:rsidR="002F79AB" w14:paraId="43F4117D" w14:textId="77777777" w:rsidTr="00E43116">
        <w:trPr>
          <w:gridAfter w:val="1"/>
          <w:wAfter w:w="29" w:type="dxa"/>
          <w:trHeight w:val="300"/>
        </w:trPr>
        <w:tc>
          <w:tcPr>
            <w:tcW w:w="2695" w:type="dxa"/>
          </w:tcPr>
          <w:p w14:paraId="6A41F32C"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2F79AB" w:rsidRPr="00BA5C7B" w:rsidRDefault="002F79AB" w:rsidP="002F79AB">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2F79AB" w14:paraId="4853A032" w14:textId="77777777" w:rsidTr="00E43116">
        <w:tblPrEx>
          <w:tblCellMar>
            <w:left w:w="108" w:type="dxa"/>
            <w:right w:w="108" w:type="dxa"/>
          </w:tblCellMar>
        </w:tblPrEx>
        <w:trPr>
          <w:gridAfter w:val="1"/>
          <w:wAfter w:w="29" w:type="dxa"/>
          <w:trHeight w:val="300"/>
        </w:trPr>
        <w:tc>
          <w:tcPr>
            <w:tcW w:w="2695" w:type="dxa"/>
          </w:tcPr>
          <w:p w14:paraId="054FD356"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2F79AB" w:rsidRPr="00BA5C7B" w:rsidRDefault="002F79AB" w:rsidP="002F79AB">
            <w:pPr>
              <w:pStyle w:val="BodyText"/>
              <w:jc w:val="both"/>
              <w:rPr>
                <w:rFonts w:ascii="Arial" w:hAnsi="Arial" w:cs="Arial"/>
                <w:szCs w:val="22"/>
              </w:rPr>
            </w:pPr>
            <w:bookmarkStart w:id="375" w:name="_BPDCD_127"/>
            <w:r w:rsidRPr="00BA5C7B">
              <w:rPr>
                <w:rFonts w:ascii="Arial" w:hAnsi="Arial" w:cs="Arial"/>
                <w:szCs w:val="22"/>
              </w:rPr>
              <w:t xml:space="preserve">shall </w:t>
            </w:r>
            <w:bookmarkEnd w:id="375"/>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2F79AB" w14:paraId="1D6D60ED" w14:textId="77777777" w:rsidTr="00E43116">
        <w:trPr>
          <w:gridAfter w:val="1"/>
          <w:wAfter w:w="29" w:type="dxa"/>
          <w:trHeight w:val="300"/>
        </w:trPr>
        <w:tc>
          <w:tcPr>
            <w:tcW w:w="2695" w:type="dxa"/>
          </w:tcPr>
          <w:p w14:paraId="4B357515" w14:textId="1464E271" w:rsidR="002F79AB" w:rsidRPr="00BA5C7B" w:rsidRDefault="002F79AB" w:rsidP="002F79AB">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7625" w:type="dxa"/>
          </w:tcPr>
          <w:p w14:paraId="5CD97514"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2F79AB" w14:paraId="0C169895" w14:textId="77777777" w:rsidTr="00E43116">
        <w:trPr>
          <w:gridAfter w:val="1"/>
          <w:wAfter w:w="29" w:type="dxa"/>
          <w:trHeight w:val="300"/>
        </w:trPr>
        <w:tc>
          <w:tcPr>
            <w:tcW w:w="2695" w:type="dxa"/>
          </w:tcPr>
          <w:p w14:paraId="082C23B7"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"Panel Member"</w:t>
            </w:r>
          </w:p>
        </w:tc>
        <w:tc>
          <w:tcPr>
            <w:tcW w:w="7625" w:type="dxa"/>
          </w:tcPr>
          <w:p w14:paraId="2062DF20"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any of the persons listed in Paragraph 8.3.1(b);</w:t>
            </w:r>
          </w:p>
        </w:tc>
      </w:tr>
      <w:tr w:rsidR="002F79AB" w14:paraId="791E12EF" w14:textId="77777777" w:rsidTr="00E43116">
        <w:trPr>
          <w:gridAfter w:val="1"/>
          <w:wAfter w:w="29" w:type="dxa"/>
          <w:trHeight w:val="300"/>
        </w:trPr>
        <w:tc>
          <w:tcPr>
            <w:tcW w:w="2695" w:type="dxa"/>
          </w:tcPr>
          <w:p w14:paraId="59E84A51"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as defined in Paragraph 8A.4.3.3;</w:t>
            </w:r>
          </w:p>
        </w:tc>
      </w:tr>
      <w:tr w:rsidR="002F79AB" w14:paraId="2F90EAFE" w14:textId="77777777" w:rsidTr="00E43116">
        <w:trPr>
          <w:gridAfter w:val="1"/>
          <w:wAfter w:w="29" w:type="dxa"/>
          <w:trHeight w:val="300"/>
        </w:trPr>
        <w:tc>
          <w:tcPr>
            <w:tcW w:w="2695" w:type="dxa"/>
          </w:tcPr>
          <w:p w14:paraId="11C95EA0"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2F79AB" w14:paraId="4FBA9525" w14:textId="77777777" w:rsidTr="00E43116">
        <w:trPr>
          <w:gridAfter w:val="1"/>
          <w:wAfter w:w="29" w:type="dxa"/>
          <w:trHeight w:val="300"/>
        </w:trPr>
        <w:tc>
          <w:tcPr>
            <w:tcW w:w="2695" w:type="dxa"/>
          </w:tcPr>
          <w:p w14:paraId="6593EE82"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"Panel Secretary"</w:t>
            </w:r>
          </w:p>
        </w:tc>
        <w:tc>
          <w:tcPr>
            <w:tcW w:w="7625" w:type="dxa"/>
          </w:tcPr>
          <w:p w14:paraId="7731E211"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2F79AB" w14:paraId="5C779EBF" w14:textId="77777777" w:rsidTr="00E43116">
        <w:trPr>
          <w:gridAfter w:val="1"/>
          <w:wAfter w:w="29" w:type="dxa"/>
          <w:trHeight w:val="300"/>
        </w:trPr>
        <w:tc>
          <w:tcPr>
            <w:tcW w:w="2695" w:type="dxa"/>
          </w:tcPr>
          <w:p w14:paraId="43F886BB"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2F79AB" w14:paraId="0C62B72E" w14:textId="77777777" w:rsidTr="00E43116">
        <w:trPr>
          <w:gridAfter w:val="1"/>
          <w:wAfter w:w="29" w:type="dxa"/>
          <w:trHeight w:val="300"/>
        </w:trPr>
        <w:tc>
          <w:tcPr>
            <w:tcW w:w="2695" w:type="dxa"/>
          </w:tcPr>
          <w:p w14:paraId="7411FC38"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2F79AB" w14:paraId="496C1496" w14:textId="77777777" w:rsidTr="00E43116">
        <w:trPr>
          <w:gridAfter w:val="1"/>
          <w:wAfter w:w="29" w:type="dxa"/>
          <w:trHeight w:val="300"/>
        </w:trPr>
        <w:tc>
          <w:tcPr>
            <w:tcW w:w="2695" w:type="dxa"/>
          </w:tcPr>
          <w:p w14:paraId="421A0626"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2F79AB" w14:paraId="28FBE89D" w14:textId="77777777" w:rsidTr="00E43116">
        <w:trPr>
          <w:gridAfter w:val="1"/>
          <w:wAfter w:w="29" w:type="dxa"/>
          <w:trHeight w:val="300"/>
        </w:trPr>
        <w:tc>
          <w:tcPr>
            <w:tcW w:w="2695" w:type="dxa"/>
          </w:tcPr>
          <w:p w14:paraId="525E9855"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lastRenderedPageBreak/>
              <w:t>"Party Liable"</w:t>
            </w:r>
          </w:p>
        </w:tc>
        <w:tc>
          <w:tcPr>
            <w:tcW w:w="7625" w:type="dxa"/>
          </w:tcPr>
          <w:p w14:paraId="1206C68E"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as defined in Paragraph 6.12.1; </w:t>
            </w:r>
          </w:p>
        </w:tc>
      </w:tr>
      <w:tr w:rsidR="002F79AB" w14:paraId="359367B2" w14:textId="77777777" w:rsidTr="00E43116">
        <w:trPr>
          <w:gridAfter w:val="1"/>
          <w:wAfter w:w="29" w:type="dxa"/>
          <w:trHeight w:val="300"/>
        </w:trPr>
        <w:tc>
          <w:tcPr>
            <w:tcW w:w="2695" w:type="dxa"/>
          </w:tcPr>
          <w:p w14:paraId="63179D42"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2F79AB" w14:paraId="4C9D49E2" w14:textId="77777777" w:rsidTr="00E43116">
        <w:trPr>
          <w:gridAfter w:val="1"/>
          <w:wAfter w:w="29" w:type="dxa"/>
          <w:trHeight w:val="300"/>
        </w:trPr>
        <w:tc>
          <w:tcPr>
            <w:tcW w:w="2695" w:type="dxa"/>
          </w:tcPr>
          <w:p w14:paraId="72FDF88B"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"Payment Record Sum"</w:t>
            </w:r>
          </w:p>
        </w:tc>
        <w:tc>
          <w:tcPr>
            <w:tcW w:w="7625" w:type="dxa"/>
          </w:tcPr>
          <w:p w14:paraId="1434E762" w14:textId="77777777" w:rsidR="002F79AB" w:rsidRPr="00BA5C7B" w:rsidRDefault="002F79AB" w:rsidP="002F79AB">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376" w:name="_BPDCD_128"/>
            <w:r w:rsidRPr="00BA5C7B">
              <w:rPr>
                <w:rFonts w:ascii="Arial" w:hAnsi="Arial" w:cs="Arial"/>
                <w:b/>
                <w:bCs/>
                <w:szCs w:val="22"/>
              </w:rPr>
              <w:t>The Company</w:t>
            </w:r>
            <w:r w:rsidRPr="00BA5C7B">
              <w:rPr>
                <w:rFonts w:ascii="Arial" w:hAnsi="Arial" w:cs="Arial"/>
                <w:szCs w:val="22"/>
              </w:rPr>
              <w:t xml:space="preserve"> </w:t>
            </w:r>
            <w:bookmarkEnd w:id="376"/>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2F79AB" w14:paraId="4C09D6A3" w14:textId="77777777" w:rsidTr="00E43116">
        <w:trPr>
          <w:gridAfter w:val="1"/>
          <w:wAfter w:w="29" w:type="dxa"/>
          <w:trHeight w:val="300"/>
        </w:trPr>
        <w:tc>
          <w:tcPr>
            <w:tcW w:w="2695" w:type="dxa"/>
          </w:tcPr>
          <w:p w14:paraId="49282E2E" w14:textId="77777777" w:rsidR="002F79AB" w:rsidRPr="00BA5C7B" w:rsidRDefault="002F79AB" w:rsidP="002F79AB">
            <w:pPr>
              <w:pStyle w:val="BodyText"/>
              <w:rPr>
                <w:rFonts w:ascii="Arial" w:hAnsi="Arial" w:cs="Arial"/>
                <w:b/>
                <w:bCs/>
                <w:szCs w:val="22"/>
              </w:rPr>
            </w:pPr>
            <w:r w:rsidRPr="00BA5C7B">
              <w:rPr>
                <w:rFonts w:ascii="Arial" w:hAnsi="Arial" w:cs="Arial"/>
                <w:b/>
                <w:bCs/>
                <w:szCs w:val="22"/>
              </w:rPr>
              <w:t>"Pending CUSC Modification Proposal"</w:t>
            </w:r>
          </w:p>
        </w:tc>
        <w:tc>
          <w:tcPr>
            <w:tcW w:w="7625" w:type="dxa"/>
          </w:tcPr>
          <w:p w14:paraId="258074B4" w14:textId="0F94960E" w:rsidR="002F79AB" w:rsidRPr="00BA5C7B" w:rsidRDefault="002F79AB" w:rsidP="002F79AB">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2F79AB" w14:paraId="0A79DF8D" w14:textId="77777777" w:rsidTr="00E43116">
        <w:trPr>
          <w:gridAfter w:val="1"/>
          <w:wAfter w:w="29" w:type="dxa"/>
          <w:trHeight w:val="300"/>
        </w:trPr>
        <w:tc>
          <w:tcPr>
            <w:tcW w:w="2695" w:type="dxa"/>
          </w:tcPr>
          <w:p w14:paraId="307BFC5D" w14:textId="77777777" w:rsidR="002F79AB" w:rsidRDefault="002F79AB" w:rsidP="002F79AB">
            <w:pPr>
              <w:pStyle w:val="BodyText"/>
              <w:rPr>
                <w:rFonts w:ascii="Arial" w:hAnsi="Arial" w:cs="Arial"/>
                <w:b/>
                <w:bCs/>
              </w:rPr>
            </w:pPr>
            <w:r>
              <w:rPr>
                <w:rFonts w:ascii="Arial" w:hAnsi="Arial" w:cs="Arial"/>
                <w:b/>
                <w:bCs/>
              </w:rPr>
              <w:t>"Performance Bond"</w:t>
            </w:r>
          </w:p>
        </w:tc>
        <w:tc>
          <w:tcPr>
            <w:tcW w:w="7625" w:type="dxa"/>
          </w:tcPr>
          <w:p w14:paraId="1F8D4AC3" w14:textId="77777777" w:rsidR="002F79AB" w:rsidRDefault="002F79AB" w:rsidP="002F79AB">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2F79AB" w14:paraId="031099D3" w14:textId="77777777" w:rsidTr="00E43116">
        <w:trPr>
          <w:gridAfter w:val="1"/>
          <w:wAfter w:w="29" w:type="dxa"/>
          <w:trHeight w:val="300"/>
        </w:trPr>
        <w:tc>
          <w:tcPr>
            <w:tcW w:w="2695" w:type="dxa"/>
          </w:tcPr>
          <w:p w14:paraId="0081ED5B" w14:textId="77777777" w:rsidR="002F79AB" w:rsidRDefault="002F79AB" w:rsidP="002F79AB">
            <w:pPr>
              <w:pStyle w:val="BodyText"/>
              <w:rPr>
                <w:rFonts w:ascii="Arial" w:hAnsi="Arial" w:cs="Arial"/>
                <w:b/>
                <w:bCs/>
              </w:rPr>
            </w:pPr>
            <w:r>
              <w:rPr>
                <w:rFonts w:ascii="Arial" w:hAnsi="Arial" w:cs="Arial"/>
                <w:b/>
                <w:bCs/>
              </w:rPr>
              <w:t>"Permitted Activities"</w:t>
            </w:r>
          </w:p>
        </w:tc>
        <w:tc>
          <w:tcPr>
            <w:tcW w:w="7625" w:type="dxa"/>
          </w:tcPr>
          <w:p w14:paraId="137B7A54" w14:textId="77777777" w:rsidR="002F79AB" w:rsidRDefault="002F79AB" w:rsidP="002F79AB">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2F79AB" w14:paraId="194C36E7" w14:textId="77777777" w:rsidTr="00E43116">
        <w:trPr>
          <w:gridAfter w:val="1"/>
          <w:wAfter w:w="29" w:type="dxa"/>
          <w:trHeight w:val="300"/>
        </w:trPr>
        <w:tc>
          <w:tcPr>
            <w:tcW w:w="2695" w:type="dxa"/>
          </w:tcPr>
          <w:p w14:paraId="2EE9E033" w14:textId="77777777" w:rsidR="002F79AB" w:rsidRDefault="002F79AB" w:rsidP="002F79AB">
            <w:pPr>
              <w:pStyle w:val="BodyText"/>
              <w:rPr>
                <w:rFonts w:ascii="Arial" w:hAnsi="Arial" w:cs="Arial"/>
                <w:b/>
                <w:bCs/>
              </w:rPr>
            </w:pPr>
            <w:r>
              <w:rPr>
                <w:rFonts w:ascii="Arial" w:hAnsi="Arial" w:cs="Arial"/>
                <w:b/>
                <w:bCs/>
              </w:rPr>
              <w:t>"Physical Notification"</w:t>
            </w:r>
          </w:p>
        </w:tc>
        <w:tc>
          <w:tcPr>
            <w:tcW w:w="7625" w:type="dxa"/>
          </w:tcPr>
          <w:p w14:paraId="5D4ACAA0"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1F7EF704" w14:textId="77777777" w:rsidTr="00E43116">
        <w:trPr>
          <w:gridAfter w:val="1"/>
          <w:wAfter w:w="29" w:type="dxa"/>
          <w:trHeight w:val="300"/>
        </w:trPr>
        <w:tc>
          <w:tcPr>
            <w:tcW w:w="2695" w:type="dxa"/>
          </w:tcPr>
          <w:p w14:paraId="1BE304C0" w14:textId="77777777" w:rsidR="002F79AB" w:rsidRDefault="002F79AB" w:rsidP="002F79AB">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284D11A1" w14:textId="77777777" w:rsidTr="00E43116">
        <w:trPr>
          <w:gridAfter w:val="1"/>
          <w:wAfter w:w="29" w:type="dxa"/>
          <w:trHeight w:val="300"/>
        </w:trPr>
        <w:tc>
          <w:tcPr>
            <w:tcW w:w="2695" w:type="dxa"/>
          </w:tcPr>
          <w:p w14:paraId="64D71A82" w14:textId="77777777" w:rsidR="002F79AB" w:rsidRDefault="002F79AB" w:rsidP="002F79AB">
            <w:pPr>
              <w:pStyle w:val="BodyText"/>
              <w:rPr>
                <w:rFonts w:ascii="Arial" w:hAnsi="Arial" w:cs="Arial"/>
                <w:b/>
                <w:bCs/>
              </w:rPr>
            </w:pPr>
            <w:r>
              <w:rPr>
                <w:rFonts w:ascii="Arial" w:hAnsi="Arial" w:cs="Arial"/>
                <w:b/>
                <w:bCs/>
              </w:rPr>
              <w:t>"Planning Code" or PC</w:t>
            </w:r>
          </w:p>
        </w:tc>
        <w:tc>
          <w:tcPr>
            <w:tcW w:w="7625" w:type="dxa"/>
          </w:tcPr>
          <w:p w14:paraId="2B20E710" w14:textId="77777777" w:rsidR="002F79AB" w:rsidRDefault="002F79AB" w:rsidP="002F79AB">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2F79AB" w14:paraId="1715E524" w14:textId="77777777" w:rsidTr="00E43116">
        <w:trPr>
          <w:gridAfter w:val="1"/>
          <w:wAfter w:w="29" w:type="dxa"/>
          <w:trHeight w:val="300"/>
        </w:trPr>
        <w:tc>
          <w:tcPr>
            <w:tcW w:w="2695" w:type="dxa"/>
          </w:tcPr>
          <w:p w14:paraId="2FAA0589" w14:textId="77777777" w:rsidR="002F79AB" w:rsidRDefault="002F79AB" w:rsidP="002F79AB">
            <w:pPr>
              <w:pStyle w:val="BodyText"/>
              <w:rPr>
                <w:rFonts w:ascii="Arial" w:hAnsi="Arial" w:cs="Arial"/>
                <w:b/>
                <w:bCs/>
              </w:rPr>
            </w:pPr>
            <w:r>
              <w:rPr>
                <w:rFonts w:ascii="Arial" w:hAnsi="Arial" w:cs="Arial"/>
                <w:b/>
                <w:bCs/>
              </w:rPr>
              <w:t>"Plant"</w:t>
            </w:r>
          </w:p>
        </w:tc>
        <w:tc>
          <w:tcPr>
            <w:tcW w:w="7625" w:type="dxa"/>
          </w:tcPr>
          <w:p w14:paraId="28A32D84" w14:textId="77777777" w:rsidR="002F79AB" w:rsidRPr="00736B31" w:rsidRDefault="002F79AB" w:rsidP="002F79AB">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2F79AB" w14:paraId="75B42EF6" w14:textId="77777777" w:rsidTr="00E43116">
        <w:trPr>
          <w:gridAfter w:val="1"/>
          <w:wAfter w:w="29" w:type="dxa"/>
          <w:trHeight w:val="300"/>
        </w:trPr>
        <w:tc>
          <w:tcPr>
            <w:tcW w:w="2695" w:type="dxa"/>
          </w:tcPr>
          <w:p w14:paraId="3E0454CB" w14:textId="77777777" w:rsidR="002F79AB" w:rsidRDefault="002F79AB" w:rsidP="002F79AB">
            <w:pPr>
              <w:pStyle w:val="BodyText"/>
              <w:rPr>
                <w:rFonts w:ascii="Arial" w:hAnsi="Arial" w:cs="Arial"/>
                <w:b/>
                <w:bCs/>
              </w:rPr>
            </w:pPr>
            <w:r>
              <w:rPr>
                <w:rFonts w:ascii="Arial" w:hAnsi="Arial" w:cs="Arial"/>
                <w:b/>
                <w:bCs/>
              </w:rPr>
              <w:t>"Pool Member"</w:t>
            </w:r>
          </w:p>
        </w:tc>
        <w:tc>
          <w:tcPr>
            <w:tcW w:w="7625" w:type="dxa"/>
          </w:tcPr>
          <w:p w14:paraId="4735CADC"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2F79AB" w14:paraId="65CD492C" w14:textId="77777777" w:rsidTr="00E43116">
        <w:trPr>
          <w:gridAfter w:val="1"/>
          <w:wAfter w:w="29" w:type="dxa"/>
          <w:trHeight w:val="300"/>
        </w:trPr>
        <w:tc>
          <w:tcPr>
            <w:tcW w:w="2695" w:type="dxa"/>
          </w:tcPr>
          <w:p w14:paraId="1C7A99CB" w14:textId="77777777" w:rsidR="002F79AB" w:rsidRDefault="002F79AB" w:rsidP="002F79AB">
            <w:pPr>
              <w:pStyle w:val="BodyText"/>
              <w:rPr>
                <w:rFonts w:ascii="Arial" w:hAnsi="Arial" w:cs="Arial"/>
                <w:b/>
                <w:bCs/>
              </w:rPr>
            </w:pPr>
            <w:r>
              <w:rPr>
                <w:rFonts w:ascii="Arial" w:hAnsi="Arial" w:cs="Arial"/>
                <w:b/>
                <w:bCs/>
              </w:rPr>
              <w:t>"Pooling and Settlement Agreement"</w:t>
            </w:r>
          </w:p>
        </w:tc>
        <w:tc>
          <w:tcPr>
            <w:tcW w:w="7625" w:type="dxa"/>
          </w:tcPr>
          <w:p w14:paraId="266AAF21" w14:textId="77777777" w:rsidR="002F79AB" w:rsidRDefault="002F79AB" w:rsidP="002F79AB">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24DB2B25" w14:textId="77777777" w:rsidTr="00E43116">
        <w:trPr>
          <w:gridAfter w:val="1"/>
          <w:wAfter w:w="29" w:type="dxa"/>
          <w:trHeight w:val="300"/>
        </w:trPr>
        <w:tc>
          <w:tcPr>
            <w:tcW w:w="2695" w:type="dxa"/>
          </w:tcPr>
          <w:p w14:paraId="0F7D0211" w14:textId="77777777" w:rsidR="002F79AB" w:rsidRDefault="002F79AB" w:rsidP="002F79AB">
            <w:pPr>
              <w:pStyle w:val="BodyText"/>
              <w:rPr>
                <w:rFonts w:ascii="Arial" w:hAnsi="Arial" w:cs="Arial"/>
                <w:b/>
                <w:bCs/>
              </w:rPr>
            </w:pPr>
            <w:r>
              <w:rPr>
                <w:rFonts w:ascii="Arial" w:hAnsi="Arial" w:cs="Arial"/>
                <w:b/>
                <w:bCs/>
              </w:rPr>
              <w:t>"Power Park Module"</w:t>
            </w:r>
          </w:p>
        </w:tc>
        <w:tc>
          <w:tcPr>
            <w:tcW w:w="7625" w:type="dxa"/>
          </w:tcPr>
          <w:p w14:paraId="49C4FAED" w14:textId="77777777" w:rsidR="002F79AB" w:rsidRPr="00736B31"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3BA49E50" w14:textId="77777777" w:rsidTr="00E43116">
        <w:trPr>
          <w:gridAfter w:val="1"/>
          <w:wAfter w:w="29" w:type="dxa"/>
          <w:trHeight w:val="300"/>
        </w:trPr>
        <w:tc>
          <w:tcPr>
            <w:tcW w:w="2695" w:type="dxa"/>
          </w:tcPr>
          <w:p w14:paraId="0712E424" w14:textId="77777777" w:rsidR="002F79AB" w:rsidRDefault="002F79AB" w:rsidP="002F79AB">
            <w:pPr>
              <w:pStyle w:val="BodyText"/>
              <w:rPr>
                <w:rFonts w:ascii="Arial" w:hAnsi="Arial" w:cs="Arial"/>
                <w:b/>
                <w:bCs/>
              </w:rPr>
            </w:pPr>
            <w:r>
              <w:rPr>
                <w:rFonts w:ascii="Arial" w:hAnsi="Arial" w:cs="Arial"/>
                <w:b/>
                <w:bCs/>
              </w:rPr>
              <w:t>“Power Park Unit”</w:t>
            </w:r>
          </w:p>
        </w:tc>
        <w:tc>
          <w:tcPr>
            <w:tcW w:w="7625" w:type="dxa"/>
          </w:tcPr>
          <w:p w14:paraId="7AC6E74E"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3EADACCC" w14:textId="77777777" w:rsidTr="00E43116">
        <w:trPr>
          <w:gridAfter w:val="1"/>
          <w:wAfter w:w="29" w:type="dxa"/>
          <w:trHeight w:val="300"/>
        </w:trPr>
        <w:tc>
          <w:tcPr>
            <w:tcW w:w="2695" w:type="dxa"/>
          </w:tcPr>
          <w:p w14:paraId="355A2A05" w14:textId="77777777" w:rsidR="002F79AB" w:rsidRDefault="002F79AB" w:rsidP="002F79AB">
            <w:pPr>
              <w:pStyle w:val="BodyText"/>
              <w:rPr>
                <w:rFonts w:ascii="Arial" w:hAnsi="Arial" w:cs="Arial"/>
                <w:b/>
                <w:bCs/>
              </w:rPr>
            </w:pPr>
            <w:r>
              <w:rPr>
                <w:rFonts w:ascii="Arial" w:hAnsi="Arial" w:cs="Arial"/>
                <w:b/>
                <w:bCs/>
              </w:rPr>
              <w:t>"Power Station"</w:t>
            </w:r>
          </w:p>
        </w:tc>
        <w:tc>
          <w:tcPr>
            <w:tcW w:w="7625" w:type="dxa"/>
          </w:tcPr>
          <w:p w14:paraId="5F0ADC2E"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4DF81E70" w14:textId="77777777" w:rsidTr="00E43116">
        <w:trPr>
          <w:gridAfter w:val="1"/>
          <w:wAfter w:w="29" w:type="dxa"/>
          <w:trHeight w:val="300"/>
        </w:trPr>
        <w:tc>
          <w:tcPr>
            <w:tcW w:w="2695" w:type="dxa"/>
          </w:tcPr>
          <w:p w14:paraId="27CAF104" w14:textId="77777777" w:rsidR="002F79AB" w:rsidRDefault="002F79AB" w:rsidP="002F79AB">
            <w:pPr>
              <w:pStyle w:val="BodyText"/>
              <w:rPr>
                <w:rFonts w:ascii="Arial" w:hAnsi="Arial" w:cs="Arial"/>
                <w:b/>
                <w:bCs/>
              </w:rPr>
            </w:pPr>
            <w:r>
              <w:rPr>
                <w:rFonts w:ascii="Arial" w:hAnsi="Arial" w:cs="Arial"/>
                <w:b/>
                <w:bCs/>
              </w:rPr>
              <w:t>"Practical Completion Date"</w:t>
            </w:r>
          </w:p>
        </w:tc>
        <w:tc>
          <w:tcPr>
            <w:tcW w:w="7625" w:type="dxa"/>
          </w:tcPr>
          <w:p w14:paraId="2F8CF74D" w14:textId="77777777" w:rsidR="002F79AB" w:rsidRDefault="002F79AB" w:rsidP="002F79AB">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377" w:name="_BPDCD_131"/>
            <w:r w:rsidRPr="0019675B">
              <w:rPr>
                <w:rFonts w:ascii="Arial" w:hAnsi="Arial" w:cs="Arial"/>
              </w:rPr>
              <w:t>;</w:t>
            </w:r>
            <w:bookmarkEnd w:id="377"/>
          </w:p>
        </w:tc>
      </w:tr>
      <w:tr w:rsidR="002F79AB" w14:paraId="490AC4A6" w14:textId="77777777" w:rsidTr="00E43116">
        <w:trPr>
          <w:gridAfter w:val="1"/>
          <w:wAfter w:w="29" w:type="dxa"/>
          <w:trHeight w:val="300"/>
        </w:trPr>
        <w:tc>
          <w:tcPr>
            <w:tcW w:w="2695" w:type="dxa"/>
          </w:tcPr>
          <w:p w14:paraId="42B483E2" w14:textId="77777777" w:rsidR="002F79AB" w:rsidRDefault="002F79AB" w:rsidP="002F79AB">
            <w:pPr>
              <w:pStyle w:val="BodyText"/>
              <w:rPr>
                <w:rFonts w:ascii="Arial" w:hAnsi="Arial" w:cs="Arial"/>
                <w:b/>
                <w:bCs/>
              </w:rPr>
            </w:pPr>
            <w:r>
              <w:rPr>
                <w:rFonts w:ascii="Arial" w:hAnsi="Arial" w:cs="Arial"/>
                <w:b/>
                <w:bCs/>
              </w:rPr>
              <w:t>"Preference Votes"</w:t>
            </w:r>
          </w:p>
        </w:tc>
        <w:tc>
          <w:tcPr>
            <w:tcW w:w="7625" w:type="dxa"/>
          </w:tcPr>
          <w:p w14:paraId="22343CBC" w14:textId="77777777" w:rsidR="002F79AB" w:rsidRDefault="002F79AB" w:rsidP="002F79AB">
            <w:pPr>
              <w:pStyle w:val="BodyText"/>
              <w:jc w:val="both"/>
              <w:rPr>
                <w:rFonts w:ascii="Arial" w:hAnsi="Arial" w:cs="Arial"/>
                <w:i/>
              </w:rPr>
            </w:pPr>
            <w:r>
              <w:rPr>
                <w:rFonts w:ascii="Arial" w:hAnsi="Arial" w:cs="Arial"/>
              </w:rPr>
              <w:t>as defined in Paragraph 8A.3.2.1;</w:t>
            </w:r>
          </w:p>
        </w:tc>
      </w:tr>
      <w:tr w:rsidR="002F79AB" w14:paraId="3CBF49C9" w14:textId="77777777" w:rsidTr="00E43116">
        <w:trPr>
          <w:gridAfter w:val="1"/>
          <w:wAfter w:w="29" w:type="dxa"/>
          <w:trHeight w:val="300"/>
        </w:trPr>
        <w:tc>
          <w:tcPr>
            <w:tcW w:w="2695" w:type="dxa"/>
          </w:tcPr>
          <w:p w14:paraId="3D26F1AA" w14:textId="77777777" w:rsidR="002F79AB" w:rsidRDefault="002F79AB" w:rsidP="002F79AB">
            <w:pPr>
              <w:pStyle w:val="BodyText"/>
              <w:rPr>
                <w:rFonts w:ascii="Arial" w:hAnsi="Arial" w:cs="Arial"/>
                <w:b/>
                <w:bCs/>
              </w:rPr>
            </w:pPr>
            <w:r>
              <w:rPr>
                <w:rFonts w:ascii="Arial" w:hAnsi="Arial" w:cs="Arial"/>
                <w:b/>
                <w:bCs/>
              </w:rPr>
              <w:t>"Prescribed Rate"</w:t>
            </w:r>
          </w:p>
        </w:tc>
        <w:tc>
          <w:tcPr>
            <w:tcW w:w="7625" w:type="dxa"/>
          </w:tcPr>
          <w:p w14:paraId="1A11ED0A" w14:textId="77777777" w:rsidR="002F79AB" w:rsidRDefault="002F79AB" w:rsidP="002F79AB">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2F79AB" w14:paraId="1426A11F" w14:textId="77777777" w:rsidTr="00E43116">
        <w:trPr>
          <w:gridAfter w:val="1"/>
          <w:wAfter w:w="29" w:type="dxa"/>
          <w:trHeight w:val="300"/>
        </w:trPr>
        <w:tc>
          <w:tcPr>
            <w:tcW w:w="2695" w:type="dxa"/>
          </w:tcPr>
          <w:p w14:paraId="117E83DB" w14:textId="77777777" w:rsidR="002F79AB" w:rsidRDefault="002F79AB" w:rsidP="002F79AB">
            <w:pPr>
              <w:spacing w:line="360" w:lineRule="auto"/>
              <w:jc w:val="both"/>
              <w:rPr>
                <w:rFonts w:ascii="Arial" w:hAnsi="Arial" w:cs="Arial"/>
                <w:szCs w:val="22"/>
              </w:rPr>
            </w:pPr>
            <w:r>
              <w:rPr>
                <w:rFonts w:ascii="Arial" w:hAnsi="Arial" w:cs="Arial"/>
                <w:szCs w:val="22"/>
              </w:rPr>
              <w:lastRenderedPageBreak/>
              <w:t>“</w:t>
            </w:r>
            <w:r>
              <w:rPr>
                <w:rFonts w:ascii="Arial" w:hAnsi="Arial" w:cs="Arial"/>
                <w:b/>
                <w:szCs w:val="22"/>
              </w:rPr>
              <w:t>Pre Trigger Amount</w:t>
            </w:r>
            <w:r>
              <w:rPr>
                <w:rFonts w:ascii="Arial" w:hAnsi="Arial" w:cs="Arial"/>
                <w:szCs w:val="22"/>
              </w:rPr>
              <w:t>”</w:t>
            </w:r>
          </w:p>
        </w:tc>
        <w:tc>
          <w:tcPr>
            <w:tcW w:w="7625" w:type="dxa"/>
          </w:tcPr>
          <w:p w14:paraId="3D952840" w14:textId="77777777" w:rsidR="002F79AB" w:rsidRDefault="002F79AB" w:rsidP="002F79AB">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2F79AB" w:rsidRDefault="002F79AB" w:rsidP="002F79AB">
            <w:pPr>
              <w:jc w:val="both"/>
              <w:rPr>
                <w:rFonts w:ascii="Arial" w:hAnsi="Arial" w:cs="Arial"/>
                <w:szCs w:val="22"/>
              </w:rPr>
            </w:pPr>
          </w:p>
        </w:tc>
      </w:tr>
      <w:tr w:rsidR="002F79AB" w14:paraId="51381F16" w14:textId="77777777" w:rsidTr="00E43116">
        <w:trPr>
          <w:gridAfter w:val="1"/>
          <w:wAfter w:w="29" w:type="dxa"/>
          <w:trHeight w:val="300"/>
        </w:trPr>
        <w:tc>
          <w:tcPr>
            <w:tcW w:w="2695" w:type="dxa"/>
          </w:tcPr>
          <w:p w14:paraId="28FFE0D4" w14:textId="3432EEB3" w:rsidR="002F79AB" w:rsidRPr="0019675B" w:rsidRDefault="002F79AB" w:rsidP="002F79AB">
            <w:pPr>
              <w:pStyle w:val="BodyText"/>
              <w:rPr>
                <w:rFonts w:ascii="Arial" w:hAnsi="Arial" w:cs="Arial"/>
                <w:b/>
                <w:bCs/>
              </w:rPr>
            </w:pPr>
            <w:bookmarkStart w:id="378" w:name="_BPDCI_132"/>
            <w:r w:rsidRPr="0019675B">
              <w:rPr>
                <w:rFonts w:ascii="Arial" w:hAnsi="Arial" w:cs="Arial"/>
                <w:b/>
                <w:bCs/>
              </w:rPr>
              <w:t>"Primary Response"</w:t>
            </w:r>
            <w:bookmarkEnd w:id="378"/>
          </w:p>
        </w:tc>
        <w:tc>
          <w:tcPr>
            <w:tcW w:w="7625" w:type="dxa"/>
          </w:tcPr>
          <w:p w14:paraId="7B60F230" w14:textId="77777777" w:rsidR="002F79AB" w:rsidRPr="0019675B" w:rsidRDefault="002F79AB" w:rsidP="002F79AB">
            <w:pPr>
              <w:pStyle w:val="BodyText"/>
              <w:jc w:val="both"/>
              <w:rPr>
                <w:rFonts w:ascii="Arial" w:hAnsi="Arial" w:cs="Arial"/>
              </w:rPr>
            </w:pPr>
            <w:bookmarkStart w:id="379"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379"/>
          </w:p>
        </w:tc>
      </w:tr>
      <w:tr w:rsidR="002F79AB" w14:paraId="4006B906" w14:textId="77777777" w:rsidTr="00E43116">
        <w:trPr>
          <w:gridAfter w:val="1"/>
          <w:wAfter w:w="29" w:type="dxa"/>
          <w:trHeight w:val="300"/>
        </w:trPr>
        <w:tc>
          <w:tcPr>
            <w:tcW w:w="2695" w:type="dxa"/>
          </w:tcPr>
          <w:p w14:paraId="710D6E60" w14:textId="77777777" w:rsidR="002F79AB" w:rsidRDefault="002F79AB" w:rsidP="002F79AB">
            <w:pPr>
              <w:pStyle w:val="BodyText"/>
              <w:rPr>
                <w:rFonts w:ascii="Arial" w:hAnsi="Arial" w:cs="Arial"/>
                <w:b/>
                <w:bCs/>
              </w:rPr>
            </w:pPr>
            <w:r>
              <w:rPr>
                <w:rFonts w:ascii="Arial" w:hAnsi="Arial" w:cs="Arial"/>
                <w:b/>
                <w:bCs/>
              </w:rPr>
              <w:t>"Proceedings"</w:t>
            </w:r>
          </w:p>
        </w:tc>
        <w:tc>
          <w:tcPr>
            <w:tcW w:w="7625" w:type="dxa"/>
          </w:tcPr>
          <w:p w14:paraId="2B503B7B" w14:textId="77777777" w:rsidR="002F79AB" w:rsidRDefault="002F79AB" w:rsidP="002F79AB">
            <w:pPr>
              <w:pStyle w:val="BodyText"/>
              <w:jc w:val="both"/>
              <w:rPr>
                <w:rFonts w:ascii="Arial" w:hAnsi="Arial" w:cs="Arial"/>
              </w:rPr>
            </w:pPr>
            <w:r>
              <w:rPr>
                <w:rFonts w:ascii="Arial" w:hAnsi="Arial" w:cs="Arial"/>
              </w:rPr>
              <w:t>as defined in Paragraph 6.23.1;</w:t>
            </w:r>
          </w:p>
        </w:tc>
      </w:tr>
      <w:tr w:rsidR="002F79AB" w14:paraId="2317C546" w14:textId="77777777" w:rsidTr="00E43116">
        <w:trPr>
          <w:gridAfter w:val="1"/>
          <w:wAfter w:w="29" w:type="dxa"/>
          <w:trHeight w:val="300"/>
        </w:trPr>
        <w:tc>
          <w:tcPr>
            <w:tcW w:w="2695" w:type="dxa"/>
          </w:tcPr>
          <w:p w14:paraId="14269825" w14:textId="77777777" w:rsidR="002F79AB" w:rsidRDefault="002F79AB" w:rsidP="002F79AB">
            <w:pPr>
              <w:rPr>
                <w:rFonts w:ascii="Arial" w:hAnsi="Arial" w:cs="Arial"/>
                <w:b/>
                <w:bCs/>
              </w:rPr>
            </w:pPr>
            <w:r>
              <w:rPr>
                <w:rFonts w:ascii="Arial" w:hAnsi="Arial" w:cs="Arial"/>
                <w:b/>
                <w:bCs/>
              </w:rPr>
              <w:t>“Production”</w:t>
            </w:r>
          </w:p>
          <w:p w14:paraId="5CFD38E3" w14:textId="77777777" w:rsidR="002F79AB" w:rsidRDefault="002F79AB" w:rsidP="002F79AB">
            <w:pPr>
              <w:rPr>
                <w:rFonts w:ascii="Arial" w:hAnsi="Arial" w:cs="Arial"/>
                <w:b/>
                <w:bCs/>
              </w:rPr>
            </w:pPr>
          </w:p>
          <w:p w14:paraId="5CF4DEC3" w14:textId="6A3C5717" w:rsidR="002F79AB" w:rsidRDefault="002F79AB" w:rsidP="002F79AB">
            <w:pPr>
              <w:rPr>
                <w:rFonts w:ascii="Arial" w:hAnsi="Arial" w:cs="Arial"/>
                <w:b/>
                <w:bCs/>
              </w:rPr>
            </w:pPr>
          </w:p>
        </w:tc>
        <w:tc>
          <w:tcPr>
            <w:tcW w:w="7625" w:type="dxa"/>
          </w:tcPr>
          <w:p w14:paraId="30D02823" w14:textId="77777777" w:rsidR="002F79AB" w:rsidRDefault="002F79AB" w:rsidP="002F79AB">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2F79AB" w:rsidRDefault="002F79AB" w:rsidP="002F79AB">
            <w:pPr>
              <w:jc w:val="both"/>
              <w:rPr>
                <w:rFonts w:ascii="Arial" w:hAnsi="Arial" w:cs="Arial"/>
              </w:rPr>
            </w:pPr>
          </w:p>
        </w:tc>
      </w:tr>
      <w:tr w:rsidR="002F79AB" w14:paraId="4905CC44" w14:textId="77777777" w:rsidTr="00E43116">
        <w:trPr>
          <w:gridAfter w:val="1"/>
          <w:wAfter w:w="29" w:type="dxa"/>
          <w:trHeight w:val="300"/>
        </w:trPr>
        <w:tc>
          <w:tcPr>
            <w:tcW w:w="2695" w:type="dxa"/>
          </w:tcPr>
          <w:p w14:paraId="696C3CB2" w14:textId="23BEE125" w:rsidR="002F79AB" w:rsidRDefault="002F79AB" w:rsidP="002F79AB">
            <w:pPr>
              <w:spacing w:after="240"/>
              <w:rPr>
                <w:rFonts w:ascii="Arial" w:hAnsi="Arial" w:cs="Arial"/>
                <w:b/>
                <w:bCs/>
              </w:rPr>
            </w:pPr>
            <w:r>
              <w:rPr>
                <w:rFonts w:ascii="Arial" w:hAnsi="Arial" w:cs="Arial"/>
                <w:b/>
                <w:bCs/>
              </w:rPr>
              <w:t>“Profiled Unmetered Supply”</w:t>
            </w:r>
          </w:p>
        </w:tc>
        <w:tc>
          <w:tcPr>
            <w:tcW w:w="7625" w:type="dxa"/>
          </w:tcPr>
          <w:p w14:paraId="786154F9" w14:textId="68570712" w:rsidR="002F79AB" w:rsidRDefault="002F79AB" w:rsidP="002F79AB">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2F79AB" w14:paraId="1FD4D76C" w14:textId="77777777" w:rsidTr="00E43116">
        <w:trPr>
          <w:gridAfter w:val="1"/>
          <w:wAfter w:w="29" w:type="dxa"/>
          <w:trHeight w:val="300"/>
        </w:trPr>
        <w:tc>
          <w:tcPr>
            <w:tcW w:w="2695" w:type="dxa"/>
          </w:tcPr>
          <w:p w14:paraId="61F7E079" w14:textId="2B307B68" w:rsidR="002F79AB" w:rsidRPr="002B7CBD" w:rsidRDefault="002F79AB" w:rsidP="002F79AB">
            <w:pPr>
              <w:spacing w:after="240"/>
              <w:rPr>
                <w:rFonts w:ascii="Arial" w:hAnsi="Arial" w:cs="Arial"/>
                <w:b/>
                <w:bCs/>
              </w:rPr>
            </w:pPr>
            <w:r>
              <w:rPr>
                <w:rFonts w:ascii="Arial" w:hAnsi="Arial" w:cs="Arial"/>
                <w:b/>
                <w:bCs/>
              </w:rPr>
              <w:t>"Progress Report"</w:t>
            </w:r>
          </w:p>
        </w:tc>
        <w:tc>
          <w:tcPr>
            <w:tcW w:w="7625" w:type="dxa"/>
          </w:tcPr>
          <w:p w14:paraId="7D6B7E2F" w14:textId="050E24DD" w:rsidR="002F79AB" w:rsidRDefault="002F79AB" w:rsidP="002F79AB">
            <w:pPr>
              <w:spacing w:after="240"/>
              <w:jc w:val="both"/>
              <w:rPr>
                <w:rFonts w:ascii="Arial" w:hAnsi="Arial" w:cs="Arial"/>
              </w:rPr>
            </w:pPr>
            <w:r>
              <w:rPr>
                <w:rFonts w:ascii="Arial" w:hAnsi="Arial" w:cs="Arial"/>
              </w:rPr>
              <w:t>as defined in Paragraph 8.14;</w:t>
            </w:r>
          </w:p>
        </w:tc>
      </w:tr>
      <w:tr w:rsidR="002F79AB" w14:paraId="22B42B39" w14:textId="77777777" w:rsidTr="00E43116">
        <w:trPr>
          <w:gridAfter w:val="1"/>
          <w:wAfter w:w="29" w:type="dxa"/>
          <w:trHeight w:val="300"/>
          <w:ins w:id="380" w:author="Author"/>
        </w:trPr>
        <w:tc>
          <w:tcPr>
            <w:tcW w:w="2695" w:type="dxa"/>
          </w:tcPr>
          <w:p w14:paraId="12D32ABF" w14:textId="64444D72" w:rsidR="002F79AB" w:rsidRDefault="002F79AB" w:rsidP="002F79AB">
            <w:pPr>
              <w:spacing w:after="240"/>
              <w:rPr>
                <w:ins w:id="381" w:author="Author"/>
                <w:rFonts w:ascii="Arial" w:hAnsi="Arial" w:cs="Arial"/>
                <w:b/>
                <w:bCs/>
              </w:rPr>
            </w:pPr>
            <w:ins w:id="382" w:author="Author">
              <w:r w:rsidRPr="00F35A74">
                <w:rPr>
                  <w:rFonts w:ascii="Arial" w:hAnsi="Arial" w:cs="Arial"/>
                  <w:b/>
                  <w:bCs/>
                  <w:szCs w:val="22"/>
                </w:rPr>
                <w:t>“Project Designation Methodology”</w:t>
              </w:r>
            </w:ins>
          </w:p>
        </w:tc>
        <w:tc>
          <w:tcPr>
            <w:tcW w:w="7625" w:type="dxa"/>
          </w:tcPr>
          <w:p w14:paraId="7D51B6E5" w14:textId="77777777" w:rsidR="002F79AB" w:rsidRDefault="002F79AB" w:rsidP="002F79AB">
            <w:pPr>
              <w:jc w:val="both"/>
              <w:rPr>
                <w:ins w:id="383" w:author="Author"/>
                <w:rFonts w:ascii="Arial" w:hAnsi="Arial" w:cs="Arial"/>
                <w:szCs w:val="22"/>
              </w:rPr>
            </w:pPr>
            <w:ins w:id="384"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F35A74">
                <w:rPr>
                  <w:rFonts w:ascii="Arial" w:hAnsi="Arial" w:cs="Arial"/>
                  <w:szCs w:val="22"/>
                </w:rPr>
                <w:t xml:space="preserve">on the </w:t>
              </w:r>
              <w:r w:rsidRPr="00F35A74">
                <w:rPr>
                  <w:rFonts w:ascii="Arial" w:hAnsi="Arial" w:cs="Arial"/>
                  <w:b/>
                  <w:bCs/>
                  <w:szCs w:val="22"/>
                </w:rPr>
                <w:t>Website</w:t>
              </w:r>
              <w:r w:rsidRPr="00F35A74">
                <w:rPr>
                  <w:rFonts w:ascii="Arial" w:hAnsi="Arial" w:cs="Arial"/>
                  <w:szCs w:val="22"/>
                </w:rPr>
                <w:t xml:space="preserve"> as such methodology may be revised from time;</w:t>
              </w:r>
            </w:ins>
          </w:p>
          <w:p w14:paraId="4A1BAC77" w14:textId="09BE8EE8" w:rsidR="002F79AB" w:rsidRPr="003038BE" w:rsidRDefault="002F79AB" w:rsidP="002F79AB">
            <w:pPr>
              <w:jc w:val="both"/>
              <w:rPr>
                <w:ins w:id="385" w:author="Author"/>
                <w:rFonts w:ascii="Arial" w:hAnsi="Arial" w:cs="Arial"/>
                <w:szCs w:val="22"/>
              </w:rPr>
            </w:pPr>
          </w:p>
        </w:tc>
      </w:tr>
      <w:tr w:rsidR="002F79AB" w14:paraId="1B10C844" w14:textId="77777777" w:rsidTr="00E43116">
        <w:trPr>
          <w:gridAfter w:val="1"/>
          <w:wAfter w:w="29" w:type="dxa"/>
          <w:trHeight w:val="300"/>
        </w:trPr>
        <w:tc>
          <w:tcPr>
            <w:tcW w:w="2695" w:type="dxa"/>
          </w:tcPr>
          <w:p w14:paraId="761B2E1C" w14:textId="72B62097" w:rsidR="002F79AB" w:rsidRDefault="002F79AB" w:rsidP="002F79AB">
            <w:pPr>
              <w:spacing w:after="240"/>
              <w:rPr>
                <w:rFonts w:ascii="Arial" w:hAnsi="Arial" w:cs="Arial"/>
                <w:b/>
                <w:bCs/>
              </w:rPr>
            </w:pPr>
            <w:r w:rsidRPr="004C08E0">
              <w:rPr>
                <w:rFonts w:ascii="Arial" w:hAnsi="Arial" w:cs="Arial"/>
                <w:b/>
                <w:bCs/>
                <w:szCs w:val="22"/>
              </w:rPr>
              <w:t>“Project Milestone Remedy Period”</w:t>
            </w:r>
          </w:p>
        </w:tc>
        <w:tc>
          <w:tcPr>
            <w:tcW w:w="7625" w:type="dxa"/>
          </w:tcPr>
          <w:p w14:paraId="0BC4E1A2" w14:textId="39634C37" w:rsidR="002F79AB" w:rsidRPr="002B7CBD" w:rsidRDefault="002F79AB" w:rsidP="002F79AB">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tc>
      </w:tr>
      <w:tr w:rsidR="002F79AB" w14:paraId="0711E482" w14:textId="77777777" w:rsidTr="00E43116">
        <w:trPr>
          <w:gridAfter w:val="1"/>
          <w:wAfter w:w="29" w:type="dxa"/>
          <w:trHeight w:val="300"/>
        </w:trPr>
        <w:tc>
          <w:tcPr>
            <w:tcW w:w="2695" w:type="dxa"/>
          </w:tcPr>
          <w:p w14:paraId="435917EF" w14:textId="77777777" w:rsidR="002F79AB" w:rsidRDefault="002F79AB" w:rsidP="002F79AB">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2F79AB" w:rsidRDefault="002F79AB" w:rsidP="002F79AB">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2F79AB" w14:paraId="3493F7C1" w14:textId="77777777" w:rsidTr="00E43116">
        <w:trPr>
          <w:gridAfter w:val="1"/>
          <w:wAfter w:w="29" w:type="dxa"/>
          <w:trHeight w:val="300"/>
        </w:trPr>
        <w:tc>
          <w:tcPr>
            <w:tcW w:w="2695" w:type="dxa"/>
          </w:tcPr>
          <w:p w14:paraId="5478071F" w14:textId="77777777" w:rsidR="002F79AB" w:rsidRDefault="002F79AB" w:rsidP="002F79AB">
            <w:pPr>
              <w:pStyle w:val="BodyText"/>
              <w:rPr>
                <w:rFonts w:ascii="Arial" w:hAnsi="Arial" w:cs="Arial"/>
                <w:b/>
                <w:bCs/>
              </w:rPr>
            </w:pPr>
            <w:r>
              <w:rPr>
                <w:rFonts w:ascii="Arial" w:hAnsi="Arial" w:cs="Arial"/>
                <w:b/>
                <w:bCs/>
              </w:rPr>
              <w:t>"Proposer"</w:t>
            </w:r>
          </w:p>
        </w:tc>
        <w:tc>
          <w:tcPr>
            <w:tcW w:w="7625" w:type="dxa"/>
          </w:tcPr>
          <w:p w14:paraId="1BB61D6F" w14:textId="77777777" w:rsidR="002F79AB" w:rsidRDefault="002F79AB" w:rsidP="002F79AB">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2F79AB" w14:paraId="6C5C111F" w14:textId="77777777" w:rsidTr="00E43116">
        <w:trPr>
          <w:gridAfter w:val="1"/>
          <w:wAfter w:w="29" w:type="dxa"/>
          <w:trHeight w:val="300"/>
        </w:trPr>
        <w:tc>
          <w:tcPr>
            <w:tcW w:w="2695" w:type="dxa"/>
          </w:tcPr>
          <w:p w14:paraId="2B946515" w14:textId="77777777" w:rsidR="002F79AB" w:rsidRDefault="002F79AB" w:rsidP="002F79AB">
            <w:pPr>
              <w:pStyle w:val="BodyText"/>
              <w:rPr>
                <w:rFonts w:ascii="Arial" w:hAnsi="Arial" w:cs="Arial"/>
                <w:b/>
                <w:bCs/>
              </w:rPr>
            </w:pPr>
            <w:r>
              <w:rPr>
                <w:rFonts w:ascii="Arial" w:hAnsi="Arial" w:cs="Arial"/>
                <w:b/>
                <w:bCs/>
              </w:rPr>
              <w:t>"Protected Information"</w:t>
            </w:r>
          </w:p>
        </w:tc>
        <w:tc>
          <w:tcPr>
            <w:tcW w:w="7625" w:type="dxa"/>
          </w:tcPr>
          <w:p w14:paraId="76F6926B" w14:textId="77777777" w:rsidR="002F79AB" w:rsidRDefault="002F79AB" w:rsidP="002F79AB">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2F79AB" w14:paraId="18129777" w14:textId="77777777" w:rsidTr="00E43116">
        <w:trPr>
          <w:gridAfter w:val="1"/>
          <w:wAfter w:w="29" w:type="dxa"/>
          <w:trHeight w:val="300"/>
        </w:trPr>
        <w:tc>
          <w:tcPr>
            <w:tcW w:w="2695" w:type="dxa"/>
          </w:tcPr>
          <w:p w14:paraId="2309D504" w14:textId="77777777" w:rsidR="002F79AB" w:rsidRDefault="002F79AB" w:rsidP="002F79AB">
            <w:pPr>
              <w:pStyle w:val="BodyText"/>
              <w:rPr>
                <w:rFonts w:ascii="Arial" w:hAnsi="Arial" w:cs="Arial"/>
                <w:b/>
                <w:bCs/>
              </w:rPr>
            </w:pPr>
            <w:r>
              <w:rPr>
                <w:rFonts w:ascii="Arial" w:hAnsi="Arial" w:cs="Arial"/>
                <w:b/>
                <w:bCs/>
              </w:rPr>
              <w:t>"Provisional Statement"</w:t>
            </w:r>
          </w:p>
        </w:tc>
        <w:tc>
          <w:tcPr>
            <w:tcW w:w="7625" w:type="dxa"/>
          </w:tcPr>
          <w:p w14:paraId="4B3DAC94" w14:textId="77777777" w:rsidR="002F79AB" w:rsidRDefault="002F79AB" w:rsidP="002F79AB">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2F79AB" w14:paraId="6C1AEB5C" w14:textId="77777777" w:rsidTr="00E43116">
        <w:trPr>
          <w:gridAfter w:val="1"/>
          <w:wAfter w:w="29" w:type="dxa"/>
          <w:trHeight w:val="300"/>
        </w:trPr>
        <w:tc>
          <w:tcPr>
            <w:tcW w:w="2695" w:type="dxa"/>
          </w:tcPr>
          <w:p w14:paraId="1C4960B6" w14:textId="77777777" w:rsidR="002F79AB" w:rsidRDefault="002F79AB" w:rsidP="002F79AB">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2F79AB" w:rsidRDefault="002F79AB" w:rsidP="002F79AB">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2F79AB" w14:paraId="5C91BB50" w14:textId="77777777" w:rsidTr="00E43116">
        <w:trPr>
          <w:gridAfter w:val="1"/>
          <w:wAfter w:w="29" w:type="dxa"/>
          <w:trHeight w:val="300"/>
        </w:trPr>
        <w:tc>
          <w:tcPr>
            <w:tcW w:w="2695" w:type="dxa"/>
          </w:tcPr>
          <w:p w14:paraId="5FC40E06" w14:textId="77777777" w:rsidR="002F79AB" w:rsidRDefault="002F79AB" w:rsidP="002F79AB">
            <w:pPr>
              <w:pStyle w:val="BodyText"/>
              <w:rPr>
                <w:rFonts w:ascii="Arial" w:hAnsi="Arial" w:cs="Arial"/>
                <w:b/>
                <w:bCs/>
              </w:rPr>
            </w:pPr>
            <w:r>
              <w:rPr>
                <w:rFonts w:ascii="Arial" w:hAnsi="Arial" w:cs="Arial"/>
                <w:b/>
                <w:bCs/>
              </w:rPr>
              <w:lastRenderedPageBreak/>
              <w:t>"Provisional Adjustments Statement"</w:t>
            </w:r>
          </w:p>
        </w:tc>
        <w:tc>
          <w:tcPr>
            <w:tcW w:w="7625" w:type="dxa"/>
          </w:tcPr>
          <w:p w14:paraId="7F5AE1B4" w14:textId="77777777" w:rsidR="002F79AB" w:rsidRDefault="002F79AB" w:rsidP="002F79AB">
            <w:pPr>
              <w:pStyle w:val="BodyText"/>
              <w:jc w:val="both"/>
              <w:rPr>
                <w:rFonts w:ascii="Arial" w:hAnsi="Arial" w:cs="Arial"/>
              </w:rPr>
            </w:pPr>
            <w:r>
              <w:rPr>
                <w:rFonts w:ascii="Arial" w:hAnsi="Arial" w:cs="Arial"/>
              </w:rPr>
              <w:t>as defined in Paragraph 4.3.2.1(b);</w:t>
            </w:r>
          </w:p>
        </w:tc>
      </w:tr>
      <w:tr w:rsidR="002F79AB" w14:paraId="47491D20" w14:textId="77777777" w:rsidTr="00E43116">
        <w:trPr>
          <w:gridAfter w:val="1"/>
          <w:wAfter w:w="29" w:type="dxa"/>
          <w:trHeight w:val="300"/>
        </w:trPr>
        <w:tc>
          <w:tcPr>
            <w:tcW w:w="2695" w:type="dxa"/>
          </w:tcPr>
          <w:p w14:paraId="5DCBCEE4" w14:textId="77777777" w:rsidR="002F79AB" w:rsidRDefault="002F79AB" w:rsidP="002F79AB">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2F79AB" w:rsidRPr="006541C7" w:rsidRDefault="002F79AB" w:rsidP="002F79AB">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2F79AB" w14:paraId="608F9686" w14:textId="77777777" w:rsidTr="00E43116">
        <w:trPr>
          <w:gridAfter w:val="1"/>
          <w:wAfter w:w="29" w:type="dxa"/>
          <w:trHeight w:val="300"/>
        </w:trPr>
        <w:tc>
          <w:tcPr>
            <w:tcW w:w="2695" w:type="dxa"/>
          </w:tcPr>
          <w:p w14:paraId="5AEF2984" w14:textId="77777777" w:rsidR="002F79AB" w:rsidRDefault="002F79AB" w:rsidP="002F79AB">
            <w:pPr>
              <w:pStyle w:val="BodyText"/>
              <w:rPr>
                <w:rFonts w:ascii="Arial" w:hAnsi="Arial" w:cs="Arial"/>
                <w:b/>
                <w:bCs/>
              </w:rPr>
            </w:pPr>
            <w:r>
              <w:rPr>
                <w:rFonts w:ascii="Arial" w:hAnsi="Arial" w:cs="Arial"/>
                <w:b/>
                <w:bCs/>
              </w:rPr>
              <w:t>"Public Electricity Supply Licence"</w:t>
            </w:r>
          </w:p>
        </w:tc>
        <w:tc>
          <w:tcPr>
            <w:tcW w:w="7625" w:type="dxa"/>
          </w:tcPr>
          <w:p w14:paraId="2418A571" w14:textId="77777777" w:rsidR="002F79AB" w:rsidRDefault="002F79AB" w:rsidP="002F79AB">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2F79AB" w14:paraId="396376D0" w14:textId="77777777" w:rsidTr="00E43116">
        <w:trPr>
          <w:gridAfter w:val="1"/>
          <w:wAfter w:w="29" w:type="dxa"/>
          <w:trHeight w:val="300"/>
        </w:trPr>
        <w:tc>
          <w:tcPr>
            <w:tcW w:w="2695" w:type="dxa"/>
          </w:tcPr>
          <w:p w14:paraId="7F8E6E8A" w14:textId="77777777" w:rsidR="002F79AB" w:rsidRDefault="002F79AB" w:rsidP="002F79AB">
            <w:pPr>
              <w:pStyle w:val="BodyText"/>
              <w:rPr>
                <w:rFonts w:ascii="Arial" w:hAnsi="Arial" w:cs="Arial"/>
                <w:b/>
                <w:bCs/>
              </w:rPr>
            </w:pPr>
            <w:r>
              <w:rPr>
                <w:rFonts w:ascii="Arial" w:hAnsi="Arial" w:cs="Arial"/>
                <w:b/>
                <w:bCs/>
              </w:rPr>
              <w:t>"Qualified Bank" or "Qualifying Bank"</w:t>
            </w:r>
          </w:p>
        </w:tc>
        <w:tc>
          <w:tcPr>
            <w:tcW w:w="7625" w:type="dxa"/>
          </w:tcPr>
          <w:p w14:paraId="16339880" w14:textId="77777777" w:rsidR="002F79AB" w:rsidRPr="006F5133" w:rsidRDefault="002F79AB" w:rsidP="002F79AB">
            <w:pPr>
              <w:pStyle w:val="BodyText"/>
              <w:jc w:val="both"/>
              <w:rPr>
                <w:rFonts w:ascii="Arial" w:hAnsi="Arial" w:cs="Arial"/>
              </w:rPr>
            </w:pPr>
            <w:r w:rsidRPr="006F5133">
              <w:rPr>
                <w:rFonts w:ascii="Arial" w:hAnsi="Arial" w:cs="Arial"/>
              </w:rPr>
              <w:t>means either:</w:t>
            </w:r>
          </w:p>
          <w:p w14:paraId="546E1D6C" w14:textId="77777777" w:rsidR="002F79AB" w:rsidRPr="006F5133" w:rsidRDefault="002F79AB" w:rsidP="002F79AB">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2F79AB" w:rsidRPr="006F5133" w:rsidRDefault="002F79AB" w:rsidP="002F79AB">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2F79AB" w:rsidRDefault="002F79AB" w:rsidP="002F79AB">
            <w:pPr>
              <w:pStyle w:val="BodyText"/>
              <w:jc w:val="both"/>
              <w:rPr>
                <w:rFonts w:ascii="Arial" w:hAnsi="Arial" w:cs="Arial"/>
              </w:rPr>
            </w:pPr>
          </w:p>
        </w:tc>
      </w:tr>
      <w:tr w:rsidR="002F79AB" w14:paraId="4AB8E76C" w14:textId="77777777" w:rsidTr="00E43116">
        <w:trPr>
          <w:gridAfter w:val="1"/>
          <w:wAfter w:w="29" w:type="dxa"/>
          <w:trHeight w:val="300"/>
        </w:trPr>
        <w:tc>
          <w:tcPr>
            <w:tcW w:w="2695" w:type="dxa"/>
          </w:tcPr>
          <w:p w14:paraId="37D1CCED" w14:textId="77777777" w:rsidR="002F79AB" w:rsidRDefault="002F79AB" w:rsidP="002F79AB">
            <w:pPr>
              <w:pStyle w:val="BodyText"/>
              <w:rPr>
                <w:rFonts w:ascii="Arial" w:hAnsi="Arial" w:cs="Arial"/>
                <w:b/>
                <w:bCs/>
              </w:rPr>
            </w:pPr>
            <w:r>
              <w:rPr>
                <w:rFonts w:ascii="Arial" w:hAnsi="Arial" w:cs="Arial"/>
                <w:b/>
                <w:bCs/>
              </w:rPr>
              <w:t>"Qualified Company" or</w:t>
            </w:r>
          </w:p>
          <w:p w14:paraId="06AF5EE4" w14:textId="77777777" w:rsidR="002F79AB" w:rsidRDefault="002F79AB" w:rsidP="002F79AB">
            <w:pPr>
              <w:pStyle w:val="BodyText"/>
              <w:rPr>
                <w:rFonts w:ascii="Arial" w:hAnsi="Arial" w:cs="Arial"/>
                <w:b/>
                <w:bCs/>
              </w:rPr>
            </w:pPr>
            <w:r>
              <w:rPr>
                <w:rFonts w:ascii="Arial" w:hAnsi="Arial" w:cs="Arial"/>
                <w:b/>
                <w:bCs/>
              </w:rPr>
              <w:t>"Qualifying Company"</w:t>
            </w:r>
          </w:p>
        </w:tc>
        <w:tc>
          <w:tcPr>
            <w:tcW w:w="7625" w:type="dxa"/>
          </w:tcPr>
          <w:p w14:paraId="10D80C8D" w14:textId="77777777" w:rsidR="002F79AB" w:rsidRDefault="002F79AB" w:rsidP="002F79AB">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386" w:name="_DV_C3"/>
            <w:r>
              <w:rPr>
                <w:rFonts w:ascii="Arial" w:hAnsi="Arial" w:cs="Arial"/>
              </w:rPr>
              <w:t>:</w:t>
            </w:r>
            <w:bookmarkEnd w:id="386"/>
          </w:p>
          <w:p w14:paraId="4B6627C8" w14:textId="77777777" w:rsidR="002F79AB" w:rsidRDefault="002F79AB" w:rsidP="002F79AB">
            <w:pPr>
              <w:pStyle w:val="BodyText"/>
              <w:ind w:left="741" w:hanging="709"/>
              <w:jc w:val="both"/>
              <w:rPr>
                <w:rFonts w:ascii="Arial" w:hAnsi="Arial" w:cs="Arial"/>
              </w:rPr>
            </w:pPr>
            <w:bookmarkStart w:id="387" w:name="_DV_C4"/>
            <w:r>
              <w:rPr>
                <w:rStyle w:val="DeltaViewInsertion"/>
                <w:rFonts w:ascii="Arial" w:hAnsi="Arial" w:cs="Arial"/>
                <w:color w:val="auto"/>
                <w:u w:val="none"/>
              </w:rPr>
              <w:t>(a)</w:t>
            </w:r>
            <w:r>
              <w:rPr>
                <w:rFonts w:ascii="Arial" w:hAnsi="Arial" w:cs="Arial"/>
              </w:rPr>
              <w:tab/>
            </w:r>
            <w:bookmarkStart w:id="388" w:name="_DV_M3"/>
            <w:bookmarkEnd w:id="387"/>
            <w:bookmarkEnd w:id="388"/>
            <w:r>
              <w:rPr>
                <w:rFonts w:ascii="Arial" w:hAnsi="Arial" w:cs="Arial"/>
              </w:rPr>
              <w:t>a shareholder of the User or any holding company of such shareholder</w:t>
            </w:r>
            <w:bookmarkStart w:id="389" w:name="_DV_C6"/>
            <w:r>
              <w:rPr>
                <w:rFonts w:ascii="Arial" w:hAnsi="Arial" w:cs="Arial"/>
                <w:strike/>
              </w:rPr>
              <w:t xml:space="preserve"> </w:t>
            </w:r>
            <w:r>
              <w:rPr>
                <w:rFonts w:ascii="Arial" w:hAnsi="Arial" w:cs="Arial"/>
              </w:rPr>
              <w:t>or</w:t>
            </w:r>
            <w:bookmarkEnd w:id="389"/>
          </w:p>
          <w:p w14:paraId="29110417" w14:textId="77777777" w:rsidR="002F79AB" w:rsidRDefault="002F79AB" w:rsidP="002F79AB">
            <w:pPr>
              <w:pStyle w:val="BodyText"/>
              <w:ind w:left="741" w:hanging="709"/>
              <w:jc w:val="both"/>
              <w:rPr>
                <w:rFonts w:ascii="Arial" w:hAnsi="Arial" w:cs="Arial"/>
              </w:rPr>
            </w:pPr>
            <w:bookmarkStart w:id="390" w:name="_DV_C7"/>
            <w:r>
              <w:rPr>
                <w:rFonts w:ascii="Arial" w:hAnsi="Arial" w:cs="Arial"/>
              </w:rPr>
              <w:t>(b)</w:t>
            </w:r>
            <w:r>
              <w:rPr>
                <w:rFonts w:ascii="Arial" w:hAnsi="Arial" w:cs="Arial"/>
              </w:rPr>
              <w:tab/>
              <w:t xml:space="preserve">any subsidiary of any such </w:t>
            </w:r>
            <w:bookmarkEnd w:id="390"/>
            <w:r>
              <w:rPr>
                <w:rFonts w:ascii="Arial" w:hAnsi="Arial" w:cs="Arial"/>
              </w:rPr>
              <w:t>holding company</w:t>
            </w:r>
            <w:bookmarkStart w:id="391" w:name="_DV_C8"/>
            <w:r>
              <w:rPr>
                <w:rFonts w:ascii="Arial" w:hAnsi="Arial" w:cs="Arial"/>
              </w:rPr>
              <w:t>, but only where the subsidiary</w:t>
            </w:r>
            <w:bookmarkEnd w:id="391"/>
          </w:p>
          <w:p w14:paraId="0CD6B76E" w14:textId="77777777" w:rsidR="002F79AB" w:rsidRDefault="002F79AB" w:rsidP="002F79AB">
            <w:pPr>
              <w:pStyle w:val="BodyText"/>
              <w:ind w:left="741" w:hanging="709"/>
              <w:jc w:val="both"/>
              <w:rPr>
                <w:rFonts w:ascii="Arial" w:hAnsi="Arial" w:cs="Arial"/>
              </w:rPr>
            </w:pPr>
            <w:bookmarkStart w:id="392" w:name="_DV_C9"/>
            <w:r>
              <w:rPr>
                <w:rFonts w:ascii="Arial" w:hAnsi="Arial" w:cs="Arial"/>
              </w:rPr>
              <w:lastRenderedPageBreak/>
              <w:t>(i)</w:t>
            </w:r>
            <w:r>
              <w:rPr>
                <w:rFonts w:ascii="Arial" w:hAnsi="Arial" w:cs="Arial"/>
              </w:rPr>
              <w:tab/>
              <w:t>demonstrates to The Company’s satisfaction that it has power under its constitution to give a Performance Bond other than in respect of its subsidiary;</w:t>
            </w:r>
            <w:bookmarkEnd w:id="392"/>
          </w:p>
          <w:p w14:paraId="2447BEF8" w14:textId="77777777" w:rsidR="002F79AB" w:rsidRDefault="002F79AB" w:rsidP="002F79AB">
            <w:pPr>
              <w:pStyle w:val="BodyText"/>
              <w:ind w:left="741" w:hanging="709"/>
              <w:jc w:val="both"/>
              <w:rPr>
                <w:rFonts w:ascii="Arial" w:hAnsi="Arial" w:cs="Arial"/>
              </w:rPr>
            </w:pPr>
            <w:bookmarkStart w:id="393"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393"/>
          </w:p>
          <w:p w14:paraId="6F75F8EC" w14:textId="77777777" w:rsidR="002F79AB" w:rsidRDefault="002F79AB" w:rsidP="002F79AB">
            <w:pPr>
              <w:pStyle w:val="BodyText"/>
              <w:ind w:left="741" w:hanging="709"/>
              <w:jc w:val="both"/>
              <w:rPr>
                <w:rFonts w:ascii="Arial" w:hAnsi="Arial" w:cs="Arial"/>
              </w:rPr>
            </w:pPr>
            <w:bookmarkStart w:id="394"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394"/>
          </w:p>
          <w:p w14:paraId="1BDB64DB" w14:textId="77777777" w:rsidR="002F79AB" w:rsidRDefault="002F79AB" w:rsidP="002F79AB">
            <w:pPr>
              <w:pStyle w:val="BodyText"/>
              <w:jc w:val="both"/>
              <w:rPr>
                <w:rFonts w:ascii="Arial" w:hAnsi="Arial" w:cs="Arial"/>
              </w:rPr>
            </w:pPr>
            <w:bookmarkStart w:id="395" w:name="_DV_C13"/>
            <w:r>
              <w:rPr>
                <w:rFonts w:ascii="Arial" w:hAnsi="Arial" w:cs="Arial"/>
              </w:rPr>
              <w:t>(the expressions "holding company" and "subsidiary</w:t>
            </w:r>
            <w:bookmarkStart w:id="396" w:name="_DV_M5"/>
            <w:bookmarkEnd w:id="395"/>
            <w:bookmarkEnd w:id="396"/>
            <w:r>
              <w:rPr>
                <w:rFonts w:ascii="Arial" w:hAnsi="Arial" w:cs="Arial"/>
              </w:rPr>
              <w:t xml:space="preserve">" having the </w:t>
            </w:r>
            <w:bookmarkStart w:id="397" w:name="_DV_C15"/>
            <w:r>
              <w:rPr>
                <w:rFonts w:ascii="Arial" w:hAnsi="Arial" w:cs="Arial"/>
              </w:rPr>
              <w:t>respective meanings</w:t>
            </w:r>
            <w:bookmarkStart w:id="398" w:name="_DV_M6"/>
            <w:bookmarkEnd w:id="397"/>
            <w:bookmarkEnd w:id="398"/>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2F79AB" w14:paraId="657787B9" w14:textId="77777777" w:rsidTr="00E43116">
        <w:trPr>
          <w:gridAfter w:val="1"/>
          <w:wAfter w:w="29" w:type="dxa"/>
          <w:trHeight w:val="300"/>
        </w:trPr>
        <w:tc>
          <w:tcPr>
            <w:tcW w:w="2695" w:type="dxa"/>
          </w:tcPr>
          <w:p w14:paraId="3292E71D" w14:textId="77777777" w:rsidR="002F79AB" w:rsidRDefault="002F79AB" w:rsidP="002F79AB">
            <w:pPr>
              <w:pStyle w:val="BodyText"/>
              <w:rPr>
                <w:rFonts w:ascii="Arial" w:hAnsi="Arial" w:cs="Arial"/>
                <w:b/>
                <w:bCs/>
              </w:rPr>
            </w:pPr>
            <w:r>
              <w:rPr>
                <w:rFonts w:ascii="Arial" w:hAnsi="Arial" w:cs="Arial"/>
                <w:b/>
                <w:bCs/>
              </w:rPr>
              <w:lastRenderedPageBreak/>
              <w:t xml:space="preserve"> "Qualifying Guarantee"</w:t>
            </w:r>
          </w:p>
        </w:tc>
        <w:tc>
          <w:tcPr>
            <w:tcW w:w="7625" w:type="dxa"/>
          </w:tcPr>
          <w:p w14:paraId="48B904F3" w14:textId="77777777" w:rsidR="002F79AB" w:rsidRDefault="002F79AB" w:rsidP="002F79AB">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2F79AB" w:rsidRDefault="002F79AB" w:rsidP="002F79AB">
            <w:pPr>
              <w:pStyle w:val="BodyText"/>
              <w:tabs>
                <w:tab w:val="left" w:pos="308"/>
              </w:tabs>
              <w:ind w:left="599" w:hanging="567"/>
              <w:jc w:val="both"/>
              <w:rPr>
                <w:rFonts w:ascii="Arial" w:hAnsi="Arial" w:cs="Arial"/>
                <w:bCs/>
              </w:rPr>
            </w:pPr>
            <w:r>
              <w:rPr>
                <w:rFonts w:ascii="Arial" w:hAnsi="Arial" w:cs="Arial"/>
              </w:rPr>
              <w:t xml:space="preserve">(i)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399" w:name="_DV_M4"/>
            <w:bookmarkEnd w:id="399"/>
            <w:r>
              <w:rPr>
                <w:rFonts w:ascii="Arial" w:hAnsi="Arial" w:cs="Arial"/>
                <w:bCs/>
              </w:rPr>
              <w:t xml:space="preserve"> or </w:t>
            </w:r>
          </w:p>
          <w:p w14:paraId="43AD1359" w14:textId="77777777" w:rsidR="002F79AB" w:rsidRDefault="002F79AB" w:rsidP="002F79AB">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2F79AB" w:rsidRDefault="002F79AB" w:rsidP="002F79AB">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2F79AB" w14:paraId="7A59B5FB" w14:textId="77777777" w:rsidTr="00E43116">
        <w:trPr>
          <w:gridAfter w:val="1"/>
          <w:wAfter w:w="29" w:type="dxa"/>
          <w:trHeight w:val="300"/>
        </w:trPr>
        <w:tc>
          <w:tcPr>
            <w:tcW w:w="2695" w:type="dxa"/>
          </w:tcPr>
          <w:p w14:paraId="2A1CD97C" w14:textId="77777777" w:rsidR="002F79AB" w:rsidRDefault="002F79AB" w:rsidP="002F79AB">
            <w:pPr>
              <w:rPr>
                <w:rFonts w:ascii="Arial" w:hAnsi="Arial" w:cs="Arial"/>
                <w:b/>
                <w:szCs w:val="22"/>
              </w:rPr>
            </w:pPr>
            <w:r w:rsidRPr="0024267F">
              <w:rPr>
                <w:rFonts w:ascii="Arial" w:hAnsi="Arial" w:cs="Arial"/>
                <w:b/>
                <w:szCs w:val="22"/>
              </w:rPr>
              <w:lastRenderedPageBreak/>
              <w:t>“Qualifying Project”</w:t>
            </w:r>
          </w:p>
          <w:p w14:paraId="359EBD24" w14:textId="7ED64CB8" w:rsidR="002F79AB" w:rsidRPr="0024267F" w:rsidRDefault="002F79AB" w:rsidP="002F79AB">
            <w:pPr>
              <w:rPr>
                <w:rFonts w:ascii="Arial" w:hAnsi="Arial" w:cs="Arial"/>
                <w:b/>
                <w:szCs w:val="22"/>
              </w:rPr>
            </w:pPr>
          </w:p>
        </w:tc>
        <w:tc>
          <w:tcPr>
            <w:tcW w:w="7625" w:type="dxa"/>
          </w:tcPr>
          <w:p w14:paraId="3AE845F9" w14:textId="11AAC36B" w:rsidR="002F79AB" w:rsidRPr="0024267F" w:rsidRDefault="002F79AB" w:rsidP="002F79AB">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2F79AB" w:rsidRPr="0024267F" w:rsidRDefault="002F79AB" w:rsidP="002F79AB">
            <w:pPr>
              <w:jc w:val="both"/>
              <w:rPr>
                <w:rFonts w:ascii="Arial" w:hAnsi="Arial" w:cs="Arial"/>
                <w:szCs w:val="22"/>
              </w:rPr>
            </w:pPr>
          </w:p>
        </w:tc>
      </w:tr>
      <w:tr w:rsidR="002F79AB" w14:paraId="18BB8527" w14:textId="77777777" w:rsidTr="00E43116">
        <w:trPr>
          <w:gridAfter w:val="1"/>
          <w:wAfter w:w="29" w:type="dxa"/>
          <w:trHeight w:val="300"/>
          <w:ins w:id="400" w:author="Author"/>
        </w:trPr>
        <w:tc>
          <w:tcPr>
            <w:tcW w:w="2695" w:type="dxa"/>
          </w:tcPr>
          <w:p w14:paraId="228AD7FF" w14:textId="73BD4785" w:rsidR="002F79AB" w:rsidRPr="004C08E0" w:rsidRDefault="002F79AB" w:rsidP="002F79AB">
            <w:pPr>
              <w:rPr>
                <w:ins w:id="401" w:author="Author"/>
                <w:rFonts w:ascii="Arial" w:hAnsi="Arial" w:cs="Arial"/>
                <w:b/>
                <w:bCs/>
                <w:szCs w:val="22"/>
              </w:rPr>
            </w:pPr>
            <w:ins w:id="402" w:author="Author">
              <w:r w:rsidRPr="00F35A74">
                <w:rPr>
                  <w:rFonts w:ascii="Arial" w:hAnsi="Arial" w:cs="Arial"/>
                  <w:b/>
                  <w:bCs/>
                  <w:szCs w:val="22"/>
                </w:rPr>
                <w:t>“Queue Management Guidance”</w:t>
              </w:r>
            </w:ins>
          </w:p>
        </w:tc>
        <w:tc>
          <w:tcPr>
            <w:tcW w:w="7625" w:type="dxa"/>
          </w:tcPr>
          <w:p w14:paraId="1BEACA80" w14:textId="77777777" w:rsidR="002F79AB" w:rsidRPr="00F35A74" w:rsidRDefault="002F79AB" w:rsidP="002F79AB">
            <w:pPr>
              <w:jc w:val="both"/>
              <w:rPr>
                <w:ins w:id="403" w:author="Author"/>
                <w:rFonts w:ascii="Arial" w:hAnsi="Arial" w:cs="Arial"/>
                <w:szCs w:val="22"/>
              </w:rPr>
            </w:pPr>
            <w:ins w:id="404" w:author="Author">
              <w:r w:rsidRPr="00F35A74">
                <w:rPr>
                  <w:rFonts w:ascii="Arial" w:hAnsi="Arial" w:cs="Arial"/>
                  <w:szCs w:val="22"/>
                </w:rPr>
                <w:t xml:space="preserve">the guidance on the </w:t>
              </w:r>
              <w:r w:rsidRPr="00F35A74">
                <w:rPr>
                  <w:rFonts w:ascii="Arial" w:hAnsi="Arial" w:cs="Arial"/>
                  <w:b/>
                  <w:bCs/>
                  <w:szCs w:val="22"/>
                </w:rPr>
                <w:t>Queue Management Process</w:t>
              </w:r>
              <w:r w:rsidRPr="00F35A74">
                <w:rPr>
                  <w:rFonts w:ascii="Arial" w:hAnsi="Arial" w:cs="Arial"/>
                  <w:szCs w:val="22"/>
                </w:rPr>
                <w:t xml:space="preserv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w:t>
              </w:r>
            </w:ins>
          </w:p>
          <w:p w14:paraId="438D246F" w14:textId="77777777" w:rsidR="002F79AB" w:rsidRPr="004C08E0" w:rsidRDefault="002F79AB" w:rsidP="002F79AB">
            <w:pPr>
              <w:jc w:val="both"/>
              <w:rPr>
                <w:ins w:id="405" w:author="Author"/>
                <w:rFonts w:ascii="Arial" w:hAnsi="Arial" w:cs="Arial"/>
                <w:szCs w:val="22"/>
              </w:rPr>
            </w:pPr>
          </w:p>
        </w:tc>
      </w:tr>
      <w:tr w:rsidR="002F79AB" w14:paraId="674F9262" w14:textId="77777777" w:rsidTr="00E43116">
        <w:trPr>
          <w:gridAfter w:val="1"/>
          <w:wAfter w:w="29" w:type="dxa"/>
          <w:trHeight w:val="300"/>
        </w:trPr>
        <w:tc>
          <w:tcPr>
            <w:tcW w:w="2695" w:type="dxa"/>
          </w:tcPr>
          <w:p w14:paraId="42F12ECF" w14:textId="77777777" w:rsidR="002F79AB" w:rsidRPr="004C08E0" w:rsidRDefault="002F79AB" w:rsidP="002F79AB">
            <w:pPr>
              <w:rPr>
                <w:rFonts w:ascii="Arial" w:hAnsi="Arial" w:cs="Arial"/>
                <w:b/>
                <w:bCs/>
                <w:szCs w:val="22"/>
              </w:rPr>
            </w:pPr>
            <w:r w:rsidRPr="004C08E0">
              <w:rPr>
                <w:rFonts w:ascii="Arial" w:hAnsi="Arial" w:cs="Arial"/>
                <w:b/>
                <w:bCs/>
                <w:szCs w:val="22"/>
              </w:rPr>
              <w:t>“Queue Management Process”</w:t>
            </w:r>
          </w:p>
          <w:p w14:paraId="3B6BD7DA" w14:textId="77777777" w:rsidR="002F79AB" w:rsidRDefault="002F79AB" w:rsidP="002F79AB">
            <w:pPr>
              <w:pStyle w:val="BodyText"/>
              <w:rPr>
                <w:rFonts w:ascii="Arial" w:hAnsi="Arial" w:cs="Arial"/>
                <w:b/>
                <w:bCs/>
              </w:rPr>
            </w:pPr>
          </w:p>
        </w:tc>
        <w:tc>
          <w:tcPr>
            <w:tcW w:w="7625" w:type="dxa"/>
          </w:tcPr>
          <w:p w14:paraId="0D7C1EF4" w14:textId="77777777" w:rsidR="002F79AB" w:rsidRDefault="002F79AB" w:rsidP="002F79AB">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2F79AB" w:rsidRDefault="002F79AB" w:rsidP="002F79AB">
            <w:pPr>
              <w:jc w:val="both"/>
              <w:rPr>
                <w:rFonts w:ascii="Arial" w:hAnsi="Arial" w:cs="Arial"/>
              </w:rPr>
            </w:pPr>
          </w:p>
        </w:tc>
      </w:tr>
      <w:tr w:rsidR="002F79AB" w14:paraId="69E30147" w14:textId="77777777" w:rsidTr="00E43116">
        <w:trPr>
          <w:gridAfter w:val="1"/>
          <w:wAfter w:w="29" w:type="dxa"/>
          <w:trHeight w:val="300"/>
        </w:trPr>
        <w:tc>
          <w:tcPr>
            <w:tcW w:w="2695" w:type="dxa"/>
          </w:tcPr>
          <w:p w14:paraId="5EA74CB4" w14:textId="77777777" w:rsidR="002F79AB" w:rsidRDefault="002F79AB" w:rsidP="002F79AB">
            <w:pPr>
              <w:pStyle w:val="BodyText"/>
              <w:rPr>
                <w:rFonts w:ascii="Arial" w:hAnsi="Arial" w:cs="Arial"/>
                <w:b/>
                <w:bCs/>
              </w:rPr>
            </w:pPr>
            <w:r>
              <w:rPr>
                <w:rFonts w:ascii="Arial" w:hAnsi="Arial" w:cs="Arial"/>
                <w:b/>
                <w:bCs/>
              </w:rPr>
              <w:t xml:space="preserve"> "Rated MW"</w:t>
            </w:r>
          </w:p>
        </w:tc>
        <w:tc>
          <w:tcPr>
            <w:tcW w:w="7625" w:type="dxa"/>
          </w:tcPr>
          <w:p w14:paraId="53366C3B"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7A44341A" w14:textId="77777777" w:rsidTr="00E43116">
        <w:trPr>
          <w:gridAfter w:val="1"/>
          <w:wAfter w:w="29" w:type="dxa"/>
          <w:trHeight w:val="300"/>
        </w:trPr>
        <w:tc>
          <w:tcPr>
            <w:tcW w:w="2695" w:type="dxa"/>
          </w:tcPr>
          <w:p w14:paraId="44B4E592" w14:textId="77777777" w:rsidR="002F79AB" w:rsidRDefault="002F79AB" w:rsidP="002F79AB">
            <w:pPr>
              <w:pStyle w:val="BodyText"/>
              <w:rPr>
                <w:rFonts w:ascii="Arial" w:hAnsi="Arial" w:cs="Arial"/>
                <w:b/>
                <w:bCs/>
              </w:rPr>
            </w:pPr>
            <w:r>
              <w:rPr>
                <w:rFonts w:ascii="Arial" w:hAnsi="Arial" w:cs="Arial"/>
                <w:b/>
                <w:bCs/>
              </w:rPr>
              <w:t>"Reactive Despatch Instruction"</w:t>
            </w:r>
          </w:p>
        </w:tc>
        <w:tc>
          <w:tcPr>
            <w:tcW w:w="7625" w:type="dxa"/>
          </w:tcPr>
          <w:p w14:paraId="6AD7F7A4" w14:textId="77777777" w:rsidR="002F79AB" w:rsidRDefault="002F79AB" w:rsidP="002F79AB">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2F79AB" w14:paraId="3E10C715" w14:textId="77777777" w:rsidTr="00E43116">
        <w:trPr>
          <w:gridAfter w:val="1"/>
          <w:wAfter w:w="29" w:type="dxa"/>
          <w:trHeight w:val="300"/>
        </w:trPr>
        <w:tc>
          <w:tcPr>
            <w:tcW w:w="2695" w:type="dxa"/>
          </w:tcPr>
          <w:p w14:paraId="258FCE72" w14:textId="77777777" w:rsidR="002F79AB" w:rsidRDefault="002F79AB" w:rsidP="002F79AB">
            <w:pPr>
              <w:pStyle w:val="BodyText"/>
              <w:rPr>
                <w:rFonts w:ascii="Arial" w:hAnsi="Arial" w:cs="Arial"/>
                <w:b/>
                <w:bCs/>
              </w:rPr>
            </w:pPr>
            <w:r>
              <w:rPr>
                <w:rFonts w:ascii="Arial" w:hAnsi="Arial" w:cs="Arial"/>
                <w:b/>
                <w:bCs/>
              </w:rPr>
              <w:t>“Reactive Despatch to Zero Mvar Network Restriction”</w:t>
            </w:r>
          </w:p>
        </w:tc>
        <w:tc>
          <w:tcPr>
            <w:tcW w:w="7625" w:type="dxa"/>
          </w:tcPr>
          <w:p w14:paraId="18EFAEC7"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10951D12" w14:textId="77777777" w:rsidTr="00E43116">
        <w:trPr>
          <w:gridAfter w:val="1"/>
          <w:wAfter w:w="29" w:type="dxa"/>
          <w:trHeight w:val="300"/>
        </w:trPr>
        <w:tc>
          <w:tcPr>
            <w:tcW w:w="2695" w:type="dxa"/>
          </w:tcPr>
          <w:p w14:paraId="24B252B6" w14:textId="77777777" w:rsidR="002F79AB" w:rsidRDefault="002F79AB" w:rsidP="002F79AB">
            <w:pPr>
              <w:pStyle w:val="BodyText"/>
              <w:rPr>
                <w:rFonts w:ascii="Arial" w:hAnsi="Arial" w:cs="Arial"/>
                <w:b/>
                <w:bCs/>
              </w:rPr>
            </w:pPr>
            <w:r>
              <w:rPr>
                <w:rFonts w:ascii="Arial" w:hAnsi="Arial" w:cs="Arial"/>
                <w:b/>
                <w:bCs/>
              </w:rPr>
              <w:t>"Reactive Energy"</w:t>
            </w:r>
          </w:p>
        </w:tc>
        <w:tc>
          <w:tcPr>
            <w:tcW w:w="7625" w:type="dxa"/>
          </w:tcPr>
          <w:p w14:paraId="681BE10A"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51005EF4" w14:textId="77777777" w:rsidTr="00E43116">
        <w:trPr>
          <w:gridAfter w:val="1"/>
          <w:wAfter w:w="29" w:type="dxa"/>
          <w:trHeight w:val="300"/>
        </w:trPr>
        <w:tc>
          <w:tcPr>
            <w:tcW w:w="2695" w:type="dxa"/>
          </w:tcPr>
          <w:p w14:paraId="4388E640" w14:textId="77777777" w:rsidR="002F79AB" w:rsidRDefault="002F79AB" w:rsidP="002F79AB">
            <w:pPr>
              <w:pStyle w:val="BodyText"/>
              <w:rPr>
                <w:rFonts w:ascii="Arial" w:hAnsi="Arial" w:cs="Arial"/>
                <w:b/>
                <w:bCs/>
              </w:rPr>
            </w:pPr>
            <w:r>
              <w:rPr>
                <w:rFonts w:ascii="Arial" w:hAnsi="Arial" w:cs="Arial"/>
                <w:b/>
                <w:bCs/>
              </w:rPr>
              <w:t>"Reactive Power"</w:t>
            </w:r>
          </w:p>
        </w:tc>
        <w:tc>
          <w:tcPr>
            <w:tcW w:w="7625" w:type="dxa"/>
          </w:tcPr>
          <w:p w14:paraId="75F5ED41" w14:textId="77777777" w:rsidR="002F79AB" w:rsidRDefault="002F79AB" w:rsidP="002F79AB">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2F79AB" w:rsidRDefault="002F79AB" w:rsidP="002F79AB">
            <w:pPr>
              <w:pStyle w:val="BodyText"/>
              <w:jc w:val="both"/>
              <w:rPr>
                <w:rFonts w:ascii="Arial" w:hAnsi="Arial" w:cs="Arial"/>
              </w:rPr>
            </w:pPr>
            <w:r>
              <w:rPr>
                <w:rFonts w:ascii="Arial" w:hAnsi="Arial" w:cs="Arial"/>
              </w:rPr>
              <w:t xml:space="preserve">        1000 Kvar = 1Mvar;</w:t>
            </w:r>
          </w:p>
        </w:tc>
      </w:tr>
      <w:tr w:rsidR="002F79AB" w14:paraId="11443775" w14:textId="77777777" w:rsidTr="00E43116">
        <w:trPr>
          <w:gridAfter w:val="1"/>
          <w:wAfter w:w="29" w:type="dxa"/>
          <w:trHeight w:val="300"/>
        </w:trPr>
        <w:tc>
          <w:tcPr>
            <w:tcW w:w="2695" w:type="dxa"/>
          </w:tcPr>
          <w:p w14:paraId="16479EDE" w14:textId="77777777" w:rsidR="002F79AB" w:rsidRDefault="002F79AB" w:rsidP="002F79AB">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2F79AB" w:rsidRDefault="002F79AB" w:rsidP="002F79AB">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2F79AB" w14:paraId="3AA91F82" w14:textId="77777777" w:rsidTr="00E43116">
        <w:trPr>
          <w:gridAfter w:val="1"/>
          <w:wAfter w:w="29" w:type="dxa"/>
          <w:trHeight w:val="300"/>
          <w:ins w:id="406" w:author="Author"/>
        </w:trPr>
        <w:tc>
          <w:tcPr>
            <w:tcW w:w="2695" w:type="dxa"/>
          </w:tcPr>
          <w:p w14:paraId="1C5F61EE" w14:textId="047F84EE" w:rsidR="002F79AB" w:rsidRPr="00CB2272" w:rsidRDefault="002F79AB" w:rsidP="002F79AB">
            <w:pPr>
              <w:rPr>
                <w:ins w:id="407" w:author="Author"/>
                <w:rFonts w:ascii="Arial" w:hAnsi="Arial" w:cs="Arial"/>
                <w:b/>
                <w:bCs/>
                <w:szCs w:val="22"/>
              </w:rPr>
            </w:pPr>
            <w:ins w:id="408" w:author="Author">
              <w:r w:rsidRPr="00F35A74">
                <w:rPr>
                  <w:rFonts w:ascii="Arial" w:hAnsi="Arial" w:cs="Arial"/>
                  <w:b/>
                  <w:bCs/>
                  <w:szCs w:val="22"/>
                </w:rPr>
                <w:t>“Readiness Declaration”</w:t>
              </w:r>
            </w:ins>
          </w:p>
        </w:tc>
        <w:tc>
          <w:tcPr>
            <w:tcW w:w="7625" w:type="dxa"/>
          </w:tcPr>
          <w:p w14:paraId="7B1BF694" w14:textId="77777777" w:rsidR="002F79AB" w:rsidRDefault="002F79AB" w:rsidP="002F79AB">
            <w:pPr>
              <w:jc w:val="both"/>
              <w:rPr>
                <w:ins w:id="409" w:author="Author"/>
                <w:rFonts w:ascii="Arial" w:hAnsi="Arial" w:cs="Arial"/>
                <w:szCs w:val="22"/>
              </w:rPr>
            </w:pPr>
            <w:ins w:id="410" w:author="Author">
              <w:r w:rsidRPr="00F35A74">
                <w:rPr>
                  <w:rFonts w:ascii="Arial" w:hAnsi="Arial" w:cs="Arial"/>
                  <w:szCs w:val="22"/>
                </w:rPr>
                <w:t xml:space="preserve">the declaration provided with a </w:t>
              </w:r>
              <w:r w:rsidRPr="00F35A74">
                <w:rPr>
                  <w:rFonts w:ascii="Arial" w:hAnsi="Arial" w:cs="Arial"/>
                  <w:b/>
                  <w:bCs/>
                  <w:szCs w:val="22"/>
                </w:rPr>
                <w:t>Gate 2 Application</w:t>
              </w:r>
              <w:r w:rsidRPr="00F35A74">
                <w:rPr>
                  <w:rFonts w:ascii="Arial" w:hAnsi="Arial" w:cs="Arial"/>
                  <w:szCs w:val="22"/>
                </w:rPr>
                <w:t xml:space="preserve"> in the form and with the detail as required in accordance with the </w:t>
              </w:r>
              <w:r w:rsidRPr="00F35A74">
                <w:rPr>
                  <w:rFonts w:ascii="Arial" w:hAnsi="Arial" w:cs="Arial"/>
                  <w:b/>
                  <w:bCs/>
                  <w:szCs w:val="22"/>
                </w:rPr>
                <w:t>Gate 2 Criteria Methodology</w:t>
              </w:r>
              <w:r w:rsidRPr="00F35A74">
                <w:rPr>
                  <w:rFonts w:ascii="Arial" w:hAnsi="Arial" w:cs="Arial"/>
                  <w:szCs w:val="22"/>
                </w:rPr>
                <w:t>;</w:t>
              </w:r>
            </w:ins>
          </w:p>
          <w:p w14:paraId="123C9EEA" w14:textId="5DC3C76F" w:rsidR="002F79AB" w:rsidRPr="003951BC" w:rsidRDefault="002F79AB" w:rsidP="002F79AB">
            <w:pPr>
              <w:jc w:val="both"/>
              <w:rPr>
                <w:ins w:id="411" w:author="Author"/>
                <w:rFonts w:ascii="Arial" w:hAnsi="Arial" w:cs="Arial"/>
                <w:szCs w:val="22"/>
              </w:rPr>
            </w:pPr>
          </w:p>
        </w:tc>
      </w:tr>
      <w:tr w:rsidR="002F79AB" w14:paraId="470338EA" w14:textId="77777777" w:rsidTr="00E43116">
        <w:trPr>
          <w:gridAfter w:val="1"/>
          <w:wAfter w:w="29" w:type="dxa"/>
          <w:trHeight w:val="300"/>
        </w:trPr>
        <w:tc>
          <w:tcPr>
            <w:tcW w:w="2695" w:type="dxa"/>
          </w:tcPr>
          <w:p w14:paraId="01104CF0" w14:textId="77777777" w:rsidR="002F79AB" w:rsidRDefault="002F79AB" w:rsidP="002F79AB">
            <w:pPr>
              <w:pStyle w:val="BodyText"/>
              <w:rPr>
                <w:rFonts w:ascii="Arial" w:hAnsi="Arial" w:cs="Arial"/>
                <w:b/>
                <w:bCs/>
              </w:rPr>
            </w:pPr>
            <w:r>
              <w:rPr>
                <w:rFonts w:ascii="Arial" w:hAnsi="Arial" w:cs="Arial"/>
                <w:b/>
                <w:bCs/>
              </w:rPr>
              <w:t>"Reasonable Charges"</w:t>
            </w:r>
          </w:p>
        </w:tc>
        <w:tc>
          <w:tcPr>
            <w:tcW w:w="7625" w:type="dxa"/>
          </w:tcPr>
          <w:p w14:paraId="696446F6" w14:textId="77777777" w:rsidR="002F79AB" w:rsidRDefault="002F79AB" w:rsidP="002F79AB">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2F79AB" w14:paraId="20790C3D" w14:textId="77777777" w:rsidTr="00E43116">
        <w:trPr>
          <w:gridAfter w:val="1"/>
          <w:wAfter w:w="29" w:type="dxa"/>
          <w:trHeight w:val="300"/>
        </w:trPr>
        <w:tc>
          <w:tcPr>
            <w:tcW w:w="2695" w:type="dxa"/>
          </w:tcPr>
          <w:p w14:paraId="61AB3D60" w14:textId="77777777" w:rsidR="002F79AB" w:rsidRDefault="002F79AB" w:rsidP="002F79AB">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2F79AB" w:rsidRDefault="002F79AB" w:rsidP="002F79AB">
            <w:pPr>
              <w:pStyle w:val="BodyText"/>
              <w:jc w:val="both"/>
              <w:rPr>
                <w:rFonts w:ascii="Arial" w:hAnsi="Arial" w:cs="Arial"/>
                <w:b/>
              </w:rPr>
            </w:pPr>
            <w:r>
              <w:rPr>
                <w:rFonts w:ascii="Arial" w:hAnsi="Arial" w:cs="Arial"/>
              </w:rPr>
              <w:t>as defined in Paragraph 3.15.1 and like terms shall be construed accordingly;</w:t>
            </w:r>
          </w:p>
        </w:tc>
      </w:tr>
      <w:tr w:rsidR="002F79AB" w14:paraId="730E5BD6" w14:textId="77777777" w:rsidTr="00E43116">
        <w:trPr>
          <w:gridAfter w:val="1"/>
          <w:wAfter w:w="29" w:type="dxa"/>
          <w:trHeight w:val="300"/>
        </w:trPr>
        <w:tc>
          <w:tcPr>
            <w:tcW w:w="2695" w:type="dxa"/>
          </w:tcPr>
          <w:p w14:paraId="5ED73309" w14:textId="77777777" w:rsidR="002F79AB" w:rsidRDefault="002F79AB" w:rsidP="002F79AB">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26A2E6A7" w14:textId="77777777" w:rsidTr="00E43116">
        <w:trPr>
          <w:gridAfter w:val="1"/>
          <w:wAfter w:w="29" w:type="dxa"/>
          <w:trHeight w:val="300"/>
        </w:trPr>
        <w:tc>
          <w:tcPr>
            <w:tcW w:w="2695" w:type="dxa"/>
          </w:tcPr>
          <w:p w14:paraId="08E62273" w14:textId="77777777" w:rsidR="002F79AB" w:rsidRDefault="002F79AB" w:rsidP="002F79AB">
            <w:pPr>
              <w:pStyle w:val="BodyText"/>
              <w:rPr>
                <w:rFonts w:ascii="Arial" w:hAnsi="Arial" w:cs="Arial"/>
                <w:b/>
                <w:bCs/>
              </w:rPr>
            </w:pPr>
            <w:r>
              <w:rPr>
                <w:rFonts w:ascii="Arial" w:hAnsi="Arial" w:cs="Arial"/>
                <w:b/>
                <w:bCs/>
              </w:rPr>
              <w:t>"Reenergisation" or "Reenergised"</w:t>
            </w:r>
          </w:p>
        </w:tc>
        <w:tc>
          <w:tcPr>
            <w:tcW w:w="7625" w:type="dxa"/>
          </w:tcPr>
          <w:p w14:paraId="7FC43E9C" w14:textId="77777777" w:rsidR="002F79AB" w:rsidRDefault="002F79AB" w:rsidP="002F79AB">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2F79AB" w14:paraId="1C75CD5F" w14:textId="77777777" w:rsidTr="00E43116">
        <w:trPr>
          <w:gridAfter w:val="1"/>
          <w:wAfter w:w="29" w:type="dxa"/>
          <w:trHeight w:val="300"/>
        </w:trPr>
        <w:tc>
          <w:tcPr>
            <w:tcW w:w="2695" w:type="dxa"/>
          </w:tcPr>
          <w:p w14:paraId="5277516F" w14:textId="77777777" w:rsidR="002F79AB" w:rsidRDefault="002F79AB" w:rsidP="002F79AB">
            <w:pPr>
              <w:pStyle w:val="BodyText"/>
              <w:rPr>
                <w:rFonts w:ascii="Arial" w:hAnsi="Arial" w:cs="Arial"/>
                <w:b/>
                <w:bCs/>
              </w:rPr>
            </w:pPr>
            <w:r>
              <w:rPr>
                <w:rFonts w:ascii="Arial" w:hAnsi="Arial" w:cs="Arial"/>
                <w:b/>
                <w:bCs/>
              </w:rPr>
              <w:t>"Registered Capacity"</w:t>
            </w:r>
          </w:p>
        </w:tc>
        <w:tc>
          <w:tcPr>
            <w:tcW w:w="7625" w:type="dxa"/>
          </w:tcPr>
          <w:p w14:paraId="467BF514" w14:textId="77777777" w:rsidR="002F79AB" w:rsidRDefault="002F79AB" w:rsidP="002F79AB">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2F79AB" w14:paraId="4E7353BB" w14:textId="77777777" w:rsidTr="00E43116">
        <w:trPr>
          <w:gridAfter w:val="1"/>
          <w:wAfter w:w="29" w:type="dxa"/>
          <w:trHeight w:val="300"/>
        </w:trPr>
        <w:tc>
          <w:tcPr>
            <w:tcW w:w="2695" w:type="dxa"/>
          </w:tcPr>
          <w:p w14:paraId="6E546577" w14:textId="77777777" w:rsidR="002F79AB" w:rsidRDefault="002F79AB" w:rsidP="002F79AB">
            <w:pPr>
              <w:pStyle w:val="BodyText"/>
              <w:rPr>
                <w:rFonts w:ascii="Arial" w:hAnsi="Arial" w:cs="Arial"/>
                <w:b/>
                <w:bCs/>
              </w:rPr>
            </w:pPr>
            <w:r>
              <w:rPr>
                <w:rFonts w:ascii="Arial" w:hAnsi="Arial" w:cs="Arial"/>
                <w:b/>
                <w:bCs/>
              </w:rPr>
              <w:t>"Registered Data"</w:t>
            </w:r>
          </w:p>
        </w:tc>
        <w:tc>
          <w:tcPr>
            <w:tcW w:w="7625" w:type="dxa"/>
          </w:tcPr>
          <w:p w14:paraId="36C569A9" w14:textId="77777777" w:rsidR="002F79AB" w:rsidRDefault="002F79AB" w:rsidP="002F79AB">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2F79AB" w14:paraId="5016FAD4" w14:textId="77777777" w:rsidTr="00E43116">
        <w:trPr>
          <w:gridAfter w:val="1"/>
          <w:wAfter w:w="29" w:type="dxa"/>
          <w:trHeight w:val="300"/>
        </w:trPr>
        <w:tc>
          <w:tcPr>
            <w:tcW w:w="2695" w:type="dxa"/>
          </w:tcPr>
          <w:p w14:paraId="396016E2" w14:textId="77777777" w:rsidR="002F79AB" w:rsidRDefault="002F79AB" w:rsidP="002F79AB">
            <w:pPr>
              <w:pStyle w:val="BodyText"/>
              <w:rPr>
                <w:rFonts w:ascii="Arial" w:hAnsi="Arial" w:cs="Arial"/>
                <w:b/>
                <w:bCs/>
              </w:rPr>
            </w:pPr>
            <w:r>
              <w:rPr>
                <w:rFonts w:ascii="Arial" w:hAnsi="Arial" w:cs="Arial"/>
                <w:b/>
                <w:bCs/>
              </w:rPr>
              <w:t>"Registrant"</w:t>
            </w:r>
          </w:p>
        </w:tc>
        <w:tc>
          <w:tcPr>
            <w:tcW w:w="7625" w:type="dxa"/>
          </w:tcPr>
          <w:p w14:paraId="365AAFCC"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2EB1D332" w14:textId="77777777" w:rsidTr="00E43116">
        <w:trPr>
          <w:gridAfter w:val="1"/>
          <w:wAfter w:w="29" w:type="dxa"/>
          <w:trHeight w:val="300"/>
        </w:trPr>
        <w:tc>
          <w:tcPr>
            <w:tcW w:w="2695" w:type="dxa"/>
          </w:tcPr>
          <w:p w14:paraId="1CA16911" w14:textId="77777777" w:rsidR="002F79AB" w:rsidRDefault="002F79AB" w:rsidP="002F79AB">
            <w:pPr>
              <w:pStyle w:val="BodyText"/>
              <w:rPr>
                <w:rFonts w:ascii="Arial" w:hAnsi="Arial" w:cs="Arial"/>
                <w:b/>
                <w:bCs/>
              </w:rPr>
            </w:pPr>
            <w:r>
              <w:rPr>
                <w:rFonts w:ascii="Arial" w:hAnsi="Arial" w:cs="Arial"/>
                <w:b/>
                <w:bCs/>
              </w:rPr>
              <w:lastRenderedPageBreak/>
              <w:t>"Regulations"</w:t>
            </w:r>
          </w:p>
        </w:tc>
        <w:tc>
          <w:tcPr>
            <w:tcW w:w="7625" w:type="dxa"/>
          </w:tcPr>
          <w:p w14:paraId="774860AD" w14:textId="77777777" w:rsidR="002F79AB" w:rsidRDefault="002F79AB" w:rsidP="002F79AB">
            <w:pPr>
              <w:pStyle w:val="BodyText"/>
              <w:jc w:val="both"/>
              <w:rPr>
                <w:rFonts w:ascii="Arial" w:hAnsi="Arial" w:cs="Arial"/>
              </w:rPr>
            </w:pPr>
            <w:r>
              <w:rPr>
                <w:rFonts w:ascii="Arial" w:hAnsi="Arial" w:cs="Arial"/>
              </w:rPr>
              <w:t xml:space="preserve">the Electricity Supply Regulations 1988 or any amendment or re-enactment thereof; </w:t>
            </w:r>
          </w:p>
        </w:tc>
      </w:tr>
      <w:tr w:rsidR="002F79AB" w14:paraId="42477F5F" w14:textId="77777777" w:rsidTr="00E43116">
        <w:trPr>
          <w:gridAfter w:val="1"/>
          <w:wAfter w:w="29" w:type="dxa"/>
          <w:trHeight w:val="300"/>
        </w:trPr>
        <w:tc>
          <w:tcPr>
            <w:tcW w:w="2695" w:type="dxa"/>
          </w:tcPr>
          <w:p w14:paraId="76FFF2DD" w14:textId="77777777" w:rsidR="002F79AB" w:rsidRDefault="002F79AB" w:rsidP="002F79AB">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2F79AB" w:rsidRDefault="002F79AB" w:rsidP="002F79AB">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2F79AB" w14:paraId="4A976E16" w14:textId="77777777" w:rsidTr="00E43116">
        <w:trPr>
          <w:gridAfter w:val="1"/>
          <w:wAfter w:w="29" w:type="dxa"/>
          <w:trHeight w:val="300"/>
        </w:trPr>
        <w:tc>
          <w:tcPr>
            <w:tcW w:w="2695" w:type="dxa"/>
          </w:tcPr>
          <w:p w14:paraId="4BEE3DC5" w14:textId="393D63ED" w:rsidR="002F79AB" w:rsidRPr="0019675B" w:rsidRDefault="002F79AB" w:rsidP="002F79AB">
            <w:pPr>
              <w:pStyle w:val="BodyText"/>
              <w:rPr>
                <w:rFonts w:ascii="Arial" w:hAnsi="Arial" w:cs="Arial"/>
                <w:b/>
                <w:bCs/>
              </w:rPr>
            </w:pPr>
            <w:bookmarkStart w:id="412" w:name="_BPDCI_136"/>
            <w:r w:rsidRPr="0019675B">
              <w:rPr>
                <w:rFonts w:ascii="Arial" w:hAnsi="Arial" w:cs="Arial"/>
                <w:b/>
                <w:bCs/>
              </w:rPr>
              <w:t>“Related Person”</w:t>
            </w:r>
            <w:bookmarkEnd w:id="412"/>
          </w:p>
        </w:tc>
        <w:tc>
          <w:tcPr>
            <w:tcW w:w="7625" w:type="dxa"/>
          </w:tcPr>
          <w:p w14:paraId="0DC49BBE" w14:textId="0A6DECB9" w:rsidR="002F79AB" w:rsidRPr="0019675B" w:rsidRDefault="002F79AB" w:rsidP="002F79AB">
            <w:pPr>
              <w:pStyle w:val="BodyText"/>
              <w:jc w:val="both"/>
              <w:rPr>
                <w:rFonts w:ascii="Arial" w:hAnsi="Arial" w:cs="Arial"/>
              </w:rPr>
            </w:pPr>
            <w:bookmarkStart w:id="413"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413"/>
          </w:p>
        </w:tc>
      </w:tr>
      <w:tr w:rsidR="002F79AB" w14:paraId="1FC290CF" w14:textId="77777777" w:rsidTr="00E43116">
        <w:trPr>
          <w:gridAfter w:val="1"/>
          <w:wAfter w:w="29" w:type="dxa"/>
          <w:trHeight w:val="300"/>
        </w:trPr>
        <w:tc>
          <w:tcPr>
            <w:tcW w:w="2695" w:type="dxa"/>
          </w:tcPr>
          <w:p w14:paraId="2E672653" w14:textId="77777777" w:rsidR="002F79AB" w:rsidRDefault="002F79AB" w:rsidP="002F79AB">
            <w:pPr>
              <w:pStyle w:val="BodyText"/>
              <w:rPr>
                <w:rFonts w:ascii="Arial" w:hAnsi="Arial" w:cs="Arial"/>
                <w:b/>
                <w:bCs/>
              </w:rPr>
            </w:pPr>
            <w:r>
              <w:rPr>
                <w:rFonts w:ascii="Arial" w:hAnsi="Arial" w:cs="Arial"/>
                <w:b/>
                <w:bCs/>
              </w:rPr>
              <w:t>"Related Undertaking"</w:t>
            </w:r>
          </w:p>
        </w:tc>
        <w:tc>
          <w:tcPr>
            <w:tcW w:w="7625" w:type="dxa"/>
          </w:tcPr>
          <w:p w14:paraId="4635F9F2" w14:textId="77777777" w:rsidR="002F79AB" w:rsidRDefault="002F79AB" w:rsidP="002F79AB">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2F79AB" w14:paraId="22F3BC1A" w14:textId="77777777" w:rsidTr="00E43116">
        <w:trPr>
          <w:gridAfter w:val="1"/>
          <w:wAfter w:w="29" w:type="dxa"/>
          <w:trHeight w:val="300"/>
        </w:trPr>
        <w:tc>
          <w:tcPr>
            <w:tcW w:w="2695" w:type="dxa"/>
          </w:tcPr>
          <w:p w14:paraId="68FD997B" w14:textId="77777777" w:rsidR="002F79AB" w:rsidRDefault="002F79AB" w:rsidP="002F79AB">
            <w:pPr>
              <w:pStyle w:val="BodyText"/>
              <w:rPr>
                <w:rFonts w:ascii="Arial" w:hAnsi="Arial" w:cs="Arial"/>
                <w:b/>
                <w:bCs/>
              </w:rPr>
            </w:pPr>
            <w:r>
              <w:rPr>
                <w:rFonts w:ascii="Arial" w:hAnsi="Arial" w:cs="Arial"/>
                <w:b/>
                <w:bCs/>
              </w:rPr>
              <w:t>"Release Date"</w:t>
            </w:r>
          </w:p>
          <w:p w14:paraId="063A0B27" w14:textId="59EAF364" w:rsidR="002F79AB" w:rsidRDefault="002F79AB" w:rsidP="002F79AB">
            <w:pPr>
              <w:pStyle w:val="BodyText"/>
              <w:rPr>
                <w:rFonts w:ascii="Arial" w:hAnsi="Arial" w:cs="Arial"/>
                <w:b/>
                <w:bCs/>
              </w:rPr>
            </w:pPr>
            <w:r w:rsidRPr="005F710D">
              <w:rPr>
                <w:rFonts w:ascii="Arial" w:hAnsi="Arial" w:cs="Arial"/>
                <w:b/>
                <w:bCs/>
              </w:rPr>
              <w:t>“Relevant Embedded Power Station”</w:t>
            </w:r>
          </w:p>
        </w:tc>
        <w:tc>
          <w:tcPr>
            <w:tcW w:w="7625" w:type="dxa"/>
          </w:tcPr>
          <w:p w14:paraId="4C0C5E08" w14:textId="77777777" w:rsidR="002F79AB" w:rsidRDefault="002F79AB" w:rsidP="002F79AB">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77777777" w:rsidR="002F79AB" w:rsidRPr="00387189" w:rsidRDefault="002F79AB" w:rsidP="002F79AB">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2F79AB" w:rsidRPr="00387189" w:rsidRDefault="002F79AB" w:rsidP="002F79AB">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2F79AB" w:rsidRDefault="002F79AB" w:rsidP="002F79AB">
            <w:pPr>
              <w:pStyle w:val="BodyText"/>
              <w:jc w:val="both"/>
              <w:rPr>
                <w:rFonts w:ascii="Arial" w:hAnsi="Arial" w:cs="Arial"/>
              </w:rPr>
            </w:pPr>
            <w:r w:rsidRPr="60995ED3">
              <w:rPr>
                <w:rFonts w:ascii="Arial" w:hAnsi="Arial" w:cs="Arial"/>
                <w:b/>
                <w:bCs/>
              </w:rPr>
              <w:t>Power Station</w:t>
            </w:r>
            <w:del w:id="414" w:author="Author">
              <w:r w:rsidRPr="60995ED3" w:rsidDel="5C104111">
                <w:rPr>
                  <w:rFonts w:ascii="Arial" w:hAnsi="Arial" w:cs="Arial"/>
                </w:rPr>
                <w:delText xml:space="preserve"> or an </w:delText>
              </w:r>
              <w:r w:rsidRPr="60995ED3" w:rsidDel="5C104111">
                <w:rPr>
                  <w:rFonts w:ascii="Arial" w:hAnsi="Arial" w:cs="Arial"/>
                  <w:b/>
                  <w:bCs/>
                </w:rPr>
                <w:delText>Embedded Large Power Station</w:delText>
              </w:r>
            </w:del>
            <w:r w:rsidRPr="60995ED3">
              <w:rPr>
                <w:rFonts w:ascii="Arial" w:hAnsi="Arial" w:cs="Arial"/>
                <w:b/>
                <w:bCs/>
              </w:rPr>
              <w:t>;</w:t>
            </w:r>
          </w:p>
        </w:tc>
      </w:tr>
      <w:tr w:rsidR="002F79AB" w14:paraId="43C67D02" w14:textId="77777777" w:rsidTr="00E43116">
        <w:trPr>
          <w:gridAfter w:val="1"/>
          <w:wAfter w:w="29" w:type="dxa"/>
          <w:trHeight w:val="300"/>
        </w:trPr>
        <w:tc>
          <w:tcPr>
            <w:tcW w:w="2695" w:type="dxa"/>
          </w:tcPr>
          <w:p w14:paraId="7B83E5D1" w14:textId="77777777" w:rsidR="002F79AB" w:rsidRDefault="002F79AB" w:rsidP="002F79AB">
            <w:pPr>
              <w:spacing w:after="240"/>
              <w:rPr>
                <w:rFonts w:ascii="Arial" w:hAnsi="Arial" w:cs="Arial"/>
                <w:b/>
                <w:bCs/>
              </w:rPr>
            </w:pPr>
            <w:r>
              <w:rPr>
                <w:rFonts w:ascii="Arial" w:hAnsi="Arial" w:cs="Arial"/>
                <w:b/>
                <w:bCs/>
              </w:rPr>
              <w:t>"Relevant Embedded Medium Power Station"</w:t>
            </w:r>
          </w:p>
        </w:tc>
        <w:tc>
          <w:tcPr>
            <w:tcW w:w="7625" w:type="dxa"/>
          </w:tcPr>
          <w:p w14:paraId="0E1481DC" w14:textId="77777777" w:rsidR="002F79AB" w:rsidRDefault="002F79AB" w:rsidP="002F79AB">
            <w:pPr>
              <w:spacing w:after="240"/>
              <w:jc w:val="both"/>
              <w:rPr>
                <w:rFonts w:ascii="Arial" w:hAnsi="Arial" w:cs="Arial"/>
              </w:rPr>
            </w:pPr>
            <w:r>
              <w:rPr>
                <w:rFonts w:ascii="Arial" w:hAnsi="Arial" w:cs="Arial"/>
                <w:snapToGrid w:val="0"/>
              </w:rPr>
              <w:t xml:space="preserve">an </w:t>
            </w:r>
            <w:r w:rsidRPr="60995ED3">
              <w:rPr>
                <w:rFonts w:ascii="Arial" w:hAnsi="Arial" w:cs="Arial"/>
                <w:b/>
                <w:bCs/>
                <w:snapToGrid w:val="0"/>
              </w:rPr>
              <w:t>Embedded</w:t>
            </w:r>
            <w:r>
              <w:rPr>
                <w:rFonts w:ascii="Arial" w:hAnsi="Arial" w:cs="Arial"/>
                <w:snapToGrid w:val="0"/>
              </w:rPr>
              <w:t xml:space="preserve"> </w:t>
            </w:r>
            <w:r w:rsidRPr="60995ED3">
              <w:rPr>
                <w:rFonts w:ascii="Arial" w:hAnsi="Arial" w:cs="Arial"/>
                <w:b/>
                <w:bCs/>
                <w:snapToGrid w:val="0"/>
              </w:rPr>
              <w:t>Medium Power Station</w:t>
            </w:r>
            <w:r>
              <w:rPr>
                <w:rFonts w:ascii="Arial" w:hAnsi="Arial" w:cs="Arial"/>
                <w:snapToGrid w:val="0"/>
              </w:rPr>
              <w:t xml:space="preserve">  which is an </w:t>
            </w:r>
            <w:r w:rsidRPr="60995ED3">
              <w:rPr>
                <w:rFonts w:ascii="Arial" w:hAnsi="Arial" w:cs="Arial"/>
                <w:b/>
                <w:bCs/>
                <w:snapToGrid w:val="0"/>
              </w:rPr>
              <w:t>Exempt Power Station</w:t>
            </w:r>
            <w:del w:id="415" w:author="Author">
              <w:r w:rsidRPr="60995ED3" w:rsidDel="5C104111">
                <w:rPr>
                  <w:rFonts w:ascii="Arial" w:hAnsi="Arial" w:cs="Arial"/>
                </w:rPr>
                <w:delText>,</w:delText>
              </w:r>
            </w:del>
            <w:r>
              <w:rPr>
                <w:rFonts w:ascii="Arial" w:hAnsi="Arial" w:cs="Arial"/>
                <w:snapToGrid w:val="0"/>
              </w:rPr>
              <w:t xml:space="preserve"> </w:t>
            </w:r>
            <w:del w:id="416" w:author="Author">
              <w:r w:rsidRPr="60995ED3" w:rsidDel="5C104111">
                <w:rPr>
                  <w:rFonts w:ascii="Arial" w:hAnsi="Arial" w:cs="Arial"/>
                </w:rPr>
                <w:delText xml:space="preserve">and does not intend to be the subject of a </w:delText>
              </w:r>
              <w:r w:rsidRPr="60995ED3" w:rsidDel="5C104111">
                <w:rPr>
                  <w:rFonts w:ascii="Arial" w:hAnsi="Arial" w:cs="Arial"/>
                  <w:b/>
                  <w:bCs/>
                </w:rPr>
                <w:delText>Bilateral Agreement</w:delText>
              </w:r>
            </w:del>
            <w:r w:rsidRPr="60995ED3">
              <w:rPr>
                <w:rFonts w:ascii="Arial" w:hAnsi="Arial" w:cs="Arial"/>
                <w:b/>
                <w:bCs/>
                <w:snapToGrid w:val="0"/>
              </w:rPr>
              <w:t>;</w:t>
            </w:r>
          </w:p>
        </w:tc>
      </w:tr>
      <w:tr w:rsidR="002F79AB" w14:paraId="025FF6C7" w14:textId="77777777" w:rsidTr="00E43116">
        <w:trPr>
          <w:gridAfter w:val="1"/>
          <w:wAfter w:w="29" w:type="dxa"/>
          <w:trHeight w:val="300"/>
        </w:trPr>
        <w:tc>
          <w:tcPr>
            <w:tcW w:w="2695" w:type="dxa"/>
          </w:tcPr>
          <w:p w14:paraId="30B69663" w14:textId="77777777" w:rsidR="002F79AB" w:rsidRDefault="002F79AB" w:rsidP="002F79AB">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7625" w:type="dxa"/>
          </w:tcPr>
          <w:p w14:paraId="67B41394" w14:textId="77777777" w:rsidR="002F79AB" w:rsidRDefault="002F79AB" w:rsidP="002F79AB">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417" w:name="_BPDCD_138"/>
            <w:r>
              <w:rPr>
                <w:rFonts w:ascii="Arial" w:hAnsi="Arial" w:cs="Arial"/>
                <w:strike/>
                <w:snapToGrid w:val="0"/>
                <w:color w:val="FF0000"/>
              </w:rPr>
              <w:t>.</w:t>
            </w:r>
            <w:r>
              <w:rPr>
                <w:rFonts w:ascii="Arial" w:hAnsi="Arial" w:cs="Arial"/>
                <w:snapToGrid w:val="0"/>
                <w:color w:val="0000FF"/>
                <w:u w:val="double"/>
              </w:rPr>
              <w:t>;</w:t>
            </w:r>
            <w:bookmarkEnd w:id="417"/>
          </w:p>
        </w:tc>
      </w:tr>
      <w:tr w:rsidR="002F79AB" w14:paraId="29B539BC" w14:textId="77777777" w:rsidTr="00E43116">
        <w:trPr>
          <w:gridAfter w:val="1"/>
          <w:wAfter w:w="29" w:type="dxa"/>
          <w:trHeight w:val="300"/>
        </w:trPr>
        <w:tc>
          <w:tcPr>
            <w:tcW w:w="2695" w:type="dxa"/>
          </w:tcPr>
          <w:p w14:paraId="368AD3E3" w14:textId="77777777" w:rsidR="002F79AB" w:rsidRDefault="002F79AB" w:rsidP="002F79AB">
            <w:pPr>
              <w:spacing w:after="240"/>
              <w:rPr>
                <w:rFonts w:ascii="Arial" w:hAnsi="Arial" w:cs="Arial"/>
                <w:b/>
                <w:bCs/>
                <w:i/>
              </w:rPr>
            </w:pPr>
            <w:r>
              <w:rPr>
                <w:rFonts w:ascii="Arial" w:hAnsi="Arial" w:cs="Arial"/>
                <w:b/>
                <w:bCs/>
              </w:rPr>
              <w:t>"Relevant Interruption"</w:t>
            </w:r>
          </w:p>
        </w:tc>
        <w:tc>
          <w:tcPr>
            <w:tcW w:w="7625" w:type="dxa"/>
          </w:tcPr>
          <w:p w14:paraId="06EF69A9" w14:textId="77777777" w:rsidR="002F79AB" w:rsidRDefault="002F79AB" w:rsidP="002F79AB">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2F79AB" w14:paraId="2FF04478" w14:textId="77777777" w:rsidTr="00E43116">
        <w:tblPrEx>
          <w:tblCellMar>
            <w:left w:w="108" w:type="dxa"/>
            <w:right w:w="108" w:type="dxa"/>
          </w:tblCellMar>
        </w:tblPrEx>
        <w:trPr>
          <w:gridAfter w:val="1"/>
          <w:wAfter w:w="29" w:type="dxa"/>
          <w:trHeight w:val="300"/>
        </w:trPr>
        <w:tc>
          <w:tcPr>
            <w:tcW w:w="2695" w:type="dxa"/>
          </w:tcPr>
          <w:p w14:paraId="2874A3C3" w14:textId="77777777" w:rsidR="002F79AB" w:rsidRDefault="002F79AB" w:rsidP="002F79AB">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tcPr>
          <w:p w14:paraId="1DBB27BD" w14:textId="77777777" w:rsidR="002F79AB" w:rsidRDefault="002F79AB" w:rsidP="002F79AB">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2F79AB" w14:paraId="63035D98" w14:textId="77777777" w:rsidTr="00E43116">
        <w:tblPrEx>
          <w:tblCellMar>
            <w:left w:w="108" w:type="dxa"/>
            <w:right w:w="108" w:type="dxa"/>
          </w:tblCellMar>
        </w:tblPrEx>
        <w:trPr>
          <w:gridAfter w:val="1"/>
          <w:wAfter w:w="29" w:type="dxa"/>
          <w:trHeight w:val="300"/>
        </w:trPr>
        <w:tc>
          <w:tcPr>
            <w:tcW w:w="2695" w:type="dxa"/>
          </w:tcPr>
          <w:p w14:paraId="2F7F7C06" w14:textId="77777777" w:rsidR="002F79AB" w:rsidRDefault="002F79AB" w:rsidP="002F79AB">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7625" w:type="dxa"/>
          </w:tcPr>
          <w:p w14:paraId="48C5B025" w14:textId="77777777" w:rsidR="002F79AB" w:rsidRDefault="002F79AB" w:rsidP="002F79AB">
            <w:pPr>
              <w:pStyle w:val="BodyText"/>
              <w:tabs>
                <w:tab w:val="center" w:pos="4513"/>
              </w:tabs>
              <w:jc w:val="both"/>
              <w:rPr>
                <w:rFonts w:ascii="Arial" w:hAnsi="Arial" w:cs="Arial"/>
              </w:rPr>
            </w:pPr>
            <w:r>
              <w:rPr>
                <w:rFonts w:ascii="Arial" w:hAnsi="Arial" w:cs="Arial"/>
              </w:rPr>
              <w:t>as defined in Paragraph 8.16.10(a);</w:t>
            </w:r>
          </w:p>
        </w:tc>
      </w:tr>
      <w:tr w:rsidR="002F79AB" w14:paraId="784CEC83" w14:textId="77777777" w:rsidTr="00E43116">
        <w:trPr>
          <w:gridAfter w:val="1"/>
          <w:wAfter w:w="29" w:type="dxa"/>
          <w:trHeight w:val="300"/>
        </w:trPr>
        <w:tc>
          <w:tcPr>
            <w:tcW w:w="2695" w:type="dxa"/>
          </w:tcPr>
          <w:p w14:paraId="132A8E7A" w14:textId="77777777" w:rsidR="002F79AB" w:rsidRDefault="002F79AB" w:rsidP="002F79AB">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2F79AB" w:rsidRDefault="002F79AB" w:rsidP="002F79AB">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2F79AB" w14:paraId="18DDED2A" w14:textId="77777777" w:rsidTr="00E43116">
        <w:trPr>
          <w:gridAfter w:val="1"/>
          <w:wAfter w:w="29" w:type="dxa"/>
          <w:trHeight w:val="300"/>
        </w:trPr>
        <w:tc>
          <w:tcPr>
            <w:tcW w:w="2695" w:type="dxa"/>
          </w:tcPr>
          <w:p w14:paraId="3A1A4870" w14:textId="77777777" w:rsidR="002F79AB" w:rsidRDefault="002F79AB" w:rsidP="002F79AB">
            <w:pPr>
              <w:pStyle w:val="BodyText"/>
              <w:rPr>
                <w:rFonts w:ascii="Arial" w:hAnsi="Arial" w:cs="Arial"/>
                <w:b/>
                <w:bCs/>
              </w:rPr>
            </w:pPr>
            <w:r>
              <w:rPr>
                <w:rFonts w:ascii="Arial" w:hAnsi="Arial" w:cs="Arial"/>
                <w:b/>
                <w:bCs/>
              </w:rPr>
              <w:t>"Remote Transmission Assets"</w:t>
            </w:r>
          </w:p>
        </w:tc>
        <w:tc>
          <w:tcPr>
            <w:tcW w:w="7625" w:type="dxa"/>
          </w:tcPr>
          <w:p w14:paraId="1D59CB6E" w14:textId="77777777" w:rsidR="002F79AB" w:rsidRDefault="002F79AB" w:rsidP="002F79AB">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lastRenderedPageBreak/>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2F79AB" w14:paraId="0F446128" w14:textId="77777777" w:rsidTr="00E43116">
        <w:trPr>
          <w:gridAfter w:val="1"/>
          <w:wAfter w:w="29" w:type="dxa"/>
          <w:trHeight w:val="300"/>
        </w:trPr>
        <w:tc>
          <w:tcPr>
            <w:tcW w:w="2695" w:type="dxa"/>
          </w:tcPr>
          <w:p w14:paraId="14E03290" w14:textId="77777777" w:rsidR="002F79AB" w:rsidRDefault="002F79AB" w:rsidP="002F79AB">
            <w:pPr>
              <w:pStyle w:val="BodyText"/>
              <w:rPr>
                <w:rFonts w:ascii="Arial" w:hAnsi="Arial" w:cs="Arial"/>
                <w:b/>
                <w:bCs/>
              </w:rPr>
            </w:pPr>
            <w:r>
              <w:rPr>
                <w:rFonts w:ascii="Arial" w:hAnsi="Arial" w:cs="Arial"/>
                <w:b/>
                <w:bCs/>
              </w:rPr>
              <w:lastRenderedPageBreak/>
              <w:t>"Replacement Period"</w:t>
            </w:r>
          </w:p>
        </w:tc>
        <w:tc>
          <w:tcPr>
            <w:tcW w:w="7625" w:type="dxa"/>
          </w:tcPr>
          <w:p w14:paraId="78006AAB" w14:textId="77777777" w:rsidR="002F79AB" w:rsidRDefault="002F79AB" w:rsidP="002F79AB">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2F79AB" w:rsidRDefault="002F79AB" w:rsidP="002F79AB">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2F79AB" w:rsidRDefault="002F79AB" w:rsidP="002F79AB">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2F79AB" w14:paraId="3031CDAB" w14:textId="77777777" w:rsidTr="00E43116">
        <w:trPr>
          <w:gridAfter w:val="1"/>
          <w:wAfter w:w="29" w:type="dxa"/>
          <w:trHeight w:val="300"/>
        </w:trPr>
        <w:tc>
          <w:tcPr>
            <w:tcW w:w="2695" w:type="dxa"/>
          </w:tcPr>
          <w:p w14:paraId="4D4FF873" w14:textId="77777777" w:rsidR="002F79AB" w:rsidRDefault="002F79AB" w:rsidP="002F79AB">
            <w:pPr>
              <w:pStyle w:val="BodyText"/>
              <w:rPr>
                <w:rFonts w:ascii="Arial" w:hAnsi="Arial" w:cs="Arial"/>
                <w:b/>
                <w:bCs/>
              </w:rPr>
            </w:pPr>
            <w:r>
              <w:rPr>
                <w:rFonts w:ascii="Arial" w:hAnsi="Arial" w:cs="Arial"/>
                <w:b/>
                <w:bCs/>
              </w:rPr>
              <w:t>"Reported Period(s) of Increase"</w:t>
            </w:r>
          </w:p>
        </w:tc>
        <w:tc>
          <w:tcPr>
            <w:tcW w:w="7625" w:type="dxa"/>
          </w:tcPr>
          <w:p w14:paraId="0FFB211B" w14:textId="0B949D73" w:rsidR="002F79AB" w:rsidRDefault="002F79AB" w:rsidP="002F79AB">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2F79AB" w:rsidDel="00EF1BA5" w14:paraId="3B92A012" w14:textId="21136D58" w:rsidTr="00E43116">
        <w:trPr>
          <w:gridAfter w:val="1"/>
          <w:wAfter w:w="29" w:type="dxa"/>
          <w:trHeight w:val="300"/>
          <w:del w:id="418" w:author="Author"/>
        </w:trPr>
        <w:tc>
          <w:tcPr>
            <w:tcW w:w="2695" w:type="dxa"/>
          </w:tcPr>
          <w:p w14:paraId="01ABF031" w14:textId="1A10D844" w:rsidR="002F79AB" w:rsidDel="00EF1BA5" w:rsidRDefault="002F79AB" w:rsidP="002F79AB">
            <w:pPr>
              <w:pStyle w:val="BodyText"/>
              <w:rPr>
                <w:del w:id="419" w:author="Author"/>
                <w:rFonts w:ascii="Arial" w:hAnsi="Arial" w:cs="Arial"/>
                <w:b/>
                <w:bCs/>
              </w:rPr>
            </w:pPr>
            <w:del w:id="420" w:author="Author">
              <w:r w:rsidDel="00EF1BA5">
                <w:rPr>
                  <w:rFonts w:ascii="Arial" w:hAnsi="Arial" w:cs="Arial"/>
                  <w:b/>
                  <w:bCs/>
                  <w:snapToGrid w:val="0"/>
                </w:rPr>
                <w:delText>"Request for a Statement of Works"</w:delText>
              </w:r>
            </w:del>
          </w:p>
        </w:tc>
        <w:tc>
          <w:tcPr>
            <w:tcW w:w="7625" w:type="dxa"/>
          </w:tcPr>
          <w:p w14:paraId="3C2A3DD3" w14:textId="3F404E95" w:rsidR="002F79AB" w:rsidDel="00EF1BA5" w:rsidRDefault="002F79AB" w:rsidP="002F79AB">
            <w:pPr>
              <w:pStyle w:val="BodyText"/>
              <w:jc w:val="both"/>
              <w:rPr>
                <w:del w:id="421" w:author="Author"/>
                <w:rFonts w:ascii="Arial" w:hAnsi="Arial" w:cs="Arial"/>
              </w:rPr>
            </w:pPr>
            <w:del w:id="422" w:author="Author">
              <w:r w:rsidDel="00EF1BA5">
                <w:rPr>
                  <w:rFonts w:ascii="Arial" w:hAnsi="Arial" w:cs="Arial"/>
                  <w:snapToGrid w:val="0"/>
                </w:rPr>
                <w:delText xml:space="preserve">a request in the form or substantially in the form set out in </w:delText>
              </w:r>
              <w:r w:rsidRPr="00387189" w:rsidDel="00EF1BA5">
                <w:rPr>
                  <w:rFonts w:ascii="Arial" w:hAnsi="Arial" w:cs="Arial"/>
                  <w:b/>
                  <w:bCs/>
                  <w:snapToGrid w:val="0"/>
                </w:rPr>
                <w:delText xml:space="preserve">Exhibit </w:delText>
              </w:r>
              <w:r w:rsidDel="00EF1BA5">
                <w:rPr>
                  <w:rFonts w:ascii="Arial" w:hAnsi="Arial" w:cs="Arial"/>
                  <w:b/>
                  <w:bCs/>
                  <w:snapToGrid w:val="0"/>
                </w:rPr>
                <w:delText>U</w:delText>
              </w:r>
              <w:r w:rsidDel="00EF1BA5">
                <w:rPr>
                  <w:rFonts w:ascii="Arial" w:hAnsi="Arial" w:cs="Arial"/>
                  <w:snapToGrid w:val="0"/>
                </w:rPr>
                <w:delText xml:space="preserve"> to the </w:delText>
              </w:r>
              <w:r w:rsidDel="00EF1BA5">
                <w:rPr>
                  <w:rFonts w:ascii="Arial" w:hAnsi="Arial" w:cs="Arial"/>
                  <w:b/>
                  <w:snapToGrid w:val="0"/>
                </w:rPr>
                <w:delText>CUSC</w:delText>
              </w:r>
              <w:bookmarkStart w:id="423" w:name="_BPDCD_140"/>
              <w:r w:rsidRPr="0019675B" w:rsidDel="00EF1BA5">
                <w:rPr>
                  <w:rFonts w:ascii="Arial" w:hAnsi="Arial" w:cs="Arial"/>
                  <w:snapToGrid w:val="0"/>
                  <w:color w:val="0000FF"/>
                </w:rPr>
                <w:delText>;</w:delText>
              </w:r>
              <w:bookmarkEnd w:id="423"/>
            </w:del>
          </w:p>
        </w:tc>
      </w:tr>
      <w:tr w:rsidR="002F79AB" w14:paraId="10D5DBA6" w14:textId="77777777" w:rsidTr="00E43116">
        <w:trPr>
          <w:gridAfter w:val="1"/>
          <w:wAfter w:w="29" w:type="dxa"/>
          <w:trHeight w:val="300"/>
        </w:trPr>
        <w:tc>
          <w:tcPr>
            <w:tcW w:w="2695" w:type="dxa"/>
          </w:tcPr>
          <w:p w14:paraId="0313A9E9" w14:textId="77777777" w:rsidR="002F79AB" w:rsidRDefault="002F79AB" w:rsidP="002F79AB">
            <w:pPr>
              <w:spacing w:after="240"/>
              <w:rPr>
                <w:rFonts w:ascii="Arial" w:hAnsi="Arial" w:cs="Arial"/>
                <w:b/>
                <w:bCs/>
                <w:i/>
                <w:snapToGrid w:val="0"/>
              </w:rPr>
            </w:pPr>
            <w:r>
              <w:rPr>
                <w:rFonts w:ascii="Arial" w:hAnsi="Arial" w:cs="Arial"/>
                <w:b/>
                <w:bCs/>
              </w:rPr>
              <w:t>"Request for a STTEC Authorisation"</w:t>
            </w:r>
          </w:p>
        </w:tc>
        <w:tc>
          <w:tcPr>
            <w:tcW w:w="7625" w:type="dxa"/>
          </w:tcPr>
          <w:p w14:paraId="2469FB2E" w14:textId="77777777" w:rsidR="002F79AB" w:rsidRPr="0019675B" w:rsidRDefault="002F79AB" w:rsidP="002F79AB">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424" w:name="_BPDCD_141"/>
            <w:r w:rsidRPr="0019675B">
              <w:rPr>
                <w:rFonts w:ascii="Arial" w:hAnsi="Arial" w:cs="Arial"/>
              </w:rPr>
              <w:t>;</w:t>
            </w:r>
            <w:bookmarkEnd w:id="424"/>
          </w:p>
        </w:tc>
      </w:tr>
      <w:tr w:rsidR="002F79AB" w14:paraId="5D5A2366" w14:textId="77777777" w:rsidTr="00E43116">
        <w:trPr>
          <w:gridAfter w:val="1"/>
          <w:wAfter w:w="29" w:type="dxa"/>
          <w:trHeight w:val="300"/>
        </w:trPr>
        <w:tc>
          <w:tcPr>
            <w:tcW w:w="2695" w:type="dxa"/>
          </w:tcPr>
          <w:p w14:paraId="775821CE" w14:textId="77777777" w:rsidR="002F79AB" w:rsidRDefault="002F79AB" w:rsidP="002F79AB">
            <w:pPr>
              <w:pStyle w:val="BodyText"/>
              <w:rPr>
                <w:rFonts w:ascii="Arial" w:hAnsi="Arial" w:cs="Arial"/>
                <w:b/>
                <w:bCs/>
              </w:rPr>
            </w:pPr>
            <w:r>
              <w:rPr>
                <w:rFonts w:ascii="Arial" w:hAnsi="Arial" w:cs="Arial"/>
                <w:b/>
                <w:bCs/>
              </w:rPr>
              <w:t>"Requested LDTEC"</w:t>
            </w:r>
          </w:p>
        </w:tc>
        <w:tc>
          <w:tcPr>
            <w:tcW w:w="7625" w:type="dxa"/>
          </w:tcPr>
          <w:p w14:paraId="0B15C603" w14:textId="77777777" w:rsidR="002F79AB" w:rsidRPr="0019675B" w:rsidRDefault="002F79AB" w:rsidP="002F79AB">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425" w:name="_BPDCD_142"/>
            <w:r w:rsidRPr="0019675B">
              <w:rPr>
                <w:rFonts w:ascii="Arial" w:hAnsi="Arial" w:cs="Arial"/>
                <w:lang w:val="en-US"/>
              </w:rPr>
              <w:t>;</w:t>
            </w:r>
            <w:bookmarkEnd w:id="425"/>
          </w:p>
        </w:tc>
      </w:tr>
      <w:tr w:rsidR="002F79AB" w14:paraId="5589F294" w14:textId="77777777" w:rsidTr="00E43116">
        <w:trPr>
          <w:gridAfter w:val="1"/>
          <w:wAfter w:w="29" w:type="dxa"/>
          <w:trHeight w:val="300"/>
        </w:trPr>
        <w:tc>
          <w:tcPr>
            <w:tcW w:w="2695" w:type="dxa"/>
          </w:tcPr>
          <w:p w14:paraId="660CF6BD"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2F79AB" w:rsidRDefault="002F79AB" w:rsidP="002F79AB">
            <w:pPr>
              <w:pStyle w:val="BodyTextIndent"/>
              <w:tabs>
                <w:tab w:val="left" w:pos="1134"/>
                <w:tab w:val="left" w:pos="1161"/>
              </w:tabs>
              <w:ind w:left="2"/>
              <w:rPr>
                <w:rFonts w:ascii="Arial" w:hAnsi="Arial" w:cs="Arial"/>
              </w:rPr>
            </w:pPr>
            <w:r>
              <w:rPr>
                <w:rFonts w:ascii="Arial" w:hAnsi="Arial" w:cs="Arial"/>
              </w:rPr>
              <w:t>as defined in Paragraph 2.21.2(c);</w:t>
            </w:r>
          </w:p>
        </w:tc>
      </w:tr>
      <w:tr w:rsidR="002F79AB" w14:paraId="67B678FC" w14:textId="77777777" w:rsidTr="00E43116">
        <w:trPr>
          <w:gridAfter w:val="1"/>
          <w:wAfter w:w="29" w:type="dxa"/>
          <w:trHeight w:val="300"/>
        </w:trPr>
        <w:tc>
          <w:tcPr>
            <w:tcW w:w="2695" w:type="dxa"/>
          </w:tcPr>
          <w:p w14:paraId="282C0324" w14:textId="77777777" w:rsidR="002F79AB" w:rsidRDefault="002F79AB" w:rsidP="002F79AB">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2F79AB" w:rsidRDefault="002F79AB" w:rsidP="002F79AB">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2F79AB" w14:paraId="134B9D9C" w14:textId="77777777" w:rsidTr="00E43116">
        <w:trPr>
          <w:gridAfter w:val="1"/>
          <w:wAfter w:w="29" w:type="dxa"/>
          <w:trHeight w:val="300"/>
        </w:trPr>
        <w:tc>
          <w:tcPr>
            <w:tcW w:w="2695" w:type="dxa"/>
          </w:tcPr>
          <w:p w14:paraId="5E4C5B13" w14:textId="77777777" w:rsidR="002F79AB" w:rsidRDefault="002F79AB" w:rsidP="002F79AB">
            <w:pPr>
              <w:pStyle w:val="BodyText"/>
              <w:rPr>
                <w:rFonts w:ascii="Arial" w:hAnsi="Arial" w:cs="Arial"/>
                <w:b/>
                <w:bCs/>
              </w:rPr>
            </w:pPr>
            <w:r>
              <w:rPr>
                <w:rFonts w:ascii="Arial" w:hAnsi="Arial" w:cs="Arial"/>
                <w:b/>
                <w:bCs/>
              </w:rPr>
              <w:t>"Required Standard"</w:t>
            </w:r>
          </w:p>
        </w:tc>
        <w:tc>
          <w:tcPr>
            <w:tcW w:w="7625" w:type="dxa"/>
          </w:tcPr>
          <w:p w14:paraId="324EC796" w14:textId="77777777" w:rsidR="002F79AB" w:rsidRDefault="002F79AB" w:rsidP="002F79AB">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2F79AB" w14:paraId="51B34159" w14:textId="77777777" w:rsidTr="00E43116">
        <w:trPr>
          <w:gridAfter w:val="1"/>
          <w:wAfter w:w="29" w:type="dxa"/>
          <w:trHeight w:val="300"/>
        </w:trPr>
        <w:tc>
          <w:tcPr>
            <w:tcW w:w="2695" w:type="dxa"/>
          </w:tcPr>
          <w:p w14:paraId="5B4667FD" w14:textId="77777777" w:rsidR="002F79AB" w:rsidRDefault="002F79AB" w:rsidP="002F79AB">
            <w:pPr>
              <w:pStyle w:val="BodyText"/>
              <w:rPr>
                <w:rFonts w:ascii="Arial" w:hAnsi="Arial" w:cs="Arial"/>
                <w:b/>
                <w:bCs/>
              </w:rPr>
            </w:pPr>
            <w:r>
              <w:rPr>
                <w:rFonts w:ascii="Arial" w:hAnsi="Arial" w:cs="Arial"/>
                <w:b/>
                <w:bCs/>
              </w:rPr>
              <w:t>"Requirements"</w:t>
            </w:r>
          </w:p>
          <w:p w14:paraId="02F54C64" w14:textId="77777777" w:rsidR="002F79AB" w:rsidRDefault="002F79AB" w:rsidP="002F79AB">
            <w:pPr>
              <w:pStyle w:val="BodyText"/>
              <w:rPr>
                <w:rFonts w:ascii="Arial" w:hAnsi="Arial" w:cs="Arial"/>
                <w:b/>
                <w:bCs/>
              </w:rPr>
            </w:pPr>
          </w:p>
          <w:p w14:paraId="30A6A6FA" w14:textId="77777777" w:rsidR="002F79AB" w:rsidRDefault="002F79AB" w:rsidP="002F79AB">
            <w:pPr>
              <w:pStyle w:val="BodyText"/>
              <w:rPr>
                <w:rFonts w:ascii="Arial" w:hAnsi="Arial" w:cs="Arial"/>
                <w:b/>
                <w:bCs/>
              </w:rPr>
            </w:pPr>
          </w:p>
          <w:p w14:paraId="06D0CC4F" w14:textId="77777777" w:rsidR="002F79AB" w:rsidRDefault="002F79AB" w:rsidP="002F79AB">
            <w:pPr>
              <w:pStyle w:val="BodyText"/>
              <w:rPr>
                <w:rFonts w:ascii="Arial" w:hAnsi="Arial" w:cs="Arial"/>
                <w:b/>
                <w:bCs/>
              </w:rPr>
            </w:pPr>
          </w:p>
          <w:p w14:paraId="49B2D8CA" w14:textId="77777777" w:rsidR="002F79AB" w:rsidRDefault="002F79AB" w:rsidP="002F79AB">
            <w:pPr>
              <w:pStyle w:val="BodyText"/>
              <w:rPr>
                <w:rFonts w:ascii="Arial" w:hAnsi="Arial" w:cs="Arial"/>
                <w:b/>
                <w:bCs/>
              </w:rPr>
            </w:pPr>
          </w:p>
          <w:p w14:paraId="7087C881" w14:textId="77777777" w:rsidR="002F79AB" w:rsidRDefault="002F79AB" w:rsidP="002F79AB">
            <w:pPr>
              <w:pStyle w:val="BodyText"/>
              <w:rPr>
                <w:rFonts w:ascii="Arial" w:hAnsi="Arial" w:cs="Arial"/>
                <w:b/>
                <w:bCs/>
              </w:rPr>
            </w:pPr>
          </w:p>
          <w:p w14:paraId="11999EFB" w14:textId="77777777" w:rsidR="002F79AB" w:rsidRDefault="002F79AB" w:rsidP="002F79AB">
            <w:pPr>
              <w:pStyle w:val="BodyText"/>
              <w:rPr>
                <w:rFonts w:ascii="Arial" w:hAnsi="Arial" w:cs="Arial"/>
                <w:b/>
                <w:bCs/>
              </w:rPr>
            </w:pPr>
          </w:p>
          <w:p w14:paraId="126D991D" w14:textId="77777777" w:rsidR="002F79AB" w:rsidRDefault="002F79AB" w:rsidP="002F79AB">
            <w:pPr>
              <w:pStyle w:val="BodyText"/>
              <w:rPr>
                <w:rFonts w:ascii="Arial" w:hAnsi="Arial" w:cs="Arial"/>
                <w:b/>
                <w:bCs/>
              </w:rPr>
            </w:pPr>
          </w:p>
          <w:p w14:paraId="350DA922" w14:textId="77777777" w:rsidR="002F79AB" w:rsidRDefault="002F79AB" w:rsidP="002F79AB">
            <w:pPr>
              <w:pStyle w:val="BodyText"/>
              <w:rPr>
                <w:rFonts w:ascii="Arial" w:hAnsi="Arial" w:cs="Arial"/>
                <w:b/>
                <w:bCs/>
              </w:rPr>
            </w:pPr>
          </w:p>
          <w:p w14:paraId="56EA3486" w14:textId="6A425B24" w:rsidR="002F79AB" w:rsidRDefault="002F79AB" w:rsidP="002F79AB">
            <w:pPr>
              <w:pStyle w:val="BodyText"/>
              <w:rPr>
                <w:rFonts w:ascii="Arial" w:hAnsi="Arial" w:cs="Arial"/>
                <w:b/>
                <w:bCs/>
              </w:rPr>
            </w:pPr>
          </w:p>
        </w:tc>
        <w:tc>
          <w:tcPr>
            <w:tcW w:w="7625" w:type="dxa"/>
          </w:tcPr>
          <w:p w14:paraId="71EDE420" w14:textId="77777777" w:rsidR="002F79AB" w:rsidRDefault="002F79AB" w:rsidP="002F79AB">
            <w:pPr>
              <w:spacing w:after="240"/>
              <w:jc w:val="both"/>
              <w:rPr>
                <w:rFonts w:ascii="Arial" w:hAnsi="Arial" w:cs="Arial"/>
              </w:rPr>
            </w:pPr>
            <w:r>
              <w:rPr>
                <w:rFonts w:ascii="Arial" w:hAnsi="Arial" w:cs="Arial"/>
              </w:rPr>
              <w:lastRenderedPageBreak/>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2F79AB" w:rsidRDefault="002F79AB" w:rsidP="002F79AB">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w:t>
            </w:r>
            <w:r>
              <w:rPr>
                <w:rFonts w:ascii="Arial" w:hAnsi="Arial" w:cs="Arial"/>
              </w:rPr>
              <w:lastRenderedPageBreak/>
              <w:t>such entity may not be able to retain the aforesaid rating throughout the validity period; and</w:t>
            </w:r>
          </w:p>
          <w:p w14:paraId="42D93CAE" w14:textId="77777777" w:rsidR="002F79AB" w:rsidRDefault="002F79AB" w:rsidP="002F79AB">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2F79AB" w:rsidRPr="009D15BA" w:rsidRDefault="002F79AB" w:rsidP="002F79AB">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2F79AB" w:rsidRPr="003F2435" w:rsidRDefault="002F79AB" w:rsidP="002F79AB">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426" w:name="_BPDCD_143"/>
            <w:r w:rsidRPr="009D15BA">
              <w:rPr>
                <w:rFonts w:ascii="Arial" w:hAnsi="Arial" w:cs="Arial"/>
              </w:rPr>
              <w:t>;</w:t>
            </w:r>
            <w:bookmarkEnd w:id="426"/>
          </w:p>
        </w:tc>
      </w:tr>
      <w:tr w:rsidR="002F79AB" w14:paraId="17DC2041" w14:textId="77777777" w:rsidTr="00E43116">
        <w:trPr>
          <w:gridAfter w:val="1"/>
          <w:wAfter w:w="29" w:type="dxa"/>
          <w:trHeight w:val="300"/>
          <w:ins w:id="427" w:author="Author"/>
        </w:trPr>
        <w:tc>
          <w:tcPr>
            <w:tcW w:w="2695" w:type="dxa"/>
          </w:tcPr>
          <w:p w14:paraId="6ACDAE20" w14:textId="4B782CFB" w:rsidR="002F79AB" w:rsidRDefault="002F79AB" w:rsidP="002F79AB">
            <w:pPr>
              <w:pStyle w:val="BodyText"/>
              <w:rPr>
                <w:ins w:id="428" w:author="Author"/>
                <w:rFonts w:ascii="Arial" w:hAnsi="Arial" w:cs="Arial"/>
                <w:b/>
                <w:bCs/>
              </w:rPr>
            </w:pPr>
            <w:ins w:id="429" w:author="Author">
              <w:r w:rsidRPr="00F35A74">
                <w:rPr>
                  <w:rFonts w:ascii="Arial" w:hAnsi="Arial" w:cs="Arial"/>
                  <w:b/>
                  <w:bCs/>
                  <w:szCs w:val="22"/>
                </w:rPr>
                <w:lastRenderedPageBreak/>
                <w:t>“Reservation”</w:t>
              </w:r>
            </w:ins>
          </w:p>
        </w:tc>
        <w:tc>
          <w:tcPr>
            <w:tcW w:w="7625" w:type="dxa"/>
          </w:tcPr>
          <w:p w14:paraId="39724FDD" w14:textId="77777777" w:rsidR="002F79AB" w:rsidRDefault="002F79AB" w:rsidP="002F79AB">
            <w:pPr>
              <w:jc w:val="both"/>
              <w:rPr>
                <w:ins w:id="430" w:author="Author"/>
                <w:rFonts w:ascii="Arial" w:hAnsi="Arial" w:cs="Arial"/>
                <w:szCs w:val="22"/>
              </w:rPr>
            </w:pPr>
            <w:ins w:id="431" w:author="Author">
              <w:r w:rsidRPr="00F35A74">
                <w:rPr>
                  <w:rFonts w:ascii="Arial" w:hAnsi="Arial" w:cs="Arial"/>
                  <w:szCs w:val="22"/>
                </w:rPr>
                <w:t xml:space="preserve">where for the purposes of a </w:t>
              </w:r>
              <w:r w:rsidRPr="00F35A74">
                <w:rPr>
                  <w:rFonts w:ascii="Arial" w:hAnsi="Arial" w:cs="Arial"/>
                  <w:b/>
                  <w:bCs/>
                  <w:szCs w:val="22"/>
                </w:rPr>
                <w:t>Gate 1 Offer</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or 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as appropriate a connection point to and/or capacity on the </w:t>
              </w:r>
              <w:r w:rsidRPr="00F35A74">
                <w:rPr>
                  <w:rFonts w:ascii="Arial" w:hAnsi="Arial" w:cs="Arial"/>
                  <w:b/>
                  <w:bCs/>
                  <w:szCs w:val="22"/>
                </w:rPr>
                <w:t xml:space="preserve">National Electricity Transmission System </w:t>
              </w:r>
              <w:r w:rsidRPr="00F35A74">
                <w:rPr>
                  <w:rFonts w:ascii="Arial" w:hAnsi="Arial" w:cs="Arial"/>
                  <w:szCs w:val="22"/>
                </w:rPr>
                <w:t>and/or</w:t>
              </w:r>
              <w:r w:rsidRPr="00F35A74">
                <w:rPr>
                  <w:rFonts w:ascii="Arial" w:hAnsi="Arial" w:cs="Arial"/>
                  <w:b/>
                  <w:bCs/>
                  <w:szCs w:val="22"/>
                </w:rPr>
                <w:t xml:space="preserve"> </w:t>
              </w:r>
              <w:r w:rsidRPr="00F35A74">
                <w:rPr>
                  <w:rFonts w:ascii="Arial" w:hAnsi="Arial" w:cs="Arial"/>
                  <w:szCs w:val="22"/>
                </w:rPr>
                <w:t>a completion date for that</w:t>
              </w:r>
              <w:r w:rsidRPr="00F35A74">
                <w:rPr>
                  <w:rFonts w:ascii="Arial" w:hAnsi="Arial" w:cs="Arial"/>
                  <w:b/>
                  <w:bCs/>
                  <w:szCs w:val="22"/>
                </w:rPr>
                <w:t xml:space="preserve"> New Connection Site </w:t>
              </w:r>
              <w:r w:rsidRPr="00F35A74">
                <w:rPr>
                  <w:rFonts w:ascii="Arial" w:hAnsi="Arial" w:cs="Arial"/>
                  <w:szCs w:val="22"/>
                </w:rPr>
                <w:t>or</w:t>
              </w:r>
              <w:r w:rsidRPr="00F35A74">
                <w:rPr>
                  <w:rFonts w:ascii="Arial" w:hAnsi="Arial" w:cs="Arial"/>
                  <w:b/>
                  <w:bCs/>
                  <w:szCs w:val="22"/>
                </w:rPr>
                <w:t xml:space="preserve"> </w:t>
              </w:r>
              <w:r w:rsidRPr="00F35A74">
                <w:rPr>
                  <w:rFonts w:ascii="Arial" w:hAnsi="Arial" w:cs="Arial"/>
                  <w:szCs w:val="22"/>
                </w:rPr>
                <w:t xml:space="preserve">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is reserved by </w:t>
              </w:r>
              <w:r w:rsidRPr="00F35A74">
                <w:rPr>
                  <w:rFonts w:ascii="Arial" w:hAnsi="Arial" w:cs="Arial"/>
                  <w:b/>
                  <w:bCs/>
                  <w:szCs w:val="22"/>
                </w:rPr>
                <w:t xml:space="preserve">The Company </w:t>
              </w:r>
              <w:r w:rsidRPr="00F35A74">
                <w:rPr>
                  <w:rFonts w:ascii="Arial" w:hAnsi="Arial" w:cs="Arial"/>
                  <w:szCs w:val="22"/>
                </w:rPr>
                <w:t xml:space="preserve">(and reference to </w:t>
              </w:r>
              <w:r w:rsidRPr="00F35A74">
                <w:rPr>
                  <w:rFonts w:ascii="Arial" w:hAnsi="Arial" w:cs="Arial"/>
                  <w:b/>
                  <w:bCs/>
                  <w:szCs w:val="22"/>
                </w:rPr>
                <w:t>Reservation</w:t>
              </w:r>
              <w:r w:rsidRPr="00F35A74">
                <w:rPr>
                  <w:rFonts w:ascii="Arial" w:hAnsi="Arial" w:cs="Arial"/>
                  <w:szCs w:val="22"/>
                </w:rPr>
                <w:t xml:space="preserve"> and </w:t>
              </w:r>
              <w:r w:rsidRPr="00F35A74">
                <w:rPr>
                  <w:rFonts w:ascii="Arial" w:hAnsi="Arial" w:cs="Arial"/>
                  <w:b/>
                  <w:bCs/>
                  <w:szCs w:val="22"/>
                </w:rPr>
                <w:t>Reserved</w:t>
              </w:r>
              <w:r w:rsidRPr="00F35A74">
                <w:rPr>
                  <w:rFonts w:ascii="Arial" w:hAnsi="Arial" w:cs="Arial"/>
                  <w:szCs w:val="22"/>
                </w:rPr>
                <w:t xml:space="preserve"> in any </w:t>
              </w:r>
              <w:r w:rsidRPr="00F35A74">
                <w:rPr>
                  <w:rFonts w:ascii="Arial" w:hAnsi="Arial" w:cs="Arial"/>
                  <w:b/>
                  <w:bCs/>
                  <w:szCs w:val="22"/>
                </w:rPr>
                <w:t>Gate 1 Agreements</w:t>
              </w:r>
              <w:r w:rsidRPr="00F35A74">
                <w:rPr>
                  <w:rFonts w:ascii="Arial" w:hAnsi="Arial" w:cs="Arial"/>
                  <w:szCs w:val="22"/>
                </w:rPr>
                <w:t xml:space="preserve"> shall be construed accordingly);</w:t>
              </w:r>
            </w:ins>
          </w:p>
          <w:p w14:paraId="6F9DE80D" w14:textId="53A0C5DA" w:rsidR="002F79AB" w:rsidRPr="00F925BA" w:rsidRDefault="002F79AB" w:rsidP="002F79AB">
            <w:pPr>
              <w:jc w:val="both"/>
              <w:rPr>
                <w:ins w:id="432" w:author="Author"/>
                <w:rFonts w:ascii="Arial" w:hAnsi="Arial" w:cs="Arial"/>
                <w:szCs w:val="22"/>
              </w:rPr>
            </w:pPr>
          </w:p>
        </w:tc>
      </w:tr>
      <w:tr w:rsidR="002F79AB" w14:paraId="21DDAED4" w14:textId="77777777" w:rsidTr="00E43116">
        <w:trPr>
          <w:gridAfter w:val="1"/>
          <w:wAfter w:w="29" w:type="dxa"/>
          <w:trHeight w:val="300"/>
        </w:trPr>
        <w:tc>
          <w:tcPr>
            <w:tcW w:w="2695" w:type="dxa"/>
          </w:tcPr>
          <w:p w14:paraId="7D58329B" w14:textId="77777777" w:rsidR="002F79AB" w:rsidRPr="003F2435" w:rsidRDefault="002F79AB" w:rsidP="002F79AB">
            <w:pPr>
              <w:pStyle w:val="BodyText"/>
              <w:rPr>
                <w:rFonts w:ascii="Arial" w:hAnsi="Arial" w:cs="Arial"/>
                <w:b/>
                <w:bCs/>
                <w:szCs w:val="22"/>
              </w:rPr>
            </w:pPr>
            <w:r w:rsidRPr="003F2435">
              <w:rPr>
                <w:rFonts w:ascii="Arial" w:hAnsi="Arial" w:cs="Arial"/>
                <w:b/>
                <w:bCs/>
                <w:szCs w:val="22"/>
              </w:rPr>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2F79AB" w:rsidRDefault="002F79AB" w:rsidP="002F79AB">
            <w:pPr>
              <w:pStyle w:val="BodyText"/>
              <w:rPr>
                <w:rFonts w:ascii="Arial" w:hAnsi="Arial" w:cs="Arial"/>
                <w:b/>
                <w:bCs/>
              </w:rPr>
            </w:pPr>
          </w:p>
        </w:tc>
        <w:tc>
          <w:tcPr>
            <w:tcW w:w="7625" w:type="dxa"/>
          </w:tcPr>
          <w:p w14:paraId="040D8333" w14:textId="77777777" w:rsidR="002F79AB" w:rsidRPr="0082169C" w:rsidRDefault="002F79AB" w:rsidP="002F79AB">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are;</w:t>
            </w:r>
          </w:p>
          <w:p w14:paraId="156EEE8E" w14:textId="77777777" w:rsidR="002F79AB" w:rsidRPr="0082169C" w:rsidRDefault="002F79AB" w:rsidP="002F79AB">
            <w:pPr>
              <w:pStyle w:val="NoSpacing"/>
              <w:numPr>
                <w:ilvl w:val="0"/>
                <w:numId w:val="51"/>
              </w:numPr>
              <w:rPr>
                <w:rFonts w:ascii="Arial" w:hAnsi="Arial" w:cs="Arial"/>
              </w:rPr>
            </w:pPr>
            <w:r w:rsidRPr="0082169C">
              <w:rPr>
                <w:rFonts w:ascii="Arial" w:hAnsi="Arial" w:cs="Arial"/>
              </w:rPr>
              <w:t xml:space="preserve">Domestic, </w:t>
            </w:r>
          </w:p>
          <w:p w14:paraId="5BC28BCF" w14:textId="77777777" w:rsidR="002F79AB" w:rsidRPr="0082169C" w:rsidRDefault="002F79AB" w:rsidP="002F79AB">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2F79AB" w:rsidRPr="0082169C" w:rsidRDefault="002F79AB" w:rsidP="002F79AB">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2F79AB" w:rsidRPr="0082169C" w:rsidRDefault="002F79AB" w:rsidP="002F79AB">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2F79AB" w:rsidRPr="0082169C" w:rsidRDefault="002F79AB" w:rsidP="002F79AB">
            <w:pPr>
              <w:pStyle w:val="NoSpacing"/>
              <w:numPr>
                <w:ilvl w:val="0"/>
                <w:numId w:val="51"/>
              </w:numPr>
              <w:rPr>
                <w:rFonts w:ascii="Arial" w:hAnsi="Arial" w:cs="Arial"/>
              </w:rPr>
            </w:pPr>
            <w:r w:rsidRPr="0082169C">
              <w:rPr>
                <w:rFonts w:ascii="Arial" w:hAnsi="Arial" w:cs="Arial"/>
              </w:rPr>
              <w:t>Extra High Voltage (EHV),</w:t>
            </w:r>
          </w:p>
          <w:p w14:paraId="7D26CDAF" w14:textId="77777777" w:rsidR="002F79AB" w:rsidRPr="0082169C" w:rsidRDefault="002F79AB" w:rsidP="002F79AB">
            <w:pPr>
              <w:pStyle w:val="NoSpacing"/>
              <w:numPr>
                <w:ilvl w:val="0"/>
                <w:numId w:val="51"/>
              </w:numPr>
              <w:rPr>
                <w:rFonts w:ascii="Arial" w:hAnsi="Arial" w:cs="Arial"/>
              </w:rPr>
            </w:pPr>
            <w:r w:rsidRPr="0082169C">
              <w:rPr>
                <w:rFonts w:ascii="Arial" w:hAnsi="Arial" w:cs="Arial"/>
              </w:rPr>
              <w:t>Transmission</w:t>
            </w:r>
          </w:p>
          <w:p w14:paraId="24EC8CAE" w14:textId="54ADB4CC" w:rsidR="002F79AB" w:rsidRPr="00537C7F" w:rsidRDefault="002F79AB" w:rsidP="002F79AB">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2F79AB" w14:paraId="61D514B6" w14:textId="77777777" w:rsidTr="00E43116">
        <w:trPr>
          <w:gridAfter w:val="1"/>
          <w:wAfter w:w="29" w:type="dxa"/>
          <w:trHeight w:val="300"/>
        </w:trPr>
        <w:tc>
          <w:tcPr>
            <w:tcW w:w="2695" w:type="dxa"/>
          </w:tcPr>
          <w:p w14:paraId="64DEE2E6" w14:textId="77777777" w:rsidR="002F79AB" w:rsidRDefault="002F79AB" w:rsidP="002F79AB">
            <w:pPr>
              <w:pStyle w:val="BodyText"/>
              <w:rPr>
                <w:rFonts w:ascii="Arial" w:hAnsi="Arial" w:cs="Arial"/>
                <w:b/>
                <w:bCs/>
              </w:rPr>
            </w:pPr>
            <w:r>
              <w:rPr>
                <w:rFonts w:ascii="Arial" w:hAnsi="Arial" w:cs="Arial"/>
                <w:b/>
                <w:bCs/>
              </w:rPr>
              <w:t>"Resigning Alternate Member"</w:t>
            </w:r>
          </w:p>
        </w:tc>
        <w:tc>
          <w:tcPr>
            <w:tcW w:w="7625" w:type="dxa"/>
          </w:tcPr>
          <w:p w14:paraId="55B37D27" w14:textId="77777777" w:rsidR="002F79AB" w:rsidRPr="0019675B" w:rsidRDefault="002F79AB" w:rsidP="002F79AB">
            <w:pPr>
              <w:tabs>
                <w:tab w:val="left" w:pos="425"/>
              </w:tabs>
              <w:spacing w:after="240"/>
              <w:ind w:left="425" w:hanging="425"/>
              <w:jc w:val="both"/>
              <w:rPr>
                <w:rFonts w:ascii="Arial" w:hAnsi="Arial" w:cs="Arial"/>
              </w:rPr>
            </w:pPr>
            <w:bookmarkStart w:id="433" w:name="_BPDCD_144"/>
            <w:r w:rsidRPr="0019675B">
              <w:rPr>
                <w:rFonts w:ascii="Arial" w:hAnsi="Arial" w:cs="Arial"/>
              </w:rPr>
              <w:t>as</w:t>
            </w:r>
            <w:r w:rsidRPr="0019675B">
              <w:rPr>
                <w:rFonts w:ascii="Arial" w:hAnsi="Arial" w:cs="Arial"/>
                <w:color w:val="0000FF"/>
              </w:rPr>
              <w:t xml:space="preserve"> </w:t>
            </w:r>
            <w:bookmarkEnd w:id="433"/>
            <w:r w:rsidRPr="0019675B">
              <w:rPr>
                <w:rFonts w:ascii="Arial" w:hAnsi="Arial" w:cs="Arial"/>
              </w:rPr>
              <w:t>defined in Paragraph 8A.4.1.3</w:t>
            </w:r>
            <w:bookmarkStart w:id="434" w:name="_BPDCD_145"/>
            <w:r w:rsidRPr="0019675B">
              <w:rPr>
                <w:rFonts w:ascii="Arial" w:hAnsi="Arial" w:cs="Arial"/>
              </w:rPr>
              <w:t>;</w:t>
            </w:r>
            <w:bookmarkEnd w:id="434"/>
          </w:p>
        </w:tc>
      </w:tr>
      <w:tr w:rsidR="002F79AB" w14:paraId="020C019C" w14:textId="77777777" w:rsidTr="00E43116">
        <w:trPr>
          <w:gridAfter w:val="1"/>
          <w:wAfter w:w="29" w:type="dxa"/>
          <w:trHeight w:val="300"/>
        </w:trPr>
        <w:tc>
          <w:tcPr>
            <w:tcW w:w="2695" w:type="dxa"/>
          </w:tcPr>
          <w:p w14:paraId="46887843" w14:textId="77777777" w:rsidR="002F79AB" w:rsidRDefault="002F79AB" w:rsidP="002F79AB">
            <w:pPr>
              <w:pStyle w:val="BodyText"/>
              <w:rPr>
                <w:rFonts w:ascii="Arial" w:hAnsi="Arial" w:cs="Arial"/>
                <w:b/>
                <w:bCs/>
              </w:rPr>
            </w:pPr>
            <w:r>
              <w:rPr>
                <w:rFonts w:ascii="Arial" w:hAnsi="Arial" w:cs="Arial"/>
                <w:b/>
                <w:bCs/>
              </w:rPr>
              <w:t>"Resigning Panel Member"</w:t>
            </w:r>
          </w:p>
        </w:tc>
        <w:tc>
          <w:tcPr>
            <w:tcW w:w="7625" w:type="dxa"/>
          </w:tcPr>
          <w:p w14:paraId="7C7A7CA0" w14:textId="77777777" w:rsidR="002F79AB" w:rsidRDefault="002F79AB" w:rsidP="002F79AB">
            <w:pPr>
              <w:pStyle w:val="BodyText"/>
              <w:jc w:val="both"/>
              <w:rPr>
                <w:rFonts w:ascii="Arial" w:hAnsi="Arial" w:cs="Arial"/>
              </w:rPr>
            </w:pPr>
            <w:r>
              <w:rPr>
                <w:rFonts w:ascii="Arial" w:hAnsi="Arial" w:cs="Arial"/>
              </w:rPr>
              <w:t>as defined in Paragraph 8A.4.1</w:t>
            </w:r>
            <w:bookmarkStart w:id="435" w:name="_BPDCD_146"/>
            <w:r w:rsidRPr="0019675B">
              <w:rPr>
                <w:rFonts w:ascii="Arial" w:hAnsi="Arial" w:cs="Arial"/>
              </w:rPr>
              <w:t>;</w:t>
            </w:r>
            <w:bookmarkEnd w:id="435"/>
          </w:p>
        </w:tc>
      </w:tr>
      <w:tr w:rsidR="002F79AB" w14:paraId="1CCF5579" w14:textId="77777777" w:rsidTr="00E43116">
        <w:trPr>
          <w:gridAfter w:val="1"/>
          <w:wAfter w:w="29" w:type="dxa"/>
          <w:trHeight w:val="300"/>
        </w:trPr>
        <w:tc>
          <w:tcPr>
            <w:tcW w:w="2695" w:type="dxa"/>
          </w:tcPr>
          <w:p w14:paraId="21A67E56" w14:textId="77777777" w:rsidR="002F79AB" w:rsidRDefault="002F79AB" w:rsidP="002F79AB">
            <w:pPr>
              <w:pStyle w:val="BodyText"/>
              <w:rPr>
                <w:rFonts w:ascii="Arial" w:hAnsi="Arial" w:cs="Arial"/>
                <w:b/>
                <w:bCs/>
              </w:rPr>
            </w:pPr>
            <w:r>
              <w:rPr>
                <w:rFonts w:ascii="Arial" w:hAnsi="Arial" w:cs="Arial"/>
                <w:b/>
                <w:bCs/>
              </w:rPr>
              <w:t>"Response"</w:t>
            </w:r>
          </w:p>
        </w:tc>
        <w:tc>
          <w:tcPr>
            <w:tcW w:w="7625" w:type="dxa"/>
          </w:tcPr>
          <w:p w14:paraId="0B4979B9" w14:textId="77777777" w:rsidR="002F79AB" w:rsidRDefault="002F79AB" w:rsidP="002F79AB">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2F79AB" w14:paraId="0830CAF9" w14:textId="77777777" w:rsidTr="00E43116">
        <w:trPr>
          <w:gridAfter w:val="1"/>
          <w:wAfter w:w="29" w:type="dxa"/>
          <w:trHeight w:val="300"/>
        </w:trPr>
        <w:tc>
          <w:tcPr>
            <w:tcW w:w="2695" w:type="dxa"/>
          </w:tcPr>
          <w:p w14:paraId="590EBD53" w14:textId="77777777" w:rsidR="002F79AB" w:rsidRDefault="002F79AB" w:rsidP="002F79AB">
            <w:pPr>
              <w:pStyle w:val="BodyText"/>
              <w:rPr>
                <w:rFonts w:ascii="Arial" w:hAnsi="Arial" w:cs="Arial"/>
                <w:b/>
                <w:bCs/>
              </w:rPr>
            </w:pPr>
            <w:r>
              <w:rPr>
                <w:rFonts w:ascii="Arial" w:hAnsi="Arial" w:cs="Arial"/>
                <w:b/>
                <w:bCs/>
              </w:rPr>
              <w:t>"Response Energy Payment"</w:t>
            </w:r>
          </w:p>
        </w:tc>
        <w:tc>
          <w:tcPr>
            <w:tcW w:w="7625" w:type="dxa"/>
          </w:tcPr>
          <w:p w14:paraId="2582061A" w14:textId="77777777" w:rsidR="002F79AB" w:rsidRDefault="002F79AB" w:rsidP="002F79AB">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2F79AB" w14:paraId="1C337815" w14:textId="77777777" w:rsidTr="00E43116">
        <w:trPr>
          <w:gridAfter w:val="1"/>
          <w:wAfter w:w="29" w:type="dxa"/>
          <w:trHeight w:val="300"/>
        </w:trPr>
        <w:tc>
          <w:tcPr>
            <w:tcW w:w="2695" w:type="dxa"/>
          </w:tcPr>
          <w:p w14:paraId="52E7566C" w14:textId="77777777" w:rsidR="002F79AB" w:rsidRDefault="002F79AB" w:rsidP="002F79AB">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2F79AB" w:rsidRDefault="002F79AB" w:rsidP="002F79AB">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2F79AB" w:rsidRDefault="002F79AB" w:rsidP="002F79AB">
            <w:pPr>
              <w:pStyle w:val="BodyText"/>
              <w:jc w:val="both"/>
              <w:rPr>
                <w:rFonts w:ascii="Arial" w:hAnsi="Arial" w:cs="Arial"/>
              </w:rPr>
            </w:pPr>
            <w:bookmarkStart w:id="436" w:name="_DV_C139"/>
            <w:r>
              <w:rPr>
                <w:rFonts w:ascii="Arial" w:hAnsi="Arial" w:cs="Arial"/>
              </w:rPr>
              <w:lastRenderedPageBreak/>
              <w:t>The higher of:</w:t>
            </w:r>
            <w:bookmarkEnd w:id="436"/>
          </w:p>
          <w:p w14:paraId="499D174C" w14:textId="77777777" w:rsidR="002F79AB" w:rsidRDefault="002F79AB" w:rsidP="002F79AB">
            <w:pPr>
              <w:pStyle w:val="BodyText"/>
              <w:jc w:val="both"/>
              <w:rPr>
                <w:rFonts w:ascii="Arial" w:hAnsi="Arial" w:cs="Arial"/>
              </w:rPr>
            </w:pPr>
            <w:bookmarkStart w:id="437"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438" w:name="_DV_C141"/>
            <w:bookmarkEnd w:id="437"/>
          </w:p>
          <w:p w14:paraId="2A938A70" w14:textId="77777777" w:rsidR="002F79AB" w:rsidRDefault="002F79AB" w:rsidP="002F79AB">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438"/>
          </w:p>
          <w:p w14:paraId="7932BDA1" w14:textId="77777777" w:rsidR="002F79AB" w:rsidRDefault="002F79AB" w:rsidP="002F79AB">
            <w:pPr>
              <w:pStyle w:val="BodyText"/>
              <w:jc w:val="both"/>
              <w:rPr>
                <w:rFonts w:ascii="Arial" w:hAnsi="Arial" w:cs="Arial"/>
              </w:rPr>
            </w:pPr>
            <w:bookmarkStart w:id="439" w:name="_DV_C142"/>
            <w:r>
              <w:rPr>
                <w:rFonts w:ascii="Arial" w:hAnsi="Arial" w:cs="Arial"/>
              </w:rPr>
              <w:t>A or B are then multiplied by:</w:t>
            </w:r>
            <w:bookmarkEnd w:id="439"/>
          </w:p>
          <w:p w14:paraId="2AA1CC9D" w14:textId="77777777" w:rsidR="002F79AB" w:rsidRDefault="002F79AB" w:rsidP="002F79AB">
            <w:pPr>
              <w:pStyle w:val="BodyText"/>
              <w:jc w:val="both"/>
              <w:rPr>
                <w:rFonts w:ascii="Arial" w:hAnsi="Arial" w:cs="Arial"/>
              </w:rPr>
            </w:pPr>
            <w:bookmarkStart w:id="440" w:name="_DV_C143"/>
            <w:r>
              <w:rPr>
                <w:rFonts w:ascii="Arial" w:hAnsi="Arial" w:cs="Arial"/>
              </w:rPr>
              <w:t>the MW arrived at after deducting from the Transmission Entry Capacity for the Connection Site the Restricted MW Export Level;</w:t>
            </w:r>
            <w:bookmarkEnd w:id="440"/>
          </w:p>
        </w:tc>
      </w:tr>
      <w:tr w:rsidR="002F79AB" w14:paraId="36499F13" w14:textId="77777777" w:rsidTr="00E43116">
        <w:trPr>
          <w:gridAfter w:val="1"/>
          <w:wAfter w:w="29" w:type="dxa"/>
          <w:trHeight w:val="300"/>
        </w:trPr>
        <w:tc>
          <w:tcPr>
            <w:tcW w:w="2695" w:type="dxa"/>
          </w:tcPr>
          <w:p w14:paraId="7D927752" w14:textId="575C4CA4" w:rsidR="002F79AB" w:rsidRDefault="002F79AB" w:rsidP="002F79AB">
            <w:pPr>
              <w:spacing w:after="240"/>
              <w:rPr>
                <w:rFonts w:ascii="Arial" w:hAnsi="Arial" w:cs="Arial"/>
                <w:b/>
                <w:bCs/>
              </w:rPr>
            </w:pPr>
            <w:bookmarkStart w:id="441" w:name="_DV_C137"/>
            <w:r>
              <w:rPr>
                <w:rFonts w:ascii="Arial" w:hAnsi="Arial" w:cs="Arial"/>
                <w:b/>
                <w:bCs/>
              </w:rPr>
              <w:lastRenderedPageBreak/>
              <w:t>"Restricted Export Level Period"</w:t>
            </w:r>
            <w:bookmarkEnd w:id="441"/>
          </w:p>
        </w:tc>
        <w:tc>
          <w:tcPr>
            <w:tcW w:w="7625" w:type="dxa"/>
          </w:tcPr>
          <w:p w14:paraId="76F87FBE" w14:textId="77777777" w:rsidR="002F79AB" w:rsidRDefault="002F79AB" w:rsidP="002F79AB">
            <w:pPr>
              <w:spacing w:after="240"/>
              <w:rPr>
                <w:rFonts w:ascii="Arial" w:hAnsi="Arial" w:cs="Arial"/>
              </w:rPr>
            </w:pPr>
            <w:bookmarkStart w:id="442" w:name="_DV_C138"/>
            <w:r>
              <w:rPr>
                <w:rFonts w:ascii="Arial" w:hAnsi="Arial" w:cs="Arial"/>
              </w:rPr>
              <w:t>as defined in Paragraph 4.2A.4(b)(ii);</w:t>
            </w:r>
            <w:bookmarkEnd w:id="442"/>
          </w:p>
        </w:tc>
      </w:tr>
      <w:tr w:rsidR="002F79AB" w14:paraId="4F12EA54" w14:textId="77777777" w:rsidTr="00E43116">
        <w:trPr>
          <w:gridAfter w:val="1"/>
          <w:wAfter w:w="29" w:type="dxa"/>
          <w:trHeight w:val="300"/>
        </w:trPr>
        <w:tc>
          <w:tcPr>
            <w:tcW w:w="2695" w:type="dxa"/>
          </w:tcPr>
          <w:p w14:paraId="416869E7" w14:textId="627DE57F" w:rsidR="002F79AB" w:rsidRDefault="002F79AB" w:rsidP="002F79AB">
            <w:pPr>
              <w:spacing w:after="240"/>
              <w:rPr>
                <w:rFonts w:ascii="Arial" w:hAnsi="Arial" w:cs="Arial"/>
                <w:b/>
                <w:bCs/>
              </w:rPr>
            </w:pPr>
            <w:bookmarkStart w:id="443" w:name="_DV_C144"/>
            <w:r>
              <w:rPr>
                <w:rFonts w:ascii="Arial" w:hAnsi="Arial" w:cs="Arial"/>
                <w:b/>
                <w:bCs/>
              </w:rPr>
              <w:t>"Restricted MW Export Level"</w:t>
            </w:r>
            <w:bookmarkEnd w:id="443"/>
          </w:p>
        </w:tc>
        <w:tc>
          <w:tcPr>
            <w:tcW w:w="7625" w:type="dxa"/>
          </w:tcPr>
          <w:p w14:paraId="5DB3A021" w14:textId="77777777" w:rsidR="002F79AB" w:rsidRDefault="002F79AB" w:rsidP="002F79AB">
            <w:pPr>
              <w:spacing w:after="240"/>
              <w:rPr>
                <w:rFonts w:ascii="Arial" w:hAnsi="Arial" w:cs="Arial"/>
              </w:rPr>
            </w:pPr>
            <w:bookmarkStart w:id="444" w:name="_DV_C145"/>
            <w:r>
              <w:rPr>
                <w:rFonts w:ascii="Arial" w:hAnsi="Arial" w:cs="Arial"/>
              </w:rPr>
              <w:t>as defined in Paragraph 4.2A.2.1(c)(i);</w:t>
            </w:r>
            <w:bookmarkEnd w:id="444"/>
          </w:p>
        </w:tc>
      </w:tr>
      <w:tr w:rsidR="002F79AB" w14:paraId="0B984F66" w14:textId="77777777" w:rsidTr="00E43116">
        <w:trPr>
          <w:gridAfter w:val="1"/>
          <w:wAfter w:w="29" w:type="dxa"/>
          <w:trHeight w:val="300"/>
        </w:trPr>
        <w:tc>
          <w:tcPr>
            <w:tcW w:w="2695" w:type="dxa"/>
          </w:tcPr>
          <w:p w14:paraId="23B47847" w14:textId="77777777" w:rsidR="002F79AB" w:rsidRDefault="002F79AB" w:rsidP="002F79AB">
            <w:pPr>
              <w:pStyle w:val="BodyText"/>
              <w:rPr>
                <w:rFonts w:ascii="Arial" w:hAnsi="Arial" w:cs="Arial"/>
                <w:b/>
                <w:bCs/>
                <w:color w:val="000000"/>
                <w:w w:val="0"/>
              </w:rPr>
            </w:pPr>
            <w:bookmarkStart w:id="445" w:name="_DV_C146"/>
            <w:r>
              <w:rPr>
                <w:rFonts w:ascii="Arial" w:hAnsi="Arial" w:cs="Arial"/>
                <w:b/>
                <w:bCs/>
                <w:color w:val="000000"/>
                <w:w w:val="0"/>
              </w:rPr>
              <w:t>"Restrictions on Availability"</w:t>
            </w:r>
          </w:p>
          <w:bookmarkEnd w:id="445"/>
          <w:p w14:paraId="5D76F483" w14:textId="77777777" w:rsidR="002F79AB" w:rsidRDefault="002F79AB" w:rsidP="002F79AB">
            <w:pPr>
              <w:pStyle w:val="BodyText"/>
              <w:rPr>
                <w:rFonts w:ascii="Arial" w:hAnsi="Arial" w:cs="Arial"/>
                <w:b/>
                <w:bCs/>
                <w:color w:val="000000"/>
                <w:w w:val="0"/>
              </w:rPr>
            </w:pPr>
          </w:p>
        </w:tc>
        <w:tc>
          <w:tcPr>
            <w:tcW w:w="7625" w:type="dxa"/>
          </w:tcPr>
          <w:p w14:paraId="378F32B0" w14:textId="77777777" w:rsidR="002F79AB" w:rsidRDefault="002F79AB" w:rsidP="002F79AB">
            <w:pPr>
              <w:pStyle w:val="BodyText"/>
              <w:spacing w:line="240" w:lineRule="atLeast"/>
              <w:rPr>
                <w:rFonts w:ascii="Arial" w:hAnsi="Arial" w:cs="Arial"/>
                <w:color w:val="000000"/>
                <w:w w:val="0"/>
              </w:rPr>
            </w:pPr>
            <w:bookmarkStart w:id="446"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446"/>
          </w:p>
        </w:tc>
      </w:tr>
      <w:tr w:rsidR="002F79AB" w14:paraId="5C97CB93" w14:textId="77777777" w:rsidTr="00E43116">
        <w:trPr>
          <w:gridAfter w:val="1"/>
          <w:wAfter w:w="29" w:type="dxa"/>
          <w:trHeight w:val="300"/>
        </w:trPr>
        <w:tc>
          <w:tcPr>
            <w:tcW w:w="2695" w:type="dxa"/>
          </w:tcPr>
          <w:p w14:paraId="72A64F61" w14:textId="77777777" w:rsidR="002F79AB" w:rsidRDefault="002F79AB" w:rsidP="002F79AB">
            <w:pPr>
              <w:pStyle w:val="BodyText"/>
              <w:rPr>
                <w:rFonts w:ascii="Arial" w:hAnsi="Arial" w:cs="Arial"/>
                <w:b/>
                <w:bCs/>
              </w:rPr>
            </w:pPr>
            <w:r>
              <w:rPr>
                <w:rFonts w:ascii="Arial" w:hAnsi="Arial" w:cs="Arial"/>
                <w:b/>
                <w:bCs/>
              </w:rPr>
              <w:t>"Retail Price Index"</w:t>
            </w:r>
          </w:p>
          <w:p w14:paraId="491F0F8B" w14:textId="77777777" w:rsidR="002F79AB" w:rsidRDefault="002F79AB" w:rsidP="002F79AB">
            <w:pPr>
              <w:pStyle w:val="BodyText"/>
              <w:rPr>
                <w:rFonts w:ascii="Arial" w:hAnsi="Arial" w:cs="Arial"/>
                <w:b/>
                <w:bCs/>
              </w:rPr>
            </w:pPr>
          </w:p>
          <w:p w14:paraId="7DB3FC84" w14:textId="77777777" w:rsidR="002F79AB" w:rsidRDefault="002F79AB" w:rsidP="002F79AB">
            <w:pPr>
              <w:pStyle w:val="BodyText"/>
              <w:rPr>
                <w:rFonts w:ascii="Arial" w:hAnsi="Arial" w:cs="Arial"/>
                <w:b/>
                <w:bCs/>
              </w:rPr>
            </w:pPr>
          </w:p>
          <w:p w14:paraId="69DD61BA" w14:textId="77777777" w:rsidR="002F79AB" w:rsidRDefault="002F79AB" w:rsidP="002F79AB">
            <w:pPr>
              <w:pStyle w:val="BodyText"/>
              <w:rPr>
                <w:rFonts w:ascii="Arial" w:hAnsi="Arial" w:cs="Arial"/>
                <w:b/>
                <w:bCs/>
              </w:rPr>
            </w:pPr>
          </w:p>
          <w:p w14:paraId="74C5D50D" w14:textId="77777777" w:rsidR="002F79AB" w:rsidRDefault="002F79AB" w:rsidP="002F79AB">
            <w:pPr>
              <w:pStyle w:val="BodyText"/>
              <w:rPr>
                <w:rFonts w:ascii="Arial" w:hAnsi="Arial" w:cs="Arial"/>
                <w:b/>
                <w:bCs/>
              </w:rPr>
            </w:pPr>
          </w:p>
          <w:p w14:paraId="509DF727" w14:textId="77777777" w:rsidR="002F79AB" w:rsidRDefault="002F79AB" w:rsidP="002F79AB">
            <w:pPr>
              <w:pStyle w:val="BodyText"/>
              <w:rPr>
                <w:rFonts w:ascii="Arial" w:hAnsi="Arial" w:cs="Arial"/>
                <w:b/>
                <w:bCs/>
              </w:rPr>
            </w:pPr>
          </w:p>
          <w:p w14:paraId="6E323A0A" w14:textId="77777777" w:rsidR="002F79AB" w:rsidRDefault="002F79AB" w:rsidP="002F79AB">
            <w:pPr>
              <w:pStyle w:val="BodyText"/>
              <w:rPr>
                <w:rFonts w:ascii="Arial" w:hAnsi="Arial" w:cs="Arial"/>
                <w:b/>
                <w:bCs/>
              </w:rPr>
            </w:pPr>
          </w:p>
          <w:p w14:paraId="74450AAA" w14:textId="77777777" w:rsidR="002F79AB" w:rsidRDefault="002F79AB" w:rsidP="002F79AB">
            <w:pPr>
              <w:pStyle w:val="BodyText"/>
              <w:rPr>
                <w:rFonts w:ascii="Arial" w:hAnsi="Arial" w:cs="Arial"/>
                <w:b/>
                <w:bCs/>
              </w:rPr>
            </w:pPr>
          </w:p>
          <w:p w14:paraId="658AABC4" w14:textId="77777777" w:rsidR="002F79AB" w:rsidRDefault="002F79AB" w:rsidP="002F79AB">
            <w:pPr>
              <w:pStyle w:val="BodyText"/>
              <w:rPr>
                <w:rFonts w:ascii="Arial" w:hAnsi="Arial" w:cs="Arial"/>
                <w:b/>
                <w:bCs/>
              </w:rPr>
            </w:pPr>
          </w:p>
          <w:p w14:paraId="709AE5E5" w14:textId="77777777" w:rsidR="002F79AB" w:rsidRDefault="002F79AB" w:rsidP="002F79AB">
            <w:pPr>
              <w:pStyle w:val="BodyText"/>
              <w:rPr>
                <w:rFonts w:ascii="Arial" w:hAnsi="Arial" w:cs="Arial"/>
                <w:b/>
                <w:bCs/>
              </w:rPr>
            </w:pPr>
          </w:p>
          <w:p w14:paraId="5B520178" w14:textId="77777777" w:rsidR="002F79AB" w:rsidRDefault="002F79AB" w:rsidP="002F79AB">
            <w:pPr>
              <w:pStyle w:val="BodyText"/>
              <w:rPr>
                <w:rFonts w:ascii="Arial" w:hAnsi="Arial" w:cs="Arial"/>
                <w:b/>
                <w:bCs/>
              </w:rPr>
            </w:pPr>
          </w:p>
          <w:p w14:paraId="6D2ABE24" w14:textId="545F1932" w:rsidR="002F79AB" w:rsidRDefault="002F79AB" w:rsidP="002F79AB">
            <w:pPr>
              <w:pStyle w:val="BodyText"/>
              <w:rPr>
                <w:rFonts w:ascii="Arial" w:hAnsi="Arial" w:cs="Arial"/>
                <w:b/>
                <w:bCs/>
              </w:rPr>
            </w:pPr>
          </w:p>
        </w:tc>
        <w:tc>
          <w:tcPr>
            <w:tcW w:w="7625" w:type="dxa"/>
          </w:tcPr>
          <w:p w14:paraId="1BCD4CDD" w14:textId="77777777" w:rsidR="002F79AB" w:rsidRDefault="002F79AB" w:rsidP="002F79AB">
            <w:pPr>
              <w:pStyle w:val="BodyText"/>
              <w:jc w:val="both"/>
              <w:rPr>
                <w:rFonts w:ascii="Arial" w:hAnsi="Arial" w:cs="Arial"/>
              </w:rPr>
            </w:pPr>
            <w:r>
              <w:rPr>
                <w:rFonts w:ascii="Arial" w:hAnsi="Arial" w:cs="Arial"/>
              </w:rPr>
              <w:lastRenderedPageBreak/>
              <w:t>the general index of retail prices published by the Office for National Statistics each month in respect of all items or:</w:t>
            </w:r>
          </w:p>
          <w:p w14:paraId="2E0A6F69" w14:textId="77777777" w:rsidR="002F79AB" w:rsidRDefault="002F79AB" w:rsidP="002F79AB">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6160E0AA" w14:textId="0B5F3025" w:rsidR="002F79AB" w:rsidRPr="00DD6DD0" w:rsidRDefault="002F79AB" w:rsidP="002F79AB">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lastRenderedPageBreak/>
              <w:t>Electricity Arbitration Association</w:t>
            </w:r>
            <w:r>
              <w:rPr>
                <w:rFonts w:ascii="Arial" w:hAnsi="Arial" w:cs="Arial"/>
              </w:rPr>
              <w:t xml:space="preserve"> who shall act as an expert and whose decision shall be final and binding on the parties;</w:t>
            </w:r>
          </w:p>
        </w:tc>
      </w:tr>
      <w:tr w:rsidR="002F79AB" w14:paraId="7BF28678" w14:textId="77777777" w:rsidTr="00E43116">
        <w:trPr>
          <w:gridAfter w:val="1"/>
          <w:wAfter w:w="29" w:type="dxa"/>
          <w:trHeight w:val="300"/>
        </w:trPr>
        <w:tc>
          <w:tcPr>
            <w:tcW w:w="2695" w:type="dxa"/>
          </w:tcPr>
          <w:p w14:paraId="46699CDF" w14:textId="77777777" w:rsidR="002F79AB" w:rsidRDefault="002F79AB" w:rsidP="002F79AB">
            <w:pPr>
              <w:pStyle w:val="BodyText"/>
              <w:rPr>
                <w:rFonts w:ascii="Arial" w:hAnsi="Arial" w:cs="Arial"/>
                <w:b/>
                <w:bCs/>
              </w:rPr>
            </w:pPr>
            <w:r>
              <w:rPr>
                <w:rFonts w:ascii="Arial" w:hAnsi="Arial" w:cs="Arial"/>
                <w:b/>
                <w:bCs/>
              </w:rPr>
              <w:lastRenderedPageBreak/>
              <w:t>"Revised Indicative Annual HH TNUoS charge"</w:t>
            </w:r>
          </w:p>
        </w:tc>
        <w:tc>
          <w:tcPr>
            <w:tcW w:w="7625" w:type="dxa"/>
          </w:tcPr>
          <w:p w14:paraId="5CB3E203" w14:textId="77777777" w:rsidR="002F79AB" w:rsidRDefault="002F79AB" w:rsidP="002F79AB">
            <w:pPr>
              <w:pStyle w:val="BodyText"/>
              <w:ind w:left="1" w:hanging="1"/>
              <w:jc w:val="both"/>
              <w:rPr>
                <w:rFonts w:ascii="Arial" w:hAnsi="Arial" w:cs="Arial"/>
                <w:b/>
              </w:rPr>
            </w:pPr>
            <w:r>
              <w:rPr>
                <w:rFonts w:ascii="Arial" w:hAnsi="Arial" w:cs="Arial"/>
              </w:rPr>
              <w:t>the value calculated in accordance with Appendix 2 paragraph 5</w:t>
            </w:r>
            <w:bookmarkStart w:id="447" w:name="_BPDCD_147"/>
            <w:r w:rsidRPr="0019675B">
              <w:rPr>
                <w:rFonts w:ascii="Arial" w:hAnsi="Arial" w:cs="Arial"/>
              </w:rPr>
              <w:t>;</w:t>
            </w:r>
            <w:bookmarkEnd w:id="447"/>
          </w:p>
        </w:tc>
      </w:tr>
      <w:tr w:rsidR="002F79AB" w14:paraId="0CFFF37D" w14:textId="77777777" w:rsidTr="00E43116">
        <w:trPr>
          <w:gridAfter w:val="1"/>
          <w:wAfter w:w="29" w:type="dxa"/>
          <w:trHeight w:val="300"/>
        </w:trPr>
        <w:tc>
          <w:tcPr>
            <w:tcW w:w="2695" w:type="dxa"/>
          </w:tcPr>
          <w:p w14:paraId="221DB3B0" w14:textId="77777777" w:rsidR="002F79AB" w:rsidRDefault="002F79AB" w:rsidP="002F79AB">
            <w:pPr>
              <w:pStyle w:val="BodyText"/>
              <w:rPr>
                <w:rFonts w:ascii="Arial" w:hAnsi="Arial" w:cs="Arial"/>
                <w:b/>
                <w:bCs/>
              </w:rPr>
            </w:pPr>
            <w:r>
              <w:rPr>
                <w:rFonts w:ascii="Arial" w:hAnsi="Arial" w:cs="Arial"/>
                <w:b/>
                <w:bCs/>
              </w:rPr>
              <w:t>"Revised Indicative Annual NHH TNUoS charge"</w:t>
            </w:r>
          </w:p>
        </w:tc>
        <w:tc>
          <w:tcPr>
            <w:tcW w:w="7625" w:type="dxa"/>
          </w:tcPr>
          <w:p w14:paraId="688337C8" w14:textId="77777777" w:rsidR="002F79AB" w:rsidRDefault="002F79AB" w:rsidP="002F79AB">
            <w:pPr>
              <w:pStyle w:val="BodyText"/>
              <w:jc w:val="both"/>
              <w:rPr>
                <w:rFonts w:ascii="Arial" w:hAnsi="Arial" w:cs="Arial"/>
              </w:rPr>
            </w:pPr>
            <w:r>
              <w:rPr>
                <w:rFonts w:ascii="Arial" w:hAnsi="Arial" w:cs="Arial"/>
              </w:rPr>
              <w:t>the value calculated in accordance with Appendix 2 paragraph 8</w:t>
            </w:r>
            <w:bookmarkStart w:id="448" w:name="_BPDCD_148"/>
            <w:r w:rsidRPr="0019675B">
              <w:rPr>
                <w:rFonts w:ascii="Arial" w:hAnsi="Arial" w:cs="Arial"/>
              </w:rPr>
              <w:t>;</w:t>
            </w:r>
            <w:bookmarkEnd w:id="448"/>
          </w:p>
        </w:tc>
      </w:tr>
      <w:tr w:rsidR="002F79AB" w14:paraId="4B874DE2" w14:textId="77777777" w:rsidTr="00E43116">
        <w:trPr>
          <w:gridAfter w:val="1"/>
          <w:wAfter w:w="29" w:type="dxa"/>
          <w:trHeight w:val="300"/>
        </w:trPr>
        <w:tc>
          <w:tcPr>
            <w:tcW w:w="2695" w:type="dxa"/>
          </w:tcPr>
          <w:p w14:paraId="522CB13D" w14:textId="77777777" w:rsidR="002F79AB" w:rsidRDefault="002F79AB" w:rsidP="002F79AB">
            <w:pPr>
              <w:pStyle w:val="BodyText"/>
              <w:rPr>
                <w:rFonts w:ascii="Arial" w:hAnsi="Arial" w:cs="Arial"/>
                <w:b/>
                <w:bCs/>
              </w:rPr>
            </w:pPr>
            <w:r>
              <w:rPr>
                <w:rFonts w:ascii="Arial" w:hAnsi="Arial" w:cs="Arial"/>
                <w:b/>
              </w:rPr>
              <w:t>“Revised Proposed Implementation Date”</w:t>
            </w:r>
          </w:p>
        </w:tc>
        <w:tc>
          <w:tcPr>
            <w:tcW w:w="7625" w:type="dxa"/>
          </w:tcPr>
          <w:p w14:paraId="17985F28" w14:textId="77777777" w:rsidR="002F79AB" w:rsidRDefault="002F79AB" w:rsidP="002F79AB">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2F79AB" w14:paraId="00D8D7F6" w14:textId="77777777" w:rsidTr="00E43116">
        <w:trPr>
          <w:gridAfter w:val="1"/>
          <w:wAfter w:w="29" w:type="dxa"/>
          <w:trHeight w:val="300"/>
        </w:trPr>
        <w:tc>
          <w:tcPr>
            <w:tcW w:w="2695" w:type="dxa"/>
          </w:tcPr>
          <w:p w14:paraId="20C3B477" w14:textId="77777777" w:rsidR="002F79AB" w:rsidRDefault="002F79AB" w:rsidP="002F79AB">
            <w:pPr>
              <w:pStyle w:val="BodyText"/>
              <w:rPr>
                <w:rFonts w:ascii="Arial" w:hAnsi="Arial" w:cs="Arial"/>
                <w:b/>
                <w:bCs/>
              </w:rPr>
            </w:pPr>
            <w:r>
              <w:rPr>
                <w:rFonts w:ascii="Arial" w:hAnsi="Arial" w:cs="Arial"/>
                <w:b/>
                <w:bCs/>
              </w:rPr>
              <w:t xml:space="preserve"> "Safety Coordinator(s)"</w:t>
            </w:r>
          </w:p>
        </w:tc>
        <w:tc>
          <w:tcPr>
            <w:tcW w:w="7625" w:type="dxa"/>
          </w:tcPr>
          <w:p w14:paraId="0EEEF926" w14:textId="77777777" w:rsidR="002F79AB" w:rsidRDefault="002F79AB" w:rsidP="002F79AB">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2F79AB" w14:paraId="280C1439" w14:textId="77777777" w:rsidTr="00E43116">
        <w:trPr>
          <w:gridAfter w:val="1"/>
          <w:wAfter w:w="29" w:type="dxa"/>
          <w:trHeight w:val="300"/>
        </w:trPr>
        <w:tc>
          <w:tcPr>
            <w:tcW w:w="2695" w:type="dxa"/>
          </w:tcPr>
          <w:p w14:paraId="19E1B1D7" w14:textId="77777777" w:rsidR="002F79AB" w:rsidRDefault="002F79AB" w:rsidP="002F79AB">
            <w:pPr>
              <w:pStyle w:val="BodyText"/>
              <w:rPr>
                <w:rFonts w:ascii="Arial" w:hAnsi="Arial" w:cs="Arial"/>
                <w:b/>
                <w:bCs/>
              </w:rPr>
            </w:pPr>
            <w:r>
              <w:rPr>
                <w:rFonts w:ascii="Arial" w:hAnsi="Arial" w:cs="Arial"/>
                <w:b/>
                <w:bCs/>
              </w:rPr>
              <w:t>"Safety Rules"</w:t>
            </w:r>
          </w:p>
        </w:tc>
        <w:tc>
          <w:tcPr>
            <w:tcW w:w="7625" w:type="dxa"/>
          </w:tcPr>
          <w:p w14:paraId="027044CD" w14:textId="77777777" w:rsidR="002F79AB" w:rsidRDefault="002F79AB" w:rsidP="002F79AB">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2F79AB" w14:paraId="0FF423F3" w14:textId="77777777" w:rsidTr="00E43116">
        <w:trPr>
          <w:gridAfter w:val="1"/>
          <w:wAfter w:w="29" w:type="dxa"/>
          <w:trHeight w:val="300"/>
        </w:trPr>
        <w:tc>
          <w:tcPr>
            <w:tcW w:w="2695" w:type="dxa"/>
          </w:tcPr>
          <w:p w14:paraId="7270A330" w14:textId="77777777" w:rsidR="002F79AB" w:rsidRDefault="002F79AB" w:rsidP="002F79AB">
            <w:pPr>
              <w:pStyle w:val="BodyText"/>
              <w:rPr>
                <w:rFonts w:ascii="Arial" w:hAnsi="Arial" w:cs="Arial"/>
                <w:b/>
                <w:bCs/>
              </w:rPr>
            </w:pPr>
            <w:r>
              <w:rPr>
                <w:rFonts w:ascii="Arial" w:hAnsi="Arial" w:cs="Arial"/>
                <w:b/>
                <w:bCs/>
              </w:rPr>
              <w:t>"Second Offer"</w:t>
            </w:r>
          </w:p>
        </w:tc>
        <w:tc>
          <w:tcPr>
            <w:tcW w:w="7625" w:type="dxa"/>
          </w:tcPr>
          <w:p w14:paraId="663164C7" w14:textId="77777777" w:rsidR="002F79AB" w:rsidRDefault="002F79AB" w:rsidP="002F79AB">
            <w:pPr>
              <w:pStyle w:val="BodyText"/>
              <w:jc w:val="both"/>
              <w:rPr>
                <w:rFonts w:ascii="Arial" w:hAnsi="Arial" w:cs="Arial"/>
                <w:i/>
              </w:rPr>
            </w:pPr>
            <w:r>
              <w:rPr>
                <w:rFonts w:ascii="Arial" w:hAnsi="Arial" w:cs="Arial"/>
              </w:rPr>
              <w:t>as defined in Paragraph 6.10.4;</w:t>
            </w:r>
          </w:p>
        </w:tc>
      </w:tr>
      <w:tr w:rsidR="002F79AB" w14:paraId="228F8D30" w14:textId="77777777" w:rsidTr="00E43116">
        <w:trPr>
          <w:gridAfter w:val="1"/>
          <w:wAfter w:w="29" w:type="dxa"/>
          <w:trHeight w:val="300"/>
        </w:trPr>
        <w:tc>
          <w:tcPr>
            <w:tcW w:w="2695" w:type="dxa"/>
          </w:tcPr>
          <w:p w14:paraId="2413EC35" w14:textId="77777777" w:rsidR="002F79AB" w:rsidRDefault="002F79AB" w:rsidP="002F79AB">
            <w:pPr>
              <w:pStyle w:val="BodyText"/>
              <w:rPr>
                <w:rFonts w:ascii="Arial" w:hAnsi="Arial" w:cs="Arial"/>
                <w:b/>
                <w:bCs/>
              </w:rPr>
            </w:pPr>
            <w:r>
              <w:rPr>
                <w:rFonts w:ascii="Arial" w:hAnsi="Arial" w:cs="Arial"/>
                <w:b/>
                <w:bCs/>
              </w:rPr>
              <w:t>“Secondary BM Unit”</w:t>
            </w:r>
          </w:p>
        </w:tc>
        <w:tc>
          <w:tcPr>
            <w:tcW w:w="7625" w:type="dxa"/>
          </w:tcPr>
          <w:p w14:paraId="2B59794F" w14:textId="77777777" w:rsidR="002F79AB" w:rsidRDefault="002F79AB" w:rsidP="002F79AB">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2F79AB" w14:paraId="752B7565" w14:textId="77777777" w:rsidTr="00E43116">
        <w:trPr>
          <w:gridAfter w:val="1"/>
          <w:wAfter w:w="29" w:type="dxa"/>
          <w:trHeight w:val="300"/>
        </w:trPr>
        <w:tc>
          <w:tcPr>
            <w:tcW w:w="2695" w:type="dxa"/>
          </w:tcPr>
          <w:p w14:paraId="78283AD5" w14:textId="77777777" w:rsidR="002F79AB" w:rsidRDefault="002F79AB" w:rsidP="002F79AB">
            <w:pPr>
              <w:pStyle w:val="BodyText"/>
              <w:rPr>
                <w:rFonts w:ascii="Arial" w:hAnsi="Arial" w:cs="Arial"/>
                <w:b/>
                <w:bCs/>
              </w:rPr>
            </w:pPr>
            <w:r>
              <w:rPr>
                <w:rFonts w:ascii="Arial" w:hAnsi="Arial" w:cs="Arial"/>
                <w:b/>
                <w:bCs/>
              </w:rPr>
              <w:t>"Secondary Response"</w:t>
            </w:r>
          </w:p>
        </w:tc>
        <w:tc>
          <w:tcPr>
            <w:tcW w:w="7625" w:type="dxa"/>
          </w:tcPr>
          <w:p w14:paraId="3A65F9C3"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2F79AB" w14:paraId="79BA2043" w14:textId="77777777" w:rsidTr="00E43116">
        <w:trPr>
          <w:gridAfter w:val="1"/>
          <w:wAfter w:w="29" w:type="dxa"/>
          <w:trHeight w:val="300"/>
        </w:trPr>
        <w:tc>
          <w:tcPr>
            <w:tcW w:w="2695" w:type="dxa"/>
          </w:tcPr>
          <w:p w14:paraId="1F438F71" w14:textId="77777777" w:rsidR="002F79AB" w:rsidRDefault="002F79AB" w:rsidP="002F79AB">
            <w:pPr>
              <w:pStyle w:val="BodyText"/>
              <w:rPr>
                <w:rFonts w:ascii="Arial" w:hAnsi="Arial" w:cs="Arial"/>
                <w:b/>
                <w:bCs/>
              </w:rPr>
            </w:pPr>
            <w:r>
              <w:rPr>
                <w:rFonts w:ascii="Arial" w:hAnsi="Arial" w:cs="Arial"/>
                <w:b/>
                <w:bCs/>
              </w:rPr>
              <w:t>"Secretary of State"</w:t>
            </w:r>
          </w:p>
        </w:tc>
        <w:tc>
          <w:tcPr>
            <w:tcW w:w="7625" w:type="dxa"/>
          </w:tcPr>
          <w:p w14:paraId="7DE29D51" w14:textId="77777777" w:rsidR="002F79AB" w:rsidRDefault="002F79AB" w:rsidP="002F79AB">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2F79AB" w14:paraId="3AC0E504" w14:textId="77777777" w:rsidTr="00E43116">
        <w:trPr>
          <w:gridAfter w:val="1"/>
          <w:wAfter w:w="29" w:type="dxa"/>
          <w:trHeight w:val="300"/>
        </w:trPr>
        <w:tc>
          <w:tcPr>
            <w:tcW w:w="2695" w:type="dxa"/>
          </w:tcPr>
          <w:p w14:paraId="7474A3A5" w14:textId="77777777" w:rsidR="002F79AB" w:rsidRDefault="002F79AB" w:rsidP="002F79AB">
            <w:pPr>
              <w:pStyle w:val="BodyText"/>
              <w:rPr>
                <w:rFonts w:ascii="Arial" w:hAnsi="Arial" w:cs="Arial"/>
                <w:b/>
                <w:bCs/>
              </w:rPr>
            </w:pPr>
            <w:r>
              <w:rPr>
                <w:rFonts w:ascii="Arial" w:hAnsi="Arial" w:cs="Arial"/>
                <w:b/>
                <w:bCs/>
              </w:rPr>
              <w:t>"Secured Amount Statement"</w:t>
            </w:r>
          </w:p>
        </w:tc>
        <w:tc>
          <w:tcPr>
            <w:tcW w:w="7625" w:type="dxa"/>
          </w:tcPr>
          <w:p w14:paraId="39B6F424" w14:textId="77777777" w:rsidR="002F79AB" w:rsidRDefault="002F79AB" w:rsidP="002F79AB">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2F79AB" w14:paraId="154307DF" w14:textId="77777777" w:rsidTr="00E43116">
        <w:trPr>
          <w:gridAfter w:val="1"/>
          <w:wAfter w:w="29" w:type="dxa"/>
          <w:trHeight w:val="300"/>
        </w:trPr>
        <w:tc>
          <w:tcPr>
            <w:tcW w:w="2695" w:type="dxa"/>
          </w:tcPr>
          <w:p w14:paraId="151E9F6D" w14:textId="77777777" w:rsidR="002F79AB" w:rsidRDefault="002F79AB" w:rsidP="002F79AB">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7625" w:type="dxa"/>
          </w:tcPr>
          <w:p w14:paraId="52D6CB53" w14:textId="77777777" w:rsidR="002F79AB" w:rsidRDefault="002F79AB" w:rsidP="002F79AB">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2F79AB" w14:paraId="3F642585" w14:textId="77777777" w:rsidTr="00E43116">
        <w:trPr>
          <w:gridAfter w:val="1"/>
          <w:wAfter w:w="29" w:type="dxa"/>
          <w:trHeight w:val="300"/>
        </w:trPr>
        <w:tc>
          <w:tcPr>
            <w:tcW w:w="2695" w:type="dxa"/>
          </w:tcPr>
          <w:p w14:paraId="4791ABE3" w14:textId="77777777" w:rsidR="002F79AB" w:rsidRDefault="002F79AB" w:rsidP="002F79AB">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2F79AB" w:rsidRDefault="002F79AB" w:rsidP="002F79AB">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2F79AB" w14:paraId="146C06BD" w14:textId="77777777" w:rsidTr="00E43116">
        <w:trPr>
          <w:gridAfter w:val="1"/>
          <w:wAfter w:w="29" w:type="dxa"/>
          <w:trHeight w:val="300"/>
        </w:trPr>
        <w:tc>
          <w:tcPr>
            <w:tcW w:w="2695" w:type="dxa"/>
          </w:tcPr>
          <w:p w14:paraId="00003989" w14:textId="77777777" w:rsidR="002F79AB" w:rsidRDefault="002F79AB" w:rsidP="002F79AB">
            <w:pPr>
              <w:pStyle w:val="BodyText"/>
              <w:rPr>
                <w:rFonts w:ascii="Arial" w:hAnsi="Arial" w:cs="Arial"/>
                <w:b/>
                <w:bCs/>
              </w:rPr>
            </w:pPr>
            <w:r>
              <w:rPr>
                <w:rFonts w:ascii="Arial" w:hAnsi="Arial" w:cs="Arial"/>
                <w:b/>
                <w:bCs/>
              </w:rPr>
              <w:t>"Security Amendment Implementation Date"</w:t>
            </w:r>
          </w:p>
        </w:tc>
        <w:tc>
          <w:tcPr>
            <w:tcW w:w="7625" w:type="dxa"/>
          </w:tcPr>
          <w:p w14:paraId="23ABE48F" w14:textId="77777777" w:rsidR="002F79AB" w:rsidRDefault="002F79AB" w:rsidP="002F79AB">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2F79AB" w14:paraId="3555A973" w14:textId="77777777" w:rsidTr="00E43116">
        <w:trPr>
          <w:gridAfter w:val="1"/>
          <w:wAfter w:w="29" w:type="dxa"/>
          <w:trHeight w:val="300"/>
        </w:trPr>
        <w:tc>
          <w:tcPr>
            <w:tcW w:w="2695" w:type="dxa"/>
          </w:tcPr>
          <w:p w14:paraId="0F4B382F" w14:textId="77777777" w:rsidR="002F79AB" w:rsidRDefault="002F79AB" w:rsidP="002F79AB">
            <w:pPr>
              <w:pStyle w:val="BodyText"/>
              <w:rPr>
                <w:rFonts w:ascii="Arial" w:hAnsi="Arial" w:cs="Arial"/>
                <w:b/>
                <w:bCs/>
              </w:rPr>
            </w:pPr>
            <w:r>
              <w:rPr>
                <w:rFonts w:ascii="Arial" w:hAnsi="Arial" w:cs="Arial"/>
                <w:b/>
                <w:bCs/>
              </w:rPr>
              <w:t>"Security Amount"</w:t>
            </w:r>
          </w:p>
        </w:tc>
        <w:tc>
          <w:tcPr>
            <w:tcW w:w="7625" w:type="dxa"/>
          </w:tcPr>
          <w:p w14:paraId="53B72D67" w14:textId="77777777" w:rsidR="002F79AB" w:rsidRDefault="002F79AB" w:rsidP="002F79AB">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w:t>
            </w:r>
            <w:r>
              <w:rPr>
                <w:rFonts w:ascii="Arial" w:hAnsi="Arial" w:cs="Arial"/>
              </w:rPr>
              <w:lastRenderedPageBreak/>
              <w:t xml:space="preserve">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2F79AB" w14:paraId="58A10A5B" w14:textId="77777777" w:rsidTr="00E43116">
        <w:trPr>
          <w:gridAfter w:val="1"/>
          <w:wAfter w:w="29" w:type="dxa"/>
          <w:trHeight w:val="300"/>
        </w:trPr>
        <w:tc>
          <w:tcPr>
            <w:tcW w:w="2695" w:type="dxa"/>
          </w:tcPr>
          <w:p w14:paraId="3252833C" w14:textId="77777777" w:rsidR="002F79AB" w:rsidRDefault="002F79AB" w:rsidP="002F79AB">
            <w:pPr>
              <w:pStyle w:val="BodyText"/>
              <w:rPr>
                <w:rFonts w:ascii="Arial" w:hAnsi="Arial" w:cs="Arial"/>
                <w:b/>
                <w:bCs/>
              </w:rPr>
            </w:pPr>
            <w:r>
              <w:rPr>
                <w:rFonts w:ascii="Arial" w:hAnsi="Arial" w:cs="Arial"/>
                <w:b/>
                <w:bCs/>
              </w:rPr>
              <w:lastRenderedPageBreak/>
              <w:t>"Security Cover"</w:t>
            </w:r>
          </w:p>
        </w:tc>
        <w:tc>
          <w:tcPr>
            <w:tcW w:w="7625" w:type="dxa"/>
          </w:tcPr>
          <w:p w14:paraId="22816233" w14:textId="77777777" w:rsidR="002F79AB" w:rsidRDefault="002F79AB" w:rsidP="002F79AB">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2F79AB" w14:paraId="7FE9B36F" w14:textId="77777777" w:rsidTr="00E43116">
        <w:trPr>
          <w:gridAfter w:val="1"/>
          <w:wAfter w:w="29" w:type="dxa"/>
          <w:trHeight w:val="300"/>
        </w:trPr>
        <w:tc>
          <w:tcPr>
            <w:tcW w:w="2695" w:type="dxa"/>
          </w:tcPr>
          <w:p w14:paraId="35171801" w14:textId="77777777" w:rsidR="002F79AB" w:rsidRDefault="002F79AB" w:rsidP="002F79AB">
            <w:pPr>
              <w:pStyle w:val="BodyText"/>
              <w:rPr>
                <w:rFonts w:ascii="Arial" w:hAnsi="Arial" w:cs="Arial"/>
                <w:b/>
                <w:bCs/>
              </w:rPr>
            </w:pPr>
            <w:r>
              <w:rPr>
                <w:rFonts w:ascii="Arial" w:hAnsi="Arial" w:cs="Arial"/>
                <w:b/>
                <w:bCs/>
              </w:rPr>
              <w:t>"Security Period"</w:t>
            </w:r>
          </w:p>
        </w:tc>
        <w:tc>
          <w:tcPr>
            <w:tcW w:w="7625" w:type="dxa"/>
          </w:tcPr>
          <w:p w14:paraId="5200BB20" w14:textId="77777777" w:rsidR="002F79AB" w:rsidRPr="0000119F" w:rsidRDefault="002F79AB" w:rsidP="002F79AB">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2F79AB" w:rsidRDefault="002F79AB" w:rsidP="002F79AB">
            <w:pPr>
              <w:pStyle w:val="BodyText"/>
              <w:jc w:val="both"/>
              <w:rPr>
                <w:rFonts w:ascii="Arial" w:hAnsi="Arial" w:cs="Arial"/>
              </w:rPr>
            </w:pPr>
          </w:p>
        </w:tc>
      </w:tr>
      <w:tr w:rsidR="002F79AB" w14:paraId="3FF66A74" w14:textId="77777777" w:rsidTr="00E43116">
        <w:trPr>
          <w:gridAfter w:val="1"/>
          <w:wAfter w:w="29" w:type="dxa"/>
          <w:trHeight w:val="300"/>
        </w:trPr>
        <w:tc>
          <w:tcPr>
            <w:tcW w:w="2695" w:type="dxa"/>
          </w:tcPr>
          <w:p w14:paraId="4395AC86" w14:textId="77777777" w:rsidR="002F79AB" w:rsidRDefault="002F79AB" w:rsidP="002F79AB">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7625" w:type="dxa"/>
          </w:tcPr>
          <w:p w14:paraId="60087827" w14:textId="77777777" w:rsidR="002F79AB" w:rsidRDefault="002F79AB" w:rsidP="002F79AB">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2F79AB" w14:paraId="2B87E597" w14:textId="77777777" w:rsidTr="00E43116">
        <w:trPr>
          <w:gridAfter w:val="1"/>
          <w:wAfter w:w="29" w:type="dxa"/>
          <w:trHeight w:val="300"/>
        </w:trPr>
        <w:tc>
          <w:tcPr>
            <w:tcW w:w="2695" w:type="dxa"/>
          </w:tcPr>
          <w:p w14:paraId="6B5EA866" w14:textId="686856A2" w:rsidR="002F79AB" w:rsidRDefault="002F79AB" w:rsidP="002F79AB">
            <w:pPr>
              <w:pStyle w:val="BodyText"/>
              <w:rPr>
                <w:rFonts w:ascii="Arial" w:hAnsi="Arial" w:cs="Arial"/>
                <w:b/>
                <w:bCs/>
                <w:color w:val="000000"/>
                <w:w w:val="0"/>
              </w:rPr>
            </w:pPr>
            <w:bookmarkStart w:id="449" w:name="_DV_C148"/>
            <w:r>
              <w:rPr>
                <w:rFonts w:ascii="Arial" w:hAnsi="Arial" w:cs="Arial"/>
                <w:b/>
                <w:bCs/>
              </w:rPr>
              <w:t>"Security Requirement"</w:t>
            </w:r>
            <w:bookmarkEnd w:id="449"/>
          </w:p>
        </w:tc>
        <w:tc>
          <w:tcPr>
            <w:tcW w:w="7625" w:type="dxa"/>
          </w:tcPr>
          <w:p w14:paraId="296F3D1A" w14:textId="77777777" w:rsidR="002F79AB" w:rsidRDefault="002F79AB" w:rsidP="002F79AB">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450" w:name="_BPDCD_150"/>
            <w:r w:rsidRPr="0019675B">
              <w:rPr>
                <w:rFonts w:ascii="Arial Bold" w:hAnsi="Arial Bold" w:cs="Arial"/>
                <w:b/>
                <w:bCs/>
              </w:rPr>
              <w:t>The Company</w:t>
            </w:r>
            <w:r w:rsidRPr="0019675B">
              <w:rPr>
                <w:rFonts w:ascii="Arial Bold" w:hAnsi="Arial Bold" w:cs="Arial"/>
              </w:rPr>
              <w:t xml:space="preserve"> </w:t>
            </w:r>
            <w:bookmarkEnd w:id="450"/>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2F79AB" w14:paraId="46BD85BA" w14:textId="77777777" w:rsidTr="00E43116">
        <w:trPr>
          <w:gridAfter w:val="1"/>
          <w:wAfter w:w="29" w:type="dxa"/>
          <w:trHeight w:val="300"/>
        </w:trPr>
        <w:tc>
          <w:tcPr>
            <w:tcW w:w="2695" w:type="dxa"/>
          </w:tcPr>
          <w:p w14:paraId="177F8EDA" w14:textId="77777777" w:rsidR="002F79AB" w:rsidRDefault="002F79AB" w:rsidP="002F79AB">
            <w:pPr>
              <w:pStyle w:val="BodyText"/>
              <w:rPr>
                <w:rFonts w:ascii="Arial" w:hAnsi="Arial" w:cs="Arial"/>
                <w:b/>
                <w:bCs/>
              </w:rPr>
            </w:pPr>
            <w:r>
              <w:rPr>
                <w:rFonts w:ascii="Arial" w:hAnsi="Arial" w:cs="Arial"/>
                <w:b/>
                <w:bCs/>
              </w:rPr>
              <w:t>“Security Standard”</w:t>
            </w:r>
          </w:p>
        </w:tc>
        <w:tc>
          <w:tcPr>
            <w:tcW w:w="7625" w:type="dxa"/>
          </w:tcPr>
          <w:p w14:paraId="1397EF21" w14:textId="77777777" w:rsidR="002F79AB" w:rsidRDefault="002F79AB" w:rsidP="002F79AB">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2F79AB" w14:paraId="7874148D" w14:textId="77777777" w:rsidTr="00E43116">
        <w:trPr>
          <w:gridAfter w:val="1"/>
          <w:wAfter w:w="29" w:type="dxa"/>
          <w:trHeight w:val="300"/>
        </w:trPr>
        <w:tc>
          <w:tcPr>
            <w:tcW w:w="2695" w:type="dxa"/>
          </w:tcPr>
          <w:p w14:paraId="6FC00802" w14:textId="77777777" w:rsidR="002F79AB" w:rsidRDefault="002F79AB" w:rsidP="002F79AB">
            <w:pPr>
              <w:pStyle w:val="BodyText"/>
              <w:rPr>
                <w:rFonts w:ascii="Arial" w:hAnsi="Arial" w:cs="Arial"/>
                <w:b/>
                <w:bCs/>
              </w:rPr>
            </w:pPr>
            <w:r>
              <w:rPr>
                <w:rFonts w:ascii="Arial" w:hAnsi="Arial" w:cs="Arial"/>
                <w:b/>
                <w:bCs/>
              </w:rPr>
              <w:t>“Self-Governance Criteria”</w:t>
            </w:r>
          </w:p>
        </w:tc>
        <w:tc>
          <w:tcPr>
            <w:tcW w:w="7625" w:type="dxa"/>
          </w:tcPr>
          <w:p w14:paraId="350033F5" w14:textId="77777777" w:rsidR="002F79AB" w:rsidRDefault="002F79AB" w:rsidP="002F79AB">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2F79AB" w:rsidRDefault="002F79AB" w:rsidP="002F79AB">
            <w:pPr>
              <w:pStyle w:val="BodyText"/>
              <w:jc w:val="both"/>
              <w:rPr>
                <w:rFonts w:ascii="Arial" w:hAnsi="Arial" w:cs="Arial"/>
              </w:rPr>
            </w:pPr>
            <w:r>
              <w:rPr>
                <w:rFonts w:ascii="Arial" w:hAnsi="Arial" w:cs="Arial"/>
              </w:rPr>
              <w:t>(a) is unlikely to have a material effect on:</w:t>
            </w:r>
          </w:p>
          <w:p w14:paraId="241630E8" w14:textId="77777777" w:rsidR="002F79AB" w:rsidRDefault="002F79AB" w:rsidP="002F79AB">
            <w:pPr>
              <w:pStyle w:val="BodyText"/>
              <w:jc w:val="both"/>
              <w:rPr>
                <w:rFonts w:ascii="Arial" w:hAnsi="Arial" w:cs="Arial"/>
              </w:rPr>
            </w:pPr>
            <w:r>
              <w:rPr>
                <w:rFonts w:ascii="Arial" w:hAnsi="Arial" w:cs="Arial"/>
              </w:rPr>
              <w:t>(i) existing or future electricity consumers; and</w:t>
            </w:r>
          </w:p>
          <w:p w14:paraId="025EF566" w14:textId="77777777" w:rsidR="002F79AB" w:rsidRDefault="002F79AB" w:rsidP="002F79AB">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2F79AB" w:rsidRDefault="002F79AB" w:rsidP="002F79AB">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2F79AB" w:rsidRDefault="002F79AB" w:rsidP="002F79AB">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2F79AB" w:rsidRDefault="002F79AB" w:rsidP="002F79AB">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2F79AB" w:rsidRDefault="002F79AB" w:rsidP="002F79AB">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2F79AB" w:rsidRPr="00042B66" w:rsidRDefault="002F79AB" w:rsidP="002F79AB">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2F79AB" w14:paraId="149CC26D" w14:textId="77777777" w:rsidTr="00E43116">
        <w:trPr>
          <w:gridAfter w:val="1"/>
          <w:wAfter w:w="29" w:type="dxa"/>
          <w:trHeight w:val="300"/>
        </w:trPr>
        <w:tc>
          <w:tcPr>
            <w:tcW w:w="2695" w:type="dxa"/>
          </w:tcPr>
          <w:p w14:paraId="18455B9D" w14:textId="77777777" w:rsidR="002F79AB" w:rsidRDefault="002F79AB" w:rsidP="002F79AB">
            <w:pPr>
              <w:pStyle w:val="BodyText"/>
              <w:rPr>
                <w:rFonts w:ascii="Arial" w:hAnsi="Arial" w:cs="Arial"/>
                <w:b/>
                <w:bCs/>
              </w:rPr>
            </w:pPr>
            <w:r>
              <w:rPr>
                <w:rFonts w:ascii="Arial" w:hAnsi="Arial" w:cs="Arial"/>
                <w:b/>
                <w:bCs/>
              </w:rPr>
              <w:t>“Self-Governance Statement”</w:t>
            </w:r>
          </w:p>
        </w:tc>
        <w:tc>
          <w:tcPr>
            <w:tcW w:w="7625" w:type="dxa"/>
          </w:tcPr>
          <w:p w14:paraId="37D84936" w14:textId="77777777" w:rsidR="002F79AB" w:rsidRDefault="002F79AB" w:rsidP="002F79AB">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2F79AB" w:rsidRDefault="002F79AB" w:rsidP="002F79AB">
            <w:pPr>
              <w:pStyle w:val="BodyText"/>
              <w:jc w:val="both"/>
              <w:rPr>
                <w:rFonts w:ascii="Arial" w:hAnsi="Arial" w:cs="Arial"/>
              </w:rPr>
            </w:pPr>
            <w:r>
              <w:rPr>
                <w:rFonts w:ascii="Arial" w:hAnsi="Arial" w:cs="Arial"/>
              </w:rPr>
              <w:lastRenderedPageBreak/>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2F79AB" w:rsidRDefault="002F79AB" w:rsidP="002F79AB">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2F79AB" w14:paraId="07B4F5A1" w14:textId="77777777" w:rsidTr="00E43116">
        <w:trPr>
          <w:gridAfter w:val="1"/>
          <w:wAfter w:w="29" w:type="dxa"/>
          <w:trHeight w:val="300"/>
        </w:trPr>
        <w:tc>
          <w:tcPr>
            <w:tcW w:w="2695" w:type="dxa"/>
          </w:tcPr>
          <w:p w14:paraId="5CDB8A0A" w14:textId="77777777" w:rsidR="002F79AB" w:rsidRDefault="002F79AB" w:rsidP="002F79AB">
            <w:pPr>
              <w:pStyle w:val="BodyText"/>
              <w:rPr>
                <w:rFonts w:ascii="Arial" w:hAnsi="Arial" w:cs="Arial"/>
                <w:b/>
                <w:bCs/>
              </w:rPr>
            </w:pPr>
            <w:r>
              <w:rPr>
                <w:rFonts w:ascii="Arial" w:hAnsi="Arial" w:cs="Arial"/>
                <w:b/>
                <w:bCs/>
              </w:rPr>
              <w:lastRenderedPageBreak/>
              <w:t>"Separate Business"</w:t>
            </w:r>
          </w:p>
        </w:tc>
        <w:tc>
          <w:tcPr>
            <w:tcW w:w="7625" w:type="dxa"/>
          </w:tcPr>
          <w:p w14:paraId="6D4B958B" w14:textId="77777777" w:rsidR="002F79AB" w:rsidRDefault="002F79AB" w:rsidP="002F79AB">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2F79AB" w14:paraId="1C7363AD" w14:textId="77777777" w:rsidTr="00E43116">
        <w:trPr>
          <w:gridAfter w:val="1"/>
          <w:wAfter w:w="29" w:type="dxa"/>
          <w:trHeight w:val="300"/>
        </w:trPr>
        <w:tc>
          <w:tcPr>
            <w:tcW w:w="2695" w:type="dxa"/>
          </w:tcPr>
          <w:p w14:paraId="443FC5FA" w14:textId="77777777" w:rsidR="002F79AB" w:rsidRDefault="002F79AB" w:rsidP="002F79AB">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53D73C62" w14:textId="77777777" w:rsidTr="00E43116">
        <w:trPr>
          <w:gridAfter w:val="1"/>
          <w:wAfter w:w="29" w:type="dxa"/>
          <w:trHeight w:val="300"/>
        </w:trPr>
        <w:tc>
          <w:tcPr>
            <w:tcW w:w="2695" w:type="dxa"/>
          </w:tcPr>
          <w:p w14:paraId="11C3B3E0" w14:textId="77777777" w:rsidR="002F79AB" w:rsidRDefault="002F79AB" w:rsidP="002F79AB">
            <w:pPr>
              <w:pStyle w:val="BodyText"/>
              <w:rPr>
                <w:rFonts w:ascii="Arial" w:hAnsi="Arial" w:cs="Arial"/>
                <w:b/>
                <w:bCs/>
              </w:rPr>
            </w:pPr>
            <w:r>
              <w:rPr>
                <w:rFonts w:ascii="Arial" w:hAnsi="Arial" w:cs="Arial"/>
                <w:b/>
                <w:bCs/>
              </w:rPr>
              <w:t>"Settlement Day"</w:t>
            </w:r>
          </w:p>
        </w:tc>
        <w:tc>
          <w:tcPr>
            <w:tcW w:w="7625" w:type="dxa"/>
          </w:tcPr>
          <w:p w14:paraId="1BD84B8E"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202B9434" w14:textId="77777777" w:rsidTr="00E43116">
        <w:trPr>
          <w:gridAfter w:val="1"/>
          <w:wAfter w:w="29" w:type="dxa"/>
          <w:trHeight w:val="300"/>
        </w:trPr>
        <w:tc>
          <w:tcPr>
            <w:tcW w:w="2695" w:type="dxa"/>
          </w:tcPr>
          <w:p w14:paraId="0334657B" w14:textId="77777777" w:rsidR="002F79AB" w:rsidRDefault="002F79AB" w:rsidP="002F79AB">
            <w:pPr>
              <w:pStyle w:val="BodyText"/>
              <w:rPr>
                <w:rFonts w:ascii="Arial" w:hAnsi="Arial" w:cs="Arial"/>
                <w:b/>
                <w:bCs/>
              </w:rPr>
            </w:pPr>
            <w:r>
              <w:rPr>
                <w:rFonts w:ascii="Arial" w:hAnsi="Arial" w:cs="Arial"/>
                <w:b/>
                <w:bCs/>
              </w:rPr>
              <w:t>"Settlement Period"</w:t>
            </w:r>
          </w:p>
        </w:tc>
        <w:tc>
          <w:tcPr>
            <w:tcW w:w="7625" w:type="dxa"/>
          </w:tcPr>
          <w:p w14:paraId="0C25C60D"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2F79AB" w14:paraId="3D8083D1" w14:textId="77777777" w:rsidTr="00E43116">
        <w:trPr>
          <w:gridAfter w:val="1"/>
          <w:wAfter w:w="29" w:type="dxa"/>
          <w:trHeight w:val="300"/>
        </w:trPr>
        <w:tc>
          <w:tcPr>
            <w:tcW w:w="2695" w:type="dxa"/>
          </w:tcPr>
          <w:p w14:paraId="42E15131" w14:textId="77777777" w:rsidR="002F79AB" w:rsidRDefault="002F79AB" w:rsidP="002F79AB">
            <w:pPr>
              <w:pStyle w:val="BodyText"/>
              <w:rPr>
                <w:rFonts w:ascii="Arial" w:hAnsi="Arial" w:cs="Arial"/>
                <w:b/>
                <w:bCs/>
              </w:rPr>
            </w:pPr>
            <w:r>
              <w:rPr>
                <w:rFonts w:ascii="Arial" w:hAnsi="Arial" w:cs="Arial"/>
                <w:b/>
                <w:bCs/>
              </w:rPr>
              <w:t>"Settlement Run"</w:t>
            </w:r>
          </w:p>
        </w:tc>
        <w:tc>
          <w:tcPr>
            <w:tcW w:w="7625" w:type="dxa"/>
          </w:tcPr>
          <w:p w14:paraId="58F4AC3D"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2F79AB" w14:paraId="5FD51DD4" w14:textId="77777777" w:rsidTr="00E43116">
        <w:trPr>
          <w:gridAfter w:val="1"/>
          <w:wAfter w:w="29" w:type="dxa"/>
          <w:trHeight w:val="300"/>
        </w:trPr>
        <w:tc>
          <w:tcPr>
            <w:tcW w:w="2695" w:type="dxa"/>
          </w:tcPr>
          <w:p w14:paraId="69DB0B4E" w14:textId="77777777" w:rsidR="002F79AB" w:rsidRPr="00F96CF5" w:rsidRDefault="002F79AB" w:rsidP="002F79AB">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2F79AB" w:rsidRPr="00F96CF5" w:rsidRDefault="002F79AB" w:rsidP="002F79AB">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2F79AB" w:rsidRPr="00B87B3A" w:rsidRDefault="002F79AB" w:rsidP="002F79AB">
            <w:pPr>
              <w:tabs>
                <w:tab w:val="left" w:pos="0"/>
              </w:tabs>
              <w:rPr>
                <w:rFonts w:ascii="Arial" w:hAnsi="Arial" w:cs="Arial"/>
                <w:szCs w:val="22"/>
              </w:rPr>
            </w:pPr>
          </w:p>
        </w:tc>
        <w:tc>
          <w:tcPr>
            <w:tcW w:w="7625" w:type="dxa"/>
          </w:tcPr>
          <w:p w14:paraId="5350843F" w14:textId="77777777" w:rsidR="002F79AB" w:rsidRPr="00F96CF5" w:rsidRDefault="002F79AB" w:rsidP="002F79AB">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2F79AB" w:rsidRPr="00B87B3A" w:rsidRDefault="002F79AB" w:rsidP="002F79AB">
            <w:pPr>
              <w:tabs>
                <w:tab w:val="left" w:pos="0"/>
              </w:tabs>
              <w:rPr>
                <w:rFonts w:ascii="Arial" w:hAnsi="Arial" w:cs="Arial"/>
              </w:rPr>
            </w:pPr>
          </w:p>
        </w:tc>
      </w:tr>
      <w:tr w:rsidR="002F79AB" w14:paraId="13DB0362" w14:textId="77777777" w:rsidTr="00E43116">
        <w:trPr>
          <w:gridAfter w:val="1"/>
          <w:wAfter w:w="29" w:type="dxa"/>
          <w:trHeight w:val="300"/>
        </w:trPr>
        <w:tc>
          <w:tcPr>
            <w:tcW w:w="2695" w:type="dxa"/>
          </w:tcPr>
          <w:p w14:paraId="5C63B05E" w14:textId="77777777" w:rsidR="002F79AB" w:rsidRPr="00F96CF5" w:rsidRDefault="002F79AB" w:rsidP="002F79AB">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2F79AB" w:rsidRPr="00B87B3A" w:rsidRDefault="002F79AB" w:rsidP="002F79AB">
            <w:pPr>
              <w:tabs>
                <w:tab w:val="left" w:pos="0"/>
              </w:tabs>
              <w:rPr>
                <w:rFonts w:ascii="Arial" w:hAnsi="Arial" w:cs="Arial"/>
                <w:b/>
                <w:szCs w:val="22"/>
              </w:rPr>
            </w:pPr>
          </w:p>
        </w:tc>
        <w:tc>
          <w:tcPr>
            <w:tcW w:w="7625" w:type="dxa"/>
          </w:tcPr>
          <w:p w14:paraId="3F006BAD" w14:textId="77777777" w:rsidR="002F79AB" w:rsidRPr="00F96CF5" w:rsidRDefault="002F79AB" w:rsidP="002F79AB">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2F79AB" w:rsidRPr="00F96CF5" w:rsidRDefault="002F79AB" w:rsidP="002F79AB">
            <w:pPr>
              <w:autoSpaceDE w:val="0"/>
              <w:autoSpaceDN w:val="0"/>
              <w:adjustRightInd w:val="0"/>
              <w:rPr>
                <w:rFonts w:ascii="Arial" w:hAnsi="Arial" w:cs="Arial"/>
                <w:szCs w:val="22"/>
                <w:lang w:eastAsia="en-GB"/>
              </w:rPr>
            </w:pPr>
          </w:p>
          <w:p w14:paraId="5344F602" w14:textId="77777777" w:rsidR="002F79AB" w:rsidRPr="00F96CF5" w:rsidRDefault="002F79AB" w:rsidP="002F79AB">
            <w:pPr>
              <w:numPr>
                <w:ilvl w:val="1"/>
                <w:numId w:val="19"/>
              </w:numPr>
              <w:autoSpaceDE w:val="0"/>
              <w:autoSpaceDN w:val="0"/>
              <w:adjustRightInd w:val="0"/>
              <w:ind w:left="1702"/>
              <w:rPr>
                <w:rFonts w:ascii="Arial" w:hAnsi="Arial" w:cs="Arial"/>
                <w:b/>
                <w:bCs/>
                <w:szCs w:val="22"/>
                <w:lang w:eastAsia="en-GB"/>
              </w:rPr>
            </w:pPr>
          </w:p>
          <w:p w14:paraId="179E8877" w14:textId="77777777" w:rsidR="002F79AB" w:rsidRPr="00F96CF5" w:rsidRDefault="002F79AB" w:rsidP="002F79AB">
            <w:pPr>
              <w:autoSpaceDE w:val="0"/>
              <w:autoSpaceDN w:val="0"/>
              <w:adjustRightInd w:val="0"/>
              <w:ind w:left="851"/>
              <w:jc w:val="both"/>
              <w:rPr>
                <w:rFonts w:ascii="Arial" w:hAnsi="Arial" w:cs="Arial"/>
                <w:b/>
                <w:bCs/>
                <w:szCs w:val="22"/>
                <w:lang w:eastAsia="en-GB"/>
              </w:rPr>
            </w:pPr>
          </w:p>
          <w:p w14:paraId="37E5F9A0" w14:textId="77777777" w:rsidR="002F79AB" w:rsidRPr="00F96CF5" w:rsidRDefault="002F79AB" w:rsidP="002F79AB">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2F79AB" w:rsidRPr="00F96CF5" w:rsidRDefault="002F79AB" w:rsidP="002F79AB">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2F79AB" w:rsidRPr="00B87B3A" w:rsidRDefault="002F79AB" w:rsidP="002F79AB">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2F79AB" w:rsidRPr="00B87B3A" w:rsidRDefault="002F79AB" w:rsidP="002F79AB">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2F79AB" w:rsidRPr="00B87B3A" w:rsidRDefault="002F79AB" w:rsidP="002F79AB">
            <w:pPr>
              <w:autoSpaceDE w:val="0"/>
              <w:autoSpaceDN w:val="0"/>
              <w:adjustRightInd w:val="0"/>
              <w:ind w:left="851"/>
              <w:rPr>
                <w:rFonts w:ascii="Arial" w:hAnsi="Arial" w:cs="Arial"/>
                <w:szCs w:val="22"/>
                <w:lang w:eastAsia="en-GB"/>
              </w:rPr>
            </w:pPr>
          </w:p>
          <w:p w14:paraId="318FD297" w14:textId="77777777" w:rsidR="002F79AB" w:rsidRPr="00B87B3A" w:rsidRDefault="002F79AB" w:rsidP="002F79AB">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2F79AB" w:rsidRPr="00B87B3A" w:rsidRDefault="002F79AB" w:rsidP="002F79AB">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2F79AB" w:rsidRPr="00B87B3A" w:rsidRDefault="002F79AB" w:rsidP="002F79AB">
            <w:pPr>
              <w:autoSpaceDE w:val="0"/>
              <w:autoSpaceDN w:val="0"/>
              <w:adjustRightInd w:val="0"/>
              <w:ind w:left="851"/>
              <w:rPr>
                <w:rFonts w:ascii="Arial" w:hAnsi="Arial" w:cs="Arial"/>
                <w:szCs w:val="22"/>
                <w:lang w:eastAsia="en-GB"/>
              </w:rPr>
            </w:pPr>
          </w:p>
          <w:p w14:paraId="0C7450AF" w14:textId="77777777" w:rsidR="002F79AB" w:rsidRPr="001D117C" w:rsidRDefault="002F79AB" w:rsidP="002F79AB">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 xml:space="preserve">has </w:t>
            </w:r>
            <w:r w:rsidRPr="00B87B3A">
              <w:rPr>
                <w:rFonts w:ascii="Arial" w:hAnsi="Arial" w:cs="Arial"/>
                <w:szCs w:val="22"/>
                <w:lang w:eastAsia="en-GB"/>
              </w:rPr>
              <w:lastRenderedPageBreak/>
              <w:t>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2F79AB" w:rsidRPr="00B87B3A" w:rsidRDefault="002F79AB" w:rsidP="002F79AB">
            <w:pPr>
              <w:autoSpaceDE w:val="0"/>
              <w:autoSpaceDN w:val="0"/>
              <w:adjustRightInd w:val="0"/>
              <w:ind w:left="851"/>
              <w:rPr>
                <w:rFonts w:ascii="Arial" w:hAnsi="Arial" w:cs="Arial"/>
                <w:szCs w:val="22"/>
                <w:lang w:eastAsia="en-GB"/>
              </w:rPr>
            </w:pPr>
          </w:p>
        </w:tc>
      </w:tr>
      <w:tr w:rsidR="002F79AB" w14:paraId="403B1C95" w14:textId="77777777" w:rsidTr="00E43116">
        <w:trPr>
          <w:gridAfter w:val="1"/>
          <w:wAfter w:w="29" w:type="dxa"/>
          <w:trHeight w:val="300"/>
        </w:trPr>
        <w:tc>
          <w:tcPr>
            <w:tcW w:w="2695" w:type="dxa"/>
          </w:tcPr>
          <w:p w14:paraId="541D83AB" w14:textId="77777777" w:rsidR="002F79AB" w:rsidRDefault="002F79AB" w:rsidP="002F79AB">
            <w:pPr>
              <w:pStyle w:val="BodyText"/>
              <w:rPr>
                <w:rFonts w:ascii="Arial" w:hAnsi="Arial" w:cs="Arial"/>
                <w:b/>
                <w:bCs/>
              </w:rPr>
            </w:pPr>
            <w:r>
              <w:rPr>
                <w:rFonts w:ascii="Arial" w:hAnsi="Arial" w:cs="Arial"/>
                <w:b/>
                <w:bCs/>
              </w:rPr>
              <w:lastRenderedPageBreak/>
              <w:t>"Short Term Capacity"</w:t>
            </w:r>
          </w:p>
        </w:tc>
        <w:tc>
          <w:tcPr>
            <w:tcW w:w="7625" w:type="dxa"/>
          </w:tcPr>
          <w:p w14:paraId="0B511263" w14:textId="77777777" w:rsidR="002F79AB" w:rsidRDefault="002F79AB" w:rsidP="002F79AB">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451" w:name="_BPDCD_151"/>
            <w:r w:rsidRPr="0019675B">
              <w:rPr>
                <w:rFonts w:ascii="Arial" w:hAnsi="Arial" w:cs="Arial"/>
              </w:rPr>
              <w:t>;</w:t>
            </w:r>
            <w:bookmarkEnd w:id="451"/>
          </w:p>
        </w:tc>
      </w:tr>
      <w:tr w:rsidR="002F79AB" w14:paraId="48DC5CED" w14:textId="77777777" w:rsidTr="00E43116">
        <w:trPr>
          <w:gridAfter w:val="1"/>
          <w:wAfter w:w="29" w:type="dxa"/>
          <w:trHeight w:val="300"/>
        </w:trPr>
        <w:tc>
          <w:tcPr>
            <w:tcW w:w="2695" w:type="dxa"/>
          </w:tcPr>
          <w:p w14:paraId="36C457F2" w14:textId="77777777" w:rsidR="002F79AB" w:rsidRDefault="002F79AB" w:rsidP="002F79AB">
            <w:pPr>
              <w:pStyle w:val="BodyText"/>
              <w:rPr>
                <w:rFonts w:ascii="Arial" w:hAnsi="Arial" w:cs="Arial"/>
                <w:b/>
                <w:bCs/>
              </w:rPr>
            </w:pPr>
            <w:r>
              <w:rPr>
                <w:rFonts w:ascii="Arial" w:hAnsi="Arial" w:cs="Arial"/>
                <w:b/>
                <w:bCs/>
              </w:rPr>
              <w:t>“Significant Code Review”</w:t>
            </w:r>
          </w:p>
        </w:tc>
        <w:tc>
          <w:tcPr>
            <w:tcW w:w="7625" w:type="dxa"/>
          </w:tcPr>
          <w:p w14:paraId="256EB442" w14:textId="77777777" w:rsidR="002F79AB" w:rsidRDefault="002F79AB" w:rsidP="002F79AB">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2F79AB" w:rsidRDefault="002F79AB" w:rsidP="002F79AB">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2F79AB" w:rsidRDefault="002F79AB" w:rsidP="002F79AB">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2F79AB" w:rsidRDefault="002F79AB" w:rsidP="002F79AB">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2F79AB" w:rsidRDefault="002F79AB" w:rsidP="002F79AB">
            <w:pPr>
              <w:pStyle w:val="BodyText"/>
              <w:jc w:val="both"/>
              <w:rPr>
                <w:rFonts w:ascii="Arial" w:hAnsi="Arial" w:cs="Arial"/>
              </w:rPr>
            </w:pPr>
            <w:r>
              <w:rPr>
                <w:rFonts w:ascii="Arial" w:hAnsi="Arial" w:cs="Arial"/>
              </w:rPr>
              <w:t>(i) that the review will constitute a significant code review;</w:t>
            </w:r>
          </w:p>
          <w:p w14:paraId="70C10D4B" w14:textId="77777777" w:rsidR="002F79AB" w:rsidRDefault="002F79AB" w:rsidP="002F79AB">
            <w:pPr>
              <w:pStyle w:val="BodyText"/>
              <w:jc w:val="both"/>
              <w:rPr>
                <w:rFonts w:ascii="Arial" w:hAnsi="Arial" w:cs="Arial"/>
              </w:rPr>
            </w:pPr>
            <w:r>
              <w:rPr>
                <w:rFonts w:ascii="Arial" w:hAnsi="Arial" w:cs="Arial"/>
              </w:rPr>
              <w:t>(ii) the start date of the significant code review; and</w:t>
            </w:r>
          </w:p>
          <w:p w14:paraId="3927D9D4" w14:textId="77777777" w:rsidR="002F79AB" w:rsidRDefault="002F79AB" w:rsidP="002F79AB">
            <w:pPr>
              <w:pStyle w:val="BodyText"/>
              <w:jc w:val="both"/>
              <w:rPr>
                <w:rFonts w:ascii="Arial" w:hAnsi="Arial" w:cs="Arial"/>
              </w:rPr>
            </w:pPr>
            <w:r>
              <w:rPr>
                <w:rFonts w:ascii="Arial" w:hAnsi="Arial" w:cs="Arial"/>
              </w:rPr>
              <w:t>(iii) the matters that will fall within the scope of the review;</w:t>
            </w:r>
          </w:p>
        </w:tc>
      </w:tr>
      <w:tr w:rsidR="002F79AB" w14:paraId="5D3BCEEC" w14:textId="77777777" w:rsidTr="00E43116">
        <w:trPr>
          <w:gridAfter w:val="1"/>
          <w:wAfter w:w="29" w:type="dxa"/>
          <w:trHeight w:val="300"/>
        </w:trPr>
        <w:tc>
          <w:tcPr>
            <w:tcW w:w="2695" w:type="dxa"/>
          </w:tcPr>
          <w:p w14:paraId="48E5D1CE" w14:textId="77777777" w:rsidR="002F79AB" w:rsidRDefault="002F79AB" w:rsidP="002F79AB">
            <w:pPr>
              <w:pStyle w:val="BodyText"/>
              <w:rPr>
                <w:rFonts w:ascii="Arial" w:hAnsi="Arial" w:cs="Arial"/>
                <w:b/>
                <w:bCs/>
              </w:rPr>
            </w:pPr>
            <w:r>
              <w:rPr>
                <w:rFonts w:ascii="Arial" w:hAnsi="Arial" w:cs="Arial"/>
                <w:b/>
                <w:bCs/>
              </w:rPr>
              <w:t>“Significant Code Review Phase”</w:t>
            </w:r>
          </w:p>
        </w:tc>
        <w:tc>
          <w:tcPr>
            <w:tcW w:w="7625" w:type="dxa"/>
          </w:tcPr>
          <w:p w14:paraId="33AEA048" w14:textId="77777777" w:rsidR="002F79AB" w:rsidRDefault="002F79AB" w:rsidP="002F79AB">
            <w:pPr>
              <w:pStyle w:val="BodyText"/>
              <w:jc w:val="both"/>
              <w:rPr>
                <w:rFonts w:ascii="Arial" w:hAnsi="Arial" w:cs="Arial"/>
              </w:rPr>
            </w:pPr>
            <w:r>
              <w:rPr>
                <w:rFonts w:ascii="Arial" w:hAnsi="Arial" w:cs="Arial"/>
              </w:rPr>
              <w:t xml:space="preserve">the period </w:t>
            </w:r>
          </w:p>
          <w:p w14:paraId="4D47B8D5" w14:textId="77777777" w:rsidR="002F79AB" w:rsidRDefault="002F79AB" w:rsidP="002F79AB">
            <w:pPr>
              <w:pStyle w:val="BodyText"/>
              <w:jc w:val="both"/>
              <w:rPr>
                <w:rFonts w:ascii="Arial" w:hAnsi="Arial" w:cs="Arial"/>
              </w:rPr>
            </w:pPr>
            <w:r>
              <w:rPr>
                <w:rFonts w:ascii="Arial" w:hAnsi="Arial" w:cs="Arial"/>
              </w:rPr>
              <w:t xml:space="preserve">commencing either: </w:t>
            </w:r>
          </w:p>
          <w:p w14:paraId="538A9294" w14:textId="77777777" w:rsidR="002F79AB" w:rsidRDefault="002F79AB" w:rsidP="002F79AB">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2F79AB" w:rsidRDefault="002F79AB" w:rsidP="002F79AB">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2F79AB" w:rsidRDefault="002F79AB" w:rsidP="002F79AB">
            <w:pPr>
              <w:pStyle w:val="BodyText"/>
              <w:ind w:left="3402"/>
              <w:jc w:val="both"/>
              <w:rPr>
                <w:rFonts w:ascii="Arial" w:hAnsi="Arial" w:cs="Arial"/>
              </w:rPr>
            </w:pPr>
            <w:r>
              <w:rPr>
                <w:rFonts w:ascii="Arial" w:hAnsi="Arial" w:cs="Arial"/>
              </w:rPr>
              <w:t>and</w:t>
            </w:r>
          </w:p>
          <w:p w14:paraId="238990E7" w14:textId="77777777" w:rsidR="002F79AB" w:rsidRDefault="002F79AB" w:rsidP="002F79AB">
            <w:pPr>
              <w:pStyle w:val="BodyText"/>
              <w:jc w:val="both"/>
              <w:rPr>
                <w:rFonts w:ascii="Arial" w:hAnsi="Arial" w:cs="Arial"/>
              </w:rPr>
            </w:pPr>
            <w:r>
              <w:rPr>
                <w:rFonts w:ascii="Arial" w:hAnsi="Arial" w:cs="Arial"/>
              </w:rPr>
              <w:t xml:space="preserve"> ending either:</w:t>
            </w:r>
          </w:p>
          <w:p w14:paraId="6F88BB2B" w14:textId="77777777" w:rsidR="002F79AB" w:rsidRDefault="002F79AB" w:rsidP="002F79AB">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2F79AB" w:rsidRDefault="002F79AB" w:rsidP="002F79AB">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2F79AB" w:rsidRDefault="002F79AB" w:rsidP="002F79AB">
            <w:pPr>
              <w:pStyle w:val="BodyText"/>
              <w:jc w:val="both"/>
              <w:rPr>
                <w:rFonts w:ascii="Arial" w:hAnsi="Arial" w:cs="Arial"/>
              </w:rPr>
            </w:pPr>
            <w:r>
              <w:rPr>
                <w:rFonts w:ascii="Arial" w:hAnsi="Arial" w:cs="Arial"/>
              </w:rPr>
              <w:lastRenderedPageBreak/>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2F79AB" w:rsidRDefault="002F79AB" w:rsidP="002F79AB">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2F79AB" w14:paraId="4E519A25" w14:textId="77777777" w:rsidTr="00E43116">
        <w:trPr>
          <w:gridAfter w:val="1"/>
          <w:wAfter w:w="29" w:type="dxa"/>
          <w:trHeight w:val="300"/>
        </w:trPr>
        <w:tc>
          <w:tcPr>
            <w:tcW w:w="2695" w:type="dxa"/>
          </w:tcPr>
          <w:p w14:paraId="5A7E2433" w14:textId="77777777" w:rsidR="002F79AB" w:rsidRPr="006E7788" w:rsidRDefault="002F79AB" w:rsidP="002F79AB">
            <w:pPr>
              <w:pStyle w:val="BodyText"/>
              <w:rPr>
                <w:rFonts w:ascii="Arial" w:hAnsi="Arial" w:cs="Arial"/>
                <w:b/>
                <w:bCs/>
              </w:rPr>
            </w:pPr>
            <w:r w:rsidRPr="006E7788">
              <w:rPr>
                <w:rFonts w:ascii="Arial" w:hAnsi="Arial" w:cs="Arial"/>
                <w:b/>
                <w:bCs/>
                <w:color w:val="000000"/>
                <w:lang w:eastAsia="en-GB"/>
              </w:rPr>
              <w:lastRenderedPageBreak/>
              <w:t>“Single Site”</w:t>
            </w:r>
          </w:p>
        </w:tc>
        <w:tc>
          <w:tcPr>
            <w:tcW w:w="7625" w:type="dxa"/>
          </w:tcPr>
          <w:p w14:paraId="343FAB05" w14:textId="77777777" w:rsidR="002F79AB" w:rsidRPr="006E7788" w:rsidRDefault="002F79AB" w:rsidP="002F79AB">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2F79AB" w:rsidRPr="00B06914" w:rsidRDefault="002F79AB" w:rsidP="002F79AB">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2F79AB" w:rsidRPr="006E7788" w:rsidRDefault="002F79AB" w:rsidP="002F79AB">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2F79AB" w14:paraId="0D75A63F" w14:textId="77777777" w:rsidTr="00E43116">
        <w:trPr>
          <w:gridAfter w:val="1"/>
          <w:wAfter w:w="29" w:type="dxa"/>
          <w:trHeight w:val="300"/>
        </w:trPr>
        <w:tc>
          <w:tcPr>
            <w:tcW w:w="2695" w:type="dxa"/>
          </w:tcPr>
          <w:p w14:paraId="2B9367D7" w14:textId="77777777" w:rsidR="002F79AB" w:rsidRDefault="002F79AB" w:rsidP="002F79AB">
            <w:pPr>
              <w:pStyle w:val="BodyText"/>
              <w:rPr>
                <w:rFonts w:ascii="Arial" w:hAnsi="Arial" w:cs="Arial"/>
                <w:b/>
                <w:bCs/>
              </w:rPr>
            </w:pPr>
            <w:r>
              <w:rPr>
                <w:rFonts w:ascii="Arial" w:hAnsi="Arial" w:cs="Arial"/>
                <w:b/>
                <w:bCs/>
              </w:rPr>
              <w:t>"Site Common Drawings"</w:t>
            </w:r>
          </w:p>
        </w:tc>
        <w:tc>
          <w:tcPr>
            <w:tcW w:w="7625" w:type="dxa"/>
          </w:tcPr>
          <w:p w14:paraId="51037A3F"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041464FD" w14:textId="77777777" w:rsidTr="00E43116">
        <w:trPr>
          <w:gridAfter w:val="1"/>
          <w:wAfter w:w="29" w:type="dxa"/>
          <w:trHeight w:val="300"/>
        </w:trPr>
        <w:tc>
          <w:tcPr>
            <w:tcW w:w="2695" w:type="dxa"/>
          </w:tcPr>
          <w:p w14:paraId="75776CD1" w14:textId="77777777" w:rsidR="002F79AB" w:rsidRDefault="002F79AB" w:rsidP="002F79AB">
            <w:pPr>
              <w:pStyle w:val="BodyText"/>
              <w:rPr>
                <w:rFonts w:ascii="Arial" w:hAnsi="Arial" w:cs="Arial"/>
                <w:b/>
                <w:bCs/>
              </w:rPr>
            </w:pPr>
            <w:r>
              <w:rPr>
                <w:rFonts w:ascii="Arial" w:hAnsi="Arial" w:cs="Arial"/>
                <w:b/>
                <w:bCs/>
              </w:rPr>
              <w:t>“Site Load”</w:t>
            </w:r>
          </w:p>
        </w:tc>
        <w:tc>
          <w:tcPr>
            <w:tcW w:w="7625" w:type="dxa"/>
          </w:tcPr>
          <w:p w14:paraId="01967508" w14:textId="77777777" w:rsidR="002F79AB" w:rsidRDefault="002F79AB" w:rsidP="002F79AB">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2F79AB" w14:paraId="414CD82B" w14:textId="77777777" w:rsidTr="00E43116">
        <w:trPr>
          <w:gridAfter w:val="1"/>
          <w:wAfter w:w="29" w:type="dxa"/>
          <w:trHeight w:val="300"/>
        </w:trPr>
        <w:tc>
          <w:tcPr>
            <w:tcW w:w="2695" w:type="dxa"/>
          </w:tcPr>
          <w:p w14:paraId="1D72F06A" w14:textId="77777777" w:rsidR="002F79AB" w:rsidRDefault="002F79AB" w:rsidP="002F79AB">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2F79AB" w:rsidRDefault="002F79AB" w:rsidP="002F79AB">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2F79AB" w14:paraId="6A684D91" w14:textId="77777777" w:rsidTr="00E43116">
        <w:trPr>
          <w:gridAfter w:val="1"/>
          <w:wAfter w:w="29" w:type="dxa"/>
          <w:trHeight w:val="300"/>
        </w:trPr>
        <w:tc>
          <w:tcPr>
            <w:tcW w:w="2695" w:type="dxa"/>
          </w:tcPr>
          <w:p w14:paraId="3C0DC57C" w14:textId="77777777" w:rsidR="002F79AB" w:rsidRDefault="002F79AB" w:rsidP="002F79AB">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2F79AB" w:rsidRDefault="002F79AB" w:rsidP="002F79AB">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2F79AB" w14:paraId="04A19FBA" w14:textId="77777777" w:rsidTr="00E43116">
        <w:trPr>
          <w:gridAfter w:val="1"/>
          <w:wAfter w:w="29" w:type="dxa"/>
          <w:trHeight w:val="300"/>
        </w:trPr>
        <w:tc>
          <w:tcPr>
            <w:tcW w:w="2695" w:type="dxa"/>
          </w:tcPr>
          <w:p w14:paraId="3E74B261" w14:textId="77777777" w:rsidR="002F79AB" w:rsidRDefault="002F79AB" w:rsidP="002F79AB">
            <w:pPr>
              <w:pStyle w:val="BodyText"/>
              <w:rPr>
                <w:rFonts w:ascii="Arial" w:hAnsi="Arial" w:cs="Arial"/>
                <w:b/>
                <w:bCs/>
              </w:rPr>
            </w:pPr>
            <w:r>
              <w:rPr>
                <w:rFonts w:ascii="Arial" w:hAnsi="Arial" w:cs="Arial"/>
                <w:b/>
                <w:bCs/>
                <w:snapToGrid w:val="0"/>
              </w:rPr>
              <w:t>"Site Specific Requirements"</w:t>
            </w:r>
          </w:p>
        </w:tc>
        <w:tc>
          <w:tcPr>
            <w:tcW w:w="7625" w:type="dxa"/>
          </w:tcPr>
          <w:p w14:paraId="1DEC1300" w14:textId="5AF50228" w:rsidR="002F79AB" w:rsidRDefault="002F79AB" w:rsidP="002F79AB">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452" w:author="Author">
              <w:r w:rsidRPr="60995ED3" w:rsidDel="00BA237F">
                <w:rPr>
                  <w:rFonts w:ascii="Arial" w:hAnsi="Arial" w:cs="Arial"/>
                  <w:b/>
                  <w:bCs/>
                </w:rPr>
                <w:delText xml:space="preserve"> M</w:delText>
              </w:r>
              <w:r w:rsidRPr="60995ED3" w:rsidDel="36B2632F">
                <w:rPr>
                  <w:rFonts w:ascii="Arial" w:hAnsi="Arial" w:cs="Arial"/>
                  <w:b/>
                  <w:bCs/>
                </w:rPr>
                <w:delText>edium Power Station</w:delText>
              </w:r>
              <w:r w:rsidRPr="60995ED3" w:rsidDel="36B2632F">
                <w:rPr>
                  <w:rFonts w:ascii="Arial" w:hAnsi="Arial" w:cs="Arial"/>
                </w:rPr>
                <w:delText xml:space="preserve"> or a </w:delText>
              </w:r>
              <w:r w:rsidRPr="60995ED3" w:rsidDel="36B2632F">
                <w:rPr>
                  <w:rFonts w:ascii="Arial" w:hAnsi="Arial" w:cs="Arial"/>
                  <w:b/>
                  <w:bCs/>
                </w:rPr>
                <w:delText>Relevant</w:delText>
              </w:r>
              <w:r w:rsidRPr="60995ED3" w:rsidDel="36B2632F">
                <w:rPr>
                  <w:rFonts w:ascii="Arial" w:hAnsi="Arial" w:cs="Arial"/>
                </w:rPr>
                <w:delText xml:space="preserve"> </w:delText>
              </w:r>
              <w:r w:rsidRPr="60995ED3" w:rsidDel="36B2632F">
                <w:rPr>
                  <w:rFonts w:ascii="Arial" w:hAnsi="Arial" w:cs="Arial"/>
                  <w:b/>
                  <w:bCs/>
                </w:rPr>
                <w:delText>Embedded Small</w:delText>
              </w:r>
            </w:del>
            <w:r w:rsidRPr="60995ED3">
              <w:rPr>
                <w:rFonts w:ascii="Arial" w:hAnsi="Arial" w:cs="Arial"/>
                <w:b/>
                <w:bCs/>
              </w:rPr>
              <w:t xml:space="preserve"> Power Station</w:t>
            </w:r>
            <w:bookmarkStart w:id="453" w:name="_BPDCD_152"/>
            <w:r w:rsidRPr="60995ED3">
              <w:rPr>
                <w:rFonts w:ascii="Arial" w:hAnsi="Arial" w:cs="Arial"/>
                <w:color w:val="0000FF"/>
              </w:rPr>
              <w:t>;</w:t>
            </w:r>
            <w:bookmarkEnd w:id="453"/>
          </w:p>
        </w:tc>
      </w:tr>
      <w:tr w:rsidR="002F79AB" w14:paraId="1F707E2E" w14:textId="77777777" w:rsidTr="00E43116">
        <w:trPr>
          <w:gridAfter w:val="1"/>
          <w:wAfter w:w="29" w:type="dxa"/>
          <w:trHeight w:val="300"/>
        </w:trPr>
        <w:tc>
          <w:tcPr>
            <w:tcW w:w="2695" w:type="dxa"/>
          </w:tcPr>
          <w:p w14:paraId="477942F0" w14:textId="77777777" w:rsidR="002F79AB" w:rsidRDefault="002F79AB" w:rsidP="002F79AB">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2F79AB" w:rsidRDefault="002F79AB" w:rsidP="002F79AB">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2F79AB" w14:paraId="55D4B0FF" w14:textId="77777777" w:rsidTr="00E43116">
        <w:trPr>
          <w:gridAfter w:val="1"/>
          <w:wAfter w:w="29" w:type="dxa"/>
          <w:trHeight w:val="300"/>
        </w:trPr>
        <w:tc>
          <w:tcPr>
            <w:tcW w:w="2695" w:type="dxa"/>
          </w:tcPr>
          <w:p w14:paraId="39A56621" w14:textId="77777777" w:rsidR="002F79AB" w:rsidRDefault="002F79AB" w:rsidP="002F79AB">
            <w:pPr>
              <w:pStyle w:val="BodyText"/>
              <w:rPr>
                <w:rFonts w:ascii="Arial" w:hAnsi="Arial" w:cs="Arial"/>
                <w:b/>
                <w:bCs/>
              </w:rPr>
            </w:pPr>
            <w:r>
              <w:rPr>
                <w:rFonts w:ascii="Arial" w:hAnsi="Arial" w:cs="Arial"/>
                <w:b/>
                <w:bCs/>
              </w:rPr>
              <w:t>“Small Participant”</w:t>
            </w:r>
          </w:p>
        </w:tc>
        <w:tc>
          <w:tcPr>
            <w:tcW w:w="7625" w:type="dxa"/>
          </w:tcPr>
          <w:p w14:paraId="194BDB67" w14:textId="77777777" w:rsidR="002F79AB" w:rsidRDefault="002F79AB" w:rsidP="002F79AB">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2F79AB" w:rsidRDefault="002F79AB" w:rsidP="002F79AB">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2F79AB" w:rsidRDefault="002F79AB" w:rsidP="002F79AB">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2F79AB" w14:paraId="790F5130" w14:textId="77777777" w:rsidTr="00E43116">
        <w:trPr>
          <w:gridAfter w:val="1"/>
          <w:wAfter w:w="29" w:type="dxa"/>
          <w:trHeight w:val="300"/>
        </w:trPr>
        <w:tc>
          <w:tcPr>
            <w:tcW w:w="2695" w:type="dxa"/>
          </w:tcPr>
          <w:p w14:paraId="5B971B86" w14:textId="77777777" w:rsidR="002F79AB" w:rsidRDefault="002F79AB" w:rsidP="002F79AB">
            <w:pPr>
              <w:pStyle w:val="BodyText"/>
              <w:rPr>
                <w:rFonts w:ascii="Arial" w:hAnsi="Arial" w:cs="Arial"/>
                <w:b/>
                <w:bCs/>
              </w:rPr>
            </w:pPr>
            <w:r>
              <w:rPr>
                <w:rFonts w:ascii="Arial" w:hAnsi="Arial" w:cs="Arial"/>
                <w:b/>
                <w:bCs/>
              </w:rPr>
              <w:t>"Small Power Station"</w:t>
            </w:r>
          </w:p>
        </w:tc>
        <w:tc>
          <w:tcPr>
            <w:tcW w:w="7625" w:type="dxa"/>
          </w:tcPr>
          <w:p w14:paraId="4F07CB4E" w14:textId="77777777" w:rsidR="002F79AB" w:rsidRDefault="002F79AB" w:rsidP="002F79AB">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2F79AB" w14:paraId="71A4370B" w14:textId="77777777" w:rsidTr="00E43116">
        <w:trPr>
          <w:gridAfter w:val="1"/>
          <w:wAfter w:w="29" w:type="dxa"/>
          <w:trHeight w:val="300"/>
        </w:trPr>
        <w:tc>
          <w:tcPr>
            <w:tcW w:w="2695" w:type="dxa"/>
          </w:tcPr>
          <w:p w14:paraId="5BAAA72E" w14:textId="77777777" w:rsidR="002F79AB" w:rsidRDefault="002F79AB" w:rsidP="002F79AB">
            <w:pPr>
              <w:pStyle w:val="BodyText"/>
              <w:rPr>
                <w:rFonts w:ascii="Arial" w:hAnsi="Arial" w:cs="Arial"/>
                <w:b/>
                <w:bCs/>
              </w:rPr>
            </w:pPr>
            <w:r>
              <w:rPr>
                <w:rFonts w:ascii="Arial" w:hAnsi="Arial" w:cs="Arial"/>
                <w:b/>
                <w:bCs/>
              </w:rPr>
              <w:t>"Small Power Station Trading Party"</w:t>
            </w:r>
          </w:p>
        </w:tc>
        <w:tc>
          <w:tcPr>
            <w:tcW w:w="7625" w:type="dxa"/>
          </w:tcPr>
          <w:p w14:paraId="3CDC7C95" w14:textId="77777777" w:rsidR="002F79AB" w:rsidRDefault="002F79AB" w:rsidP="002F79AB">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2F79AB" w14:paraId="4276C568" w14:textId="77777777" w:rsidTr="00E43116">
        <w:trPr>
          <w:gridAfter w:val="1"/>
          <w:wAfter w:w="29" w:type="dxa"/>
          <w:trHeight w:val="300"/>
        </w:trPr>
        <w:tc>
          <w:tcPr>
            <w:tcW w:w="2695" w:type="dxa"/>
          </w:tcPr>
          <w:p w14:paraId="43E095CF" w14:textId="77777777" w:rsidR="002F79AB" w:rsidRDefault="002F79AB" w:rsidP="002F79AB">
            <w:pPr>
              <w:pStyle w:val="BodyText"/>
              <w:rPr>
                <w:rFonts w:ascii="Arial" w:hAnsi="Arial" w:cs="Arial"/>
                <w:b/>
                <w:bCs/>
              </w:rPr>
            </w:pPr>
            <w:r>
              <w:rPr>
                <w:rFonts w:ascii="Arial" w:hAnsi="Arial" w:cs="Arial"/>
                <w:b/>
                <w:bCs/>
              </w:rPr>
              <w:t>"SMRS"</w:t>
            </w:r>
          </w:p>
        </w:tc>
        <w:tc>
          <w:tcPr>
            <w:tcW w:w="7625" w:type="dxa"/>
          </w:tcPr>
          <w:p w14:paraId="19E006EF"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3845C2CF" w14:textId="77777777" w:rsidTr="00E43116">
        <w:trPr>
          <w:gridAfter w:val="1"/>
          <w:wAfter w:w="29" w:type="dxa"/>
          <w:trHeight w:val="300"/>
        </w:trPr>
        <w:tc>
          <w:tcPr>
            <w:tcW w:w="2695" w:type="dxa"/>
          </w:tcPr>
          <w:p w14:paraId="618004AA" w14:textId="77777777" w:rsidR="002F79AB" w:rsidRDefault="002F79AB" w:rsidP="002F79AB">
            <w:pPr>
              <w:pStyle w:val="BodyText"/>
              <w:rPr>
                <w:rFonts w:ascii="Arial" w:hAnsi="Arial" w:cs="Arial"/>
                <w:b/>
                <w:bCs/>
              </w:rPr>
            </w:pPr>
            <w:r>
              <w:rPr>
                <w:rFonts w:ascii="Arial" w:hAnsi="Arial" w:cs="Arial"/>
                <w:b/>
                <w:bCs/>
              </w:rPr>
              <w:lastRenderedPageBreak/>
              <w:t>“Sole Trading Unit”</w:t>
            </w:r>
          </w:p>
        </w:tc>
        <w:tc>
          <w:tcPr>
            <w:tcW w:w="7625" w:type="dxa"/>
          </w:tcPr>
          <w:p w14:paraId="073FDE74"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31F56927" w14:textId="77777777" w:rsidTr="00E43116">
        <w:trPr>
          <w:gridAfter w:val="1"/>
          <w:wAfter w:w="29" w:type="dxa"/>
          <w:trHeight w:val="300"/>
        </w:trPr>
        <w:tc>
          <w:tcPr>
            <w:tcW w:w="2695" w:type="dxa"/>
          </w:tcPr>
          <w:p w14:paraId="674F61A7" w14:textId="77777777" w:rsidR="002F79AB" w:rsidRDefault="002F79AB" w:rsidP="002F79AB">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2F79AB" w:rsidRDefault="002F79AB" w:rsidP="002F79AB">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454" w:name="_BPDCD_153"/>
            <w:r w:rsidRPr="0019675B">
              <w:rPr>
                <w:rFonts w:ascii="Arial" w:hAnsi="Arial" w:cs="Arial"/>
              </w:rPr>
              <w:t xml:space="preserve">does not fall within the scope of </w:t>
            </w:r>
            <w:bookmarkEnd w:id="454"/>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455"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455"/>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2F79AB" w14:paraId="5BF0C980" w14:textId="77777777" w:rsidTr="00E43116">
        <w:trPr>
          <w:gridAfter w:val="1"/>
          <w:wAfter w:w="29" w:type="dxa"/>
          <w:trHeight w:val="300"/>
        </w:trPr>
        <w:tc>
          <w:tcPr>
            <w:tcW w:w="2695" w:type="dxa"/>
          </w:tcPr>
          <w:p w14:paraId="2ECFD01D" w14:textId="77777777" w:rsidR="002F79AB" w:rsidRDefault="002F79AB" w:rsidP="002F79AB">
            <w:pPr>
              <w:pStyle w:val="BodyText"/>
              <w:rPr>
                <w:rFonts w:ascii="Arial" w:hAnsi="Arial" w:cs="Arial"/>
                <w:b/>
                <w:bCs/>
              </w:rPr>
            </w:pPr>
            <w:r>
              <w:rPr>
                <w:rFonts w:ascii="Arial" w:hAnsi="Arial" w:cs="Arial"/>
                <w:b/>
                <w:bCs/>
              </w:rPr>
              <w:t>"Statement of the Connection Charging Methodology"</w:t>
            </w:r>
          </w:p>
        </w:tc>
        <w:tc>
          <w:tcPr>
            <w:tcW w:w="7625" w:type="dxa"/>
          </w:tcPr>
          <w:p w14:paraId="756FC54B" w14:textId="23A32577" w:rsidR="002F79AB" w:rsidRDefault="002F79AB" w:rsidP="002F79AB">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2F79AB" w14:paraId="648DD85A" w14:textId="77777777" w:rsidTr="00E43116">
        <w:trPr>
          <w:gridAfter w:val="1"/>
          <w:wAfter w:w="29" w:type="dxa"/>
          <w:trHeight w:val="300"/>
        </w:trPr>
        <w:tc>
          <w:tcPr>
            <w:tcW w:w="2695" w:type="dxa"/>
          </w:tcPr>
          <w:p w14:paraId="3F6F2C0F" w14:textId="77777777" w:rsidR="002F79AB" w:rsidRDefault="002F79AB" w:rsidP="002F79AB">
            <w:pPr>
              <w:pStyle w:val="BodyText"/>
              <w:rPr>
                <w:rFonts w:ascii="Arial" w:hAnsi="Arial" w:cs="Arial"/>
                <w:b/>
                <w:bCs/>
              </w:rPr>
            </w:pPr>
            <w:r>
              <w:rPr>
                <w:rFonts w:ascii="Arial" w:hAnsi="Arial" w:cs="Arial"/>
                <w:b/>
                <w:bCs/>
              </w:rPr>
              <w:t>"Statement of Use of System Charges"</w:t>
            </w:r>
          </w:p>
        </w:tc>
        <w:tc>
          <w:tcPr>
            <w:tcW w:w="7625" w:type="dxa"/>
          </w:tcPr>
          <w:p w14:paraId="26FA1F41" w14:textId="30782A5D" w:rsidR="002F79AB" w:rsidRDefault="002F79AB" w:rsidP="002F79AB">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2F79AB" w14:paraId="40E05A30" w14:textId="77777777" w:rsidTr="00E43116">
        <w:trPr>
          <w:gridAfter w:val="1"/>
          <w:wAfter w:w="29" w:type="dxa"/>
          <w:trHeight w:val="300"/>
        </w:trPr>
        <w:tc>
          <w:tcPr>
            <w:tcW w:w="2695" w:type="dxa"/>
          </w:tcPr>
          <w:p w14:paraId="30B1E96F" w14:textId="77777777" w:rsidR="002F79AB" w:rsidRDefault="002F79AB" w:rsidP="002F79AB">
            <w:pPr>
              <w:pStyle w:val="BodyText"/>
              <w:rPr>
                <w:rFonts w:ascii="Arial" w:hAnsi="Arial" w:cs="Arial"/>
                <w:b/>
                <w:bCs/>
              </w:rPr>
            </w:pPr>
            <w:r>
              <w:rPr>
                <w:rFonts w:ascii="Arial" w:hAnsi="Arial" w:cs="Arial"/>
                <w:b/>
                <w:bCs/>
              </w:rPr>
              <w:t>"Statement of the Use of System Charging Methodology"</w:t>
            </w:r>
          </w:p>
        </w:tc>
        <w:tc>
          <w:tcPr>
            <w:tcW w:w="7625" w:type="dxa"/>
          </w:tcPr>
          <w:p w14:paraId="34552104" w14:textId="31A97EA1" w:rsidR="002F79AB" w:rsidRDefault="002F79AB" w:rsidP="002F79AB">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2F79AB" w14:paraId="29A1227D" w14:textId="77777777" w:rsidTr="00E43116">
        <w:trPr>
          <w:gridAfter w:val="1"/>
          <w:wAfter w:w="29" w:type="dxa"/>
          <w:trHeight w:val="300"/>
        </w:trPr>
        <w:tc>
          <w:tcPr>
            <w:tcW w:w="2695" w:type="dxa"/>
          </w:tcPr>
          <w:p w14:paraId="79F0C511" w14:textId="77777777" w:rsidR="002F79AB" w:rsidRDefault="002F79AB" w:rsidP="002F79AB">
            <w:pPr>
              <w:pStyle w:val="BodyText"/>
              <w:rPr>
                <w:rFonts w:ascii="Arial" w:hAnsi="Arial" w:cs="Arial"/>
                <w:b/>
                <w:bCs/>
              </w:rPr>
            </w:pPr>
            <w:r>
              <w:rPr>
                <w:rFonts w:ascii="Arial" w:hAnsi="Arial" w:cs="Arial"/>
                <w:b/>
                <w:bCs/>
              </w:rPr>
              <w:t>"Station Demand"</w:t>
            </w:r>
          </w:p>
        </w:tc>
        <w:tc>
          <w:tcPr>
            <w:tcW w:w="7625" w:type="dxa"/>
          </w:tcPr>
          <w:p w14:paraId="24C51104" w14:textId="77777777" w:rsidR="002F79AB" w:rsidRDefault="002F79AB" w:rsidP="002F79AB">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2F79AB" w:rsidRDefault="002F79AB" w:rsidP="002F79AB">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2F79AB" w:rsidRDefault="002F79AB" w:rsidP="002F79AB">
            <w:pPr>
              <w:pStyle w:val="BodyText"/>
              <w:jc w:val="both"/>
              <w:rPr>
                <w:rFonts w:ascii="Arial" w:hAnsi="Arial" w:cs="Arial"/>
              </w:rPr>
            </w:pPr>
            <w:r>
              <w:rPr>
                <w:rFonts w:ascii="Arial" w:hAnsi="Arial" w:cs="Arial"/>
              </w:rPr>
              <w:t>(ii)    immediately adjoining each other;</w:t>
            </w:r>
          </w:p>
          <w:p w14:paraId="0C4AB8D3" w14:textId="77777777" w:rsidR="002F79AB" w:rsidRDefault="002F79AB" w:rsidP="002F79AB">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2F79AB" w14:paraId="0407E191" w14:textId="77777777" w:rsidTr="00E43116">
        <w:trPr>
          <w:gridAfter w:val="1"/>
          <w:wAfter w:w="29" w:type="dxa"/>
          <w:trHeight w:val="300"/>
        </w:trPr>
        <w:tc>
          <w:tcPr>
            <w:tcW w:w="2695" w:type="dxa"/>
          </w:tcPr>
          <w:p w14:paraId="25B4D2DA" w14:textId="77777777" w:rsidR="002F79AB" w:rsidRDefault="002F79AB" w:rsidP="002F79AB">
            <w:pPr>
              <w:pStyle w:val="BodyText"/>
              <w:rPr>
                <w:rFonts w:ascii="Arial" w:hAnsi="Arial" w:cs="Arial"/>
                <w:b/>
                <w:bCs/>
              </w:rPr>
            </w:pPr>
            <w:r>
              <w:rPr>
                <w:rFonts w:ascii="Arial" w:hAnsi="Arial" w:cs="Arial"/>
                <w:b/>
                <w:bCs/>
              </w:rPr>
              <w:t>“Station Load”</w:t>
            </w:r>
          </w:p>
        </w:tc>
        <w:tc>
          <w:tcPr>
            <w:tcW w:w="7625" w:type="dxa"/>
          </w:tcPr>
          <w:p w14:paraId="2509CCF0" w14:textId="77777777" w:rsidR="002F79AB" w:rsidRDefault="002F79AB" w:rsidP="002F79AB">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2F79AB" w14:paraId="53AB65B6" w14:textId="77777777" w:rsidTr="00E43116">
        <w:trPr>
          <w:gridAfter w:val="1"/>
          <w:wAfter w:w="29" w:type="dxa"/>
          <w:trHeight w:val="300"/>
        </w:trPr>
        <w:tc>
          <w:tcPr>
            <w:tcW w:w="2695" w:type="dxa"/>
          </w:tcPr>
          <w:p w14:paraId="3D652B01" w14:textId="77777777" w:rsidR="002F79AB" w:rsidRDefault="002F79AB" w:rsidP="002F79AB">
            <w:pPr>
              <w:pStyle w:val="BodyText"/>
              <w:rPr>
                <w:rFonts w:ascii="Arial" w:hAnsi="Arial" w:cs="Arial"/>
                <w:b/>
                <w:bCs/>
              </w:rPr>
            </w:pPr>
            <w:r>
              <w:rPr>
                <w:rFonts w:ascii="Arial" w:hAnsi="Arial" w:cs="Arial"/>
                <w:b/>
                <w:bCs/>
              </w:rPr>
              <w:t>"Station Transformer"</w:t>
            </w:r>
          </w:p>
        </w:tc>
        <w:tc>
          <w:tcPr>
            <w:tcW w:w="7625" w:type="dxa"/>
          </w:tcPr>
          <w:p w14:paraId="6D2F8919" w14:textId="77777777" w:rsidR="002F79AB" w:rsidRDefault="002F79AB" w:rsidP="002F79AB">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2F79AB" w14:paraId="18B17057" w14:textId="77777777" w:rsidTr="00E43116">
        <w:trPr>
          <w:gridAfter w:val="1"/>
          <w:wAfter w:w="29" w:type="dxa"/>
          <w:trHeight w:val="300"/>
        </w:trPr>
        <w:tc>
          <w:tcPr>
            <w:tcW w:w="2695" w:type="dxa"/>
          </w:tcPr>
          <w:p w14:paraId="7169EB07" w14:textId="77777777" w:rsidR="002F79AB" w:rsidRDefault="002F79AB" w:rsidP="002F79AB">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2F79AB" w:rsidRDefault="002F79AB" w:rsidP="002F79AB">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2F79AB" w14:paraId="3EE7E7AB" w14:textId="77777777" w:rsidTr="00E43116">
        <w:trPr>
          <w:gridAfter w:val="1"/>
          <w:wAfter w:w="29" w:type="dxa"/>
          <w:trHeight w:val="300"/>
        </w:trPr>
        <w:tc>
          <w:tcPr>
            <w:tcW w:w="2695" w:type="dxa"/>
          </w:tcPr>
          <w:p w14:paraId="6A2F7EB0" w14:textId="55DA8917" w:rsidR="002F79AB" w:rsidRPr="0019675B" w:rsidRDefault="002F79AB" w:rsidP="002F79AB">
            <w:pPr>
              <w:pStyle w:val="BodyText"/>
              <w:rPr>
                <w:rFonts w:ascii="Arial" w:hAnsi="Arial" w:cs="Arial"/>
                <w:b/>
                <w:bCs/>
                <w:w w:val="0"/>
              </w:rPr>
            </w:pPr>
            <w:bookmarkStart w:id="456" w:name="_BPDCI_155"/>
            <w:bookmarkStart w:id="457" w:name="_DV_C150"/>
            <w:r w:rsidRPr="0019675B">
              <w:rPr>
                <w:rFonts w:ascii="Arial" w:hAnsi="Arial" w:cs="Arial"/>
                <w:b/>
                <w:bCs/>
                <w:lang w:val="en-US"/>
              </w:rPr>
              <w:lastRenderedPageBreak/>
              <w:t>"STC"</w:t>
            </w:r>
            <w:bookmarkEnd w:id="456"/>
            <w:bookmarkEnd w:id="457"/>
          </w:p>
        </w:tc>
        <w:tc>
          <w:tcPr>
            <w:tcW w:w="7625" w:type="dxa"/>
          </w:tcPr>
          <w:p w14:paraId="3B1C11E9" w14:textId="6FCB8C1A" w:rsidR="002F79AB" w:rsidRPr="0019675B" w:rsidRDefault="002F79AB" w:rsidP="002F79AB">
            <w:pPr>
              <w:pStyle w:val="BodyText"/>
              <w:jc w:val="both"/>
              <w:rPr>
                <w:rFonts w:ascii="Arial" w:hAnsi="Arial" w:cs="Arial"/>
                <w:b/>
                <w:bCs/>
                <w:w w:val="0"/>
              </w:rPr>
            </w:pPr>
            <w:bookmarkStart w:id="458" w:name="_BPDCI_156"/>
            <w:r w:rsidRPr="5659255A">
              <w:rPr>
                <w:rFonts w:ascii="Arial" w:hAnsi="Arial" w:cs="Arial"/>
              </w:rPr>
              <w:t xml:space="preserve">the </w:t>
            </w:r>
            <w:bookmarkStart w:id="459" w:name="_BPDCI_157"/>
            <w:bookmarkEnd w:id="458"/>
            <w:r w:rsidRPr="5659255A">
              <w:rPr>
                <w:rFonts w:ascii="Arial" w:hAnsi="Arial" w:cs="Arial"/>
                <w:b/>
                <w:bCs/>
                <w:lang w:val="en-US"/>
              </w:rPr>
              <w:t>System Operator - Transmission Owner Code</w:t>
            </w:r>
            <w:bookmarkEnd w:id="459"/>
            <w:r w:rsidRPr="5659255A">
              <w:rPr>
                <w:rFonts w:ascii="Arial" w:hAnsi="Arial" w:cs="Arial"/>
                <w:b/>
                <w:bCs/>
                <w:lang w:val="en-US"/>
              </w:rPr>
              <w:t xml:space="preserve"> </w:t>
            </w:r>
            <w:bookmarkStart w:id="460"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460"/>
          </w:p>
        </w:tc>
      </w:tr>
      <w:tr w:rsidR="002F79AB" w14:paraId="770B2397" w14:textId="77777777" w:rsidTr="00E43116">
        <w:trPr>
          <w:gridAfter w:val="1"/>
          <w:wAfter w:w="29" w:type="dxa"/>
          <w:trHeight w:val="300"/>
        </w:trPr>
        <w:tc>
          <w:tcPr>
            <w:tcW w:w="2695" w:type="dxa"/>
          </w:tcPr>
          <w:p w14:paraId="1E8463F4" w14:textId="77777777" w:rsidR="002F79AB" w:rsidRDefault="002F79AB" w:rsidP="002F79AB">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2F79AB" w:rsidRDefault="002F79AB" w:rsidP="002F79AB">
            <w:pPr>
              <w:pStyle w:val="BodyText"/>
              <w:rPr>
                <w:rFonts w:ascii="Arial" w:hAnsi="Arial" w:cs="Arial"/>
                <w:b/>
                <w:bCs/>
                <w:color w:val="000000"/>
                <w:lang w:eastAsia="en-GB"/>
              </w:rPr>
            </w:pPr>
          </w:p>
          <w:p w14:paraId="6E6F898B" w14:textId="77777777" w:rsidR="002F79AB" w:rsidRDefault="002F79AB" w:rsidP="002F79AB">
            <w:pPr>
              <w:pStyle w:val="BodyText"/>
              <w:rPr>
                <w:rFonts w:ascii="Arial" w:hAnsi="Arial" w:cs="Arial"/>
                <w:b/>
                <w:bCs/>
                <w:color w:val="000000"/>
                <w:lang w:eastAsia="en-GB"/>
              </w:rPr>
            </w:pPr>
          </w:p>
          <w:p w14:paraId="61AF64A9" w14:textId="3F5C6877" w:rsidR="002F79AB" w:rsidRPr="00F17F42" w:rsidRDefault="002F79AB" w:rsidP="002F79AB">
            <w:pPr>
              <w:pStyle w:val="BodyText"/>
              <w:rPr>
                <w:rFonts w:ascii="Arial" w:hAnsi="Arial" w:cs="Arial"/>
                <w:b/>
                <w:bCs/>
                <w:lang w:val="en-US"/>
              </w:rPr>
            </w:pPr>
            <w:r w:rsidRPr="00EF6586">
              <w:rPr>
                <w:rFonts w:ascii="Arial" w:hAnsi="Arial" w:cs="Arial"/>
                <w:b/>
                <w:bCs/>
                <w:color w:val="000000"/>
                <w:lang w:eastAsia="en-GB"/>
              </w:rPr>
              <w:t>“Storage Tariff”</w:t>
            </w:r>
          </w:p>
        </w:tc>
        <w:tc>
          <w:tcPr>
            <w:tcW w:w="7625" w:type="dxa"/>
          </w:tcPr>
          <w:p w14:paraId="0C217971" w14:textId="77777777" w:rsidR="002F79AB" w:rsidRDefault="002F79AB" w:rsidP="002F79AB">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2F79AB" w:rsidRPr="000B328D" w:rsidRDefault="002F79AB" w:rsidP="002F79AB">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2F79AB" w:rsidRPr="00F17F42" w:rsidRDefault="002F79AB" w:rsidP="002F79AB">
            <w:pPr>
              <w:pStyle w:val="BodyText"/>
              <w:jc w:val="both"/>
              <w:rPr>
                <w:rFonts w:ascii="Arial" w:hAnsi="Arial" w:cs="Arial"/>
              </w:rPr>
            </w:pPr>
          </w:p>
        </w:tc>
      </w:tr>
      <w:tr w:rsidR="002F79AB" w14:paraId="4779A386" w14:textId="77777777" w:rsidTr="00E43116">
        <w:trPr>
          <w:gridAfter w:val="1"/>
          <w:wAfter w:w="29" w:type="dxa"/>
          <w:trHeight w:val="300"/>
        </w:trPr>
        <w:tc>
          <w:tcPr>
            <w:tcW w:w="2695" w:type="dxa"/>
          </w:tcPr>
          <w:p w14:paraId="01615810" w14:textId="77777777" w:rsidR="002F79AB" w:rsidRDefault="002F79AB" w:rsidP="002F79AB">
            <w:pPr>
              <w:pStyle w:val="BodyText"/>
              <w:rPr>
                <w:rFonts w:ascii="Arial" w:hAnsi="Arial" w:cs="Arial"/>
                <w:b/>
                <w:bCs/>
              </w:rPr>
            </w:pPr>
            <w:r>
              <w:rPr>
                <w:rFonts w:ascii="Arial" w:hAnsi="Arial" w:cs="Arial"/>
                <w:b/>
                <w:bCs/>
              </w:rPr>
              <w:t>"STTEC"</w:t>
            </w:r>
          </w:p>
        </w:tc>
        <w:tc>
          <w:tcPr>
            <w:tcW w:w="7625" w:type="dxa"/>
          </w:tcPr>
          <w:p w14:paraId="0E7C0933" w14:textId="77777777" w:rsidR="002F79AB" w:rsidRDefault="002F79AB" w:rsidP="002F79AB">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461" w:name="_BPDCD_159"/>
            <w:r w:rsidRPr="0019675B">
              <w:rPr>
                <w:rFonts w:ascii="Arial" w:hAnsi="Arial" w:cs="Arial"/>
                <w:color w:val="0000FF"/>
              </w:rPr>
              <w:t>;</w:t>
            </w:r>
            <w:bookmarkEnd w:id="461"/>
          </w:p>
        </w:tc>
      </w:tr>
      <w:tr w:rsidR="002F79AB" w14:paraId="70324469" w14:textId="77777777" w:rsidTr="00E43116">
        <w:trPr>
          <w:gridAfter w:val="1"/>
          <w:wAfter w:w="29" w:type="dxa"/>
          <w:trHeight w:val="300"/>
        </w:trPr>
        <w:tc>
          <w:tcPr>
            <w:tcW w:w="2695" w:type="dxa"/>
          </w:tcPr>
          <w:p w14:paraId="2083214A" w14:textId="77777777" w:rsidR="002F79AB" w:rsidRDefault="002F79AB" w:rsidP="002F79AB">
            <w:pPr>
              <w:pStyle w:val="BodyText"/>
              <w:rPr>
                <w:rFonts w:ascii="Arial" w:hAnsi="Arial" w:cs="Arial"/>
                <w:b/>
                <w:bCs/>
              </w:rPr>
            </w:pPr>
            <w:r>
              <w:rPr>
                <w:rFonts w:ascii="Arial" w:hAnsi="Arial" w:cs="Arial"/>
                <w:b/>
                <w:bCs/>
              </w:rPr>
              <w:t>"STTEC Authorisation"</w:t>
            </w:r>
          </w:p>
        </w:tc>
        <w:tc>
          <w:tcPr>
            <w:tcW w:w="7625" w:type="dxa"/>
          </w:tcPr>
          <w:p w14:paraId="61A0C855" w14:textId="77777777" w:rsidR="002F79AB" w:rsidRDefault="002F79AB" w:rsidP="002F79AB">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462" w:name="_BPDCD_160"/>
            <w:r w:rsidRPr="0019675B">
              <w:rPr>
                <w:rFonts w:ascii="Arial" w:hAnsi="Arial" w:cs="Arial"/>
              </w:rPr>
              <w:t>;</w:t>
            </w:r>
            <w:bookmarkEnd w:id="462"/>
          </w:p>
        </w:tc>
      </w:tr>
      <w:tr w:rsidR="002F79AB" w14:paraId="147DC459" w14:textId="77777777" w:rsidTr="00E43116">
        <w:trPr>
          <w:gridAfter w:val="1"/>
          <w:wAfter w:w="29" w:type="dxa"/>
          <w:trHeight w:val="300"/>
        </w:trPr>
        <w:tc>
          <w:tcPr>
            <w:tcW w:w="2695" w:type="dxa"/>
          </w:tcPr>
          <w:p w14:paraId="537760B0" w14:textId="77777777" w:rsidR="002F79AB" w:rsidRDefault="002F79AB" w:rsidP="002F79AB">
            <w:pPr>
              <w:pStyle w:val="BodyText"/>
              <w:rPr>
                <w:rFonts w:ascii="Arial" w:hAnsi="Arial" w:cs="Arial"/>
                <w:b/>
                <w:bCs/>
              </w:rPr>
            </w:pPr>
            <w:r>
              <w:rPr>
                <w:rFonts w:ascii="Arial" w:hAnsi="Arial" w:cs="Arial"/>
                <w:b/>
                <w:bCs/>
              </w:rPr>
              <w:t>"STTEC Charge"</w:t>
            </w:r>
          </w:p>
        </w:tc>
        <w:tc>
          <w:tcPr>
            <w:tcW w:w="7625" w:type="dxa"/>
          </w:tcPr>
          <w:p w14:paraId="25C5132F" w14:textId="77777777" w:rsidR="002F79AB" w:rsidRDefault="002F79AB" w:rsidP="002F79AB">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463" w:name="_BPDCD_161"/>
            <w:r w:rsidRPr="00530856">
              <w:rPr>
                <w:rFonts w:ascii="Arial" w:hAnsi="Arial" w:cs="Arial"/>
              </w:rPr>
              <w:t>;</w:t>
            </w:r>
            <w:bookmarkEnd w:id="463"/>
          </w:p>
        </w:tc>
      </w:tr>
      <w:tr w:rsidR="002F79AB" w14:paraId="40B362B1" w14:textId="77777777" w:rsidTr="00E43116">
        <w:trPr>
          <w:gridAfter w:val="1"/>
          <w:wAfter w:w="29" w:type="dxa"/>
          <w:trHeight w:val="300"/>
        </w:trPr>
        <w:tc>
          <w:tcPr>
            <w:tcW w:w="2695" w:type="dxa"/>
          </w:tcPr>
          <w:p w14:paraId="37E24EBE" w14:textId="77777777" w:rsidR="002F79AB" w:rsidRDefault="002F79AB" w:rsidP="002F79AB">
            <w:pPr>
              <w:pStyle w:val="BodyText"/>
              <w:rPr>
                <w:rFonts w:ascii="Arial" w:hAnsi="Arial" w:cs="Arial"/>
                <w:b/>
                <w:bCs/>
              </w:rPr>
            </w:pPr>
            <w:r>
              <w:rPr>
                <w:rFonts w:ascii="Arial" w:hAnsi="Arial" w:cs="Arial"/>
                <w:b/>
                <w:bCs/>
              </w:rPr>
              <w:t>"STTEC Offer"</w:t>
            </w:r>
          </w:p>
        </w:tc>
        <w:tc>
          <w:tcPr>
            <w:tcW w:w="7625" w:type="dxa"/>
          </w:tcPr>
          <w:p w14:paraId="7FF3A2A4" w14:textId="77777777" w:rsidR="002F79AB" w:rsidRDefault="002F79AB" w:rsidP="002F79AB">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464" w:name="_BPDCD_162"/>
            <w:r w:rsidRPr="00530856">
              <w:rPr>
                <w:rFonts w:ascii="Arial" w:hAnsi="Arial" w:cs="Arial"/>
              </w:rPr>
              <w:t>;</w:t>
            </w:r>
            <w:bookmarkEnd w:id="464"/>
          </w:p>
        </w:tc>
      </w:tr>
      <w:tr w:rsidR="002F79AB" w14:paraId="2972AC64" w14:textId="77777777" w:rsidTr="00E43116">
        <w:trPr>
          <w:gridAfter w:val="1"/>
          <w:wAfter w:w="29" w:type="dxa"/>
          <w:trHeight w:val="300"/>
        </w:trPr>
        <w:tc>
          <w:tcPr>
            <w:tcW w:w="2695" w:type="dxa"/>
          </w:tcPr>
          <w:p w14:paraId="3CDDF68B" w14:textId="77777777" w:rsidR="002F79AB" w:rsidRDefault="002F79AB" w:rsidP="002F79AB">
            <w:pPr>
              <w:pStyle w:val="BodyText"/>
              <w:rPr>
                <w:rFonts w:ascii="Arial" w:hAnsi="Arial" w:cs="Arial"/>
                <w:b/>
                <w:bCs/>
              </w:rPr>
            </w:pPr>
            <w:r>
              <w:rPr>
                <w:rFonts w:ascii="Arial" w:hAnsi="Arial" w:cs="Arial"/>
                <w:b/>
                <w:bCs/>
              </w:rPr>
              <w:t>"STTEC Period"</w:t>
            </w:r>
          </w:p>
        </w:tc>
        <w:tc>
          <w:tcPr>
            <w:tcW w:w="7625" w:type="dxa"/>
          </w:tcPr>
          <w:p w14:paraId="2A480EF6" w14:textId="77777777" w:rsidR="002F79AB" w:rsidRDefault="002F79AB" w:rsidP="002F79AB">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465" w:name="_BPDCD_163"/>
            <w:r w:rsidRPr="00530856">
              <w:rPr>
                <w:rFonts w:ascii="Arial" w:hAnsi="Arial" w:cs="Arial"/>
              </w:rPr>
              <w:t>;</w:t>
            </w:r>
            <w:bookmarkEnd w:id="465"/>
          </w:p>
        </w:tc>
      </w:tr>
      <w:tr w:rsidR="002F79AB" w14:paraId="4FDA6CD3" w14:textId="77777777" w:rsidTr="00E43116">
        <w:trPr>
          <w:gridAfter w:val="1"/>
          <w:wAfter w:w="29" w:type="dxa"/>
          <w:trHeight w:val="300"/>
        </w:trPr>
        <w:tc>
          <w:tcPr>
            <w:tcW w:w="2695" w:type="dxa"/>
          </w:tcPr>
          <w:p w14:paraId="2F4C3492" w14:textId="77777777" w:rsidR="002F79AB" w:rsidRDefault="002F79AB" w:rsidP="002F79AB">
            <w:pPr>
              <w:pStyle w:val="BodyText"/>
              <w:rPr>
                <w:rFonts w:ascii="Arial" w:hAnsi="Arial" w:cs="Arial"/>
                <w:b/>
                <w:bCs/>
              </w:rPr>
            </w:pPr>
            <w:r>
              <w:rPr>
                <w:rFonts w:ascii="Arial" w:hAnsi="Arial" w:cs="Arial"/>
                <w:b/>
                <w:bCs/>
              </w:rPr>
              <w:t>"STTEC Request"</w:t>
            </w:r>
          </w:p>
        </w:tc>
        <w:tc>
          <w:tcPr>
            <w:tcW w:w="7625" w:type="dxa"/>
          </w:tcPr>
          <w:p w14:paraId="1989A061" w14:textId="77777777" w:rsidR="002F79AB" w:rsidRDefault="002F79AB" w:rsidP="002F79AB">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466" w:name="_BPDCD_164"/>
            <w:r w:rsidRPr="00530856">
              <w:rPr>
                <w:rFonts w:ascii="Arial" w:hAnsi="Arial" w:cs="Arial"/>
                <w:color w:val="0000FF"/>
              </w:rPr>
              <w:t>;</w:t>
            </w:r>
            <w:bookmarkEnd w:id="466"/>
          </w:p>
        </w:tc>
      </w:tr>
      <w:tr w:rsidR="002F79AB" w14:paraId="41CC5EC5" w14:textId="77777777" w:rsidTr="00E43116">
        <w:trPr>
          <w:gridAfter w:val="1"/>
          <w:wAfter w:w="29" w:type="dxa"/>
          <w:trHeight w:val="300"/>
        </w:trPr>
        <w:tc>
          <w:tcPr>
            <w:tcW w:w="2695" w:type="dxa"/>
          </w:tcPr>
          <w:p w14:paraId="098DAE5A" w14:textId="77777777" w:rsidR="002F79AB" w:rsidRDefault="002F79AB" w:rsidP="002F79AB">
            <w:pPr>
              <w:pStyle w:val="BodyText"/>
              <w:rPr>
                <w:rFonts w:ascii="Arial" w:hAnsi="Arial" w:cs="Arial"/>
                <w:b/>
                <w:bCs/>
              </w:rPr>
            </w:pPr>
            <w:r>
              <w:rPr>
                <w:rFonts w:ascii="Arial" w:hAnsi="Arial" w:cs="Arial"/>
                <w:b/>
                <w:bCs/>
              </w:rPr>
              <w:t>"STTEC Request Fee"</w:t>
            </w:r>
          </w:p>
        </w:tc>
        <w:tc>
          <w:tcPr>
            <w:tcW w:w="7625" w:type="dxa"/>
          </w:tcPr>
          <w:p w14:paraId="1B66620D" w14:textId="77777777" w:rsidR="002F79AB" w:rsidRDefault="002F79AB" w:rsidP="002F79AB">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467" w:name="_BPDCD_165"/>
            <w:r w:rsidRPr="00530856">
              <w:rPr>
                <w:rFonts w:ascii="Arial" w:hAnsi="Arial" w:cs="Arial"/>
                <w:color w:val="0000FF"/>
              </w:rPr>
              <w:t>;</w:t>
            </w:r>
            <w:bookmarkEnd w:id="467"/>
          </w:p>
        </w:tc>
      </w:tr>
      <w:tr w:rsidR="002F79AB" w14:paraId="40FB2753" w14:textId="77777777" w:rsidTr="00E43116">
        <w:trPr>
          <w:gridAfter w:val="1"/>
          <w:wAfter w:w="29" w:type="dxa"/>
          <w:trHeight w:val="300"/>
        </w:trPr>
        <w:tc>
          <w:tcPr>
            <w:tcW w:w="2695" w:type="dxa"/>
          </w:tcPr>
          <w:p w14:paraId="585C816F" w14:textId="77777777" w:rsidR="002F79AB" w:rsidRDefault="002F79AB" w:rsidP="002F79AB">
            <w:pPr>
              <w:pStyle w:val="BodyText"/>
              <w:rPr>
                <w:rFonts w:ascii="Arial" w:hAnsi="Arial" w:cs="Arial"/>
                <w:b/>
                <w:bCs/>
              </w:rPr>
            </w:pPr>
            <w:r>
              <w:rPr>
                <w:rFonts w:ascii="Arial" w:hAnsi="Arial" w:cs="Arial"/>
                <w:b/>
                <w:bCs/>
              </w:rPr>
              <w:t>"STTEC Request Form"</w:t>
            </w:r>
          </w:p>
        </w:tc>
        <w:tc>
          <w:tcPr>
            <w:tcW w:w="7625" w:type="dxa"/>
          </w:tcPr>
          <w:p w14:paraId="6FDE5F4E" w14:textId="77777777" w:rsidR="002F79AB" w:rsidRDefault="002F79AB" w:rsidP="002F79AB">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468" w:name="_BPDCD_166"/>
            <w:r w:rsidRPr="00530856">
              <w:rPr>
                <w:rFonts w:ascii="Arial" w:hAnsi="Arial" w:cs="Arial"/>
              </w:rPr>
              <w:t>;</w:t>
            </w:r>
            <w:bookmarkEnd w:id="468"/>
          </w:p>
        </w:tc>
      </w:tr>
      <w:tr w:rsidR="002F79AB" w14:paraId="347FFC65" w14:textId="77777777" w:rsidTr="00E43116">
        <w:trPr>
          <w:gridAfter w:val="1"/>
          <w:wAfter w:w="29" w:type="dxa"/>
          <w:trHeight w:val="300"/>
        </w:trPr>
        <w:tc>
          <w:tcPr>
            <w:tcW w:w="2695" w:type="dxa"/>
          </w:tcPr>
          <w:p w14:paraId="7E207BE2" w14:textId="77777777" w:rsidR="002F79AB" w:rsidRDefault="002F79AB" w:rsidP="002F79AB">
            <w:pPr>
              <w:pStyle w:val="BodyText"/>
              <w:rPr>
                <w:rFonts w:ascii="Arial" w:hAnsi="Arial" w:cs="Arial"/>
                <w:b/>
                <w:bCs/>
              </w:rPr>
            </w:pPr>
            <w:r>
              <w:rPr>
                <w:rFonts w:ascii="Arial" w:hAnsi="Arial" w:cs="Arial"/>
                <w:b/>
                <w:bCs/>
              </w:rPr>
              <w:t>"Subsidiary"</w:t>
            </w:r>
          </w:p>
        </w:tc>
        <w:tc>
          <w:tcPr>
            <w:tcW w:w="7625" w:type="dxa"/>
          </w:tcPr>
          <w:p w14:paraId="3F3D7A0C" w14:textId="77777777" w:rsidR="002F79AB" w:rsidRDefault="002F79AB" w:rsidP="002F79AB">
            <w:pPr>
              <w:pStyle w:val="BodyText"/>
              <w:jc w:val="both"/>
              <w:rPr>
                <w:rFonts w:ascii="Arial" w:hAnsi="Arial" w:cs="Arial"/>
              </w:rPr>
            </w:pPr>
            <w:r>
              <w:rPr>
                <w:rFonts w:ascii="Arial" w:hAnsi="Arial" w:cs="Arial"/>
              </w:rPr>
              <w:t>has the meaning given to that term in section 736A of the Companies Act 1985;</w:t>
            </w:r>
          </w:p>
        </w:tc>
      </w:tr>
      <w:tr w:rsidR="002F79AB" w14:paraId="054F77F4" w14:textId="77777777" w:rsidTr="00E43116">
        <w:trPr>
          <w:gridAfter w:val="1"/>
          <w:wAfter w:w="29" w:type="dxa"/>
          <w:trHeight w:val="300"/>
        </w:trPr>
        <w:tc>
          <w:tcPr>
            <w:tcW w:w="2695" w:type="dxa"/>
          </w:tcPr>
          <w:p w14:paraId="2D0286F5" w14:textId="77777777" w:rsidR="002F79AB" w:rsidRDefault="002F79AB" w:rsidP="002F79AB">
            <w:pPr>
              <w:pStyle w:val="BodyText"/>
              <w:rPr>
                <w:rFonts w:ascii="Arial" w:hAnsi="Arial" w:cs="Arial"/>
                <w:b/>
                <w:bCs/>
              </w:rPr>
            </w:pPr>
            <w:r>
              <w:rPr>
                <w:rFonts w:ascii="Arial" w:hAnsi="Arial" w:cs="Arial"/>
                <w:b/>
                <w:bCs/>
              </w:rPr>
              <w:t>"Supplemental Agreement"</w:t>
            </w:r>
          </w:p>
        </w:tc>
        <w:tc>
          <w:tcPr>
            <w:tcW w:w="7625" w:type="dxa"/>
          </w:tcPr>
          <w:p w14:paraId="55003DCB" w14:textId="77777777" w:rsidR="002F79AB" w:rsidRDefault="002F79AB" w:rsidP="002F79AB">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2F79AB" w14:paraId="4904BDE0" w14:textId="77777777" w:rsidTr="00E43116">
        <w:trPr>
          <w:gridAfter w:val="1"/>
          <w:wAfter w:w="29" w:type="dxa"/>
          <w:trHeight w:val="300"/>
        </w:trPr>
        <w:tc>
          <w:tcPr>
            <w:tcW w:w="2695" w:type="dxa"/>
          </w:tcPr>
          <w:p w14:paraId="54B991FF" w14:textId="77777777" w:rsidR="002F79AB" w:rsidRDefault="002F79AB" w:rsidP="002F79AB">
            <w:pPr>
              <w:pStyle w:val="BodyText"/>
              <w:rPr>
                <w:rFonts w:ascii="Arial" w:hAnsi="Arial" w:cs="Arial"/>
                <w:b/>
                <w:bCs/>
              </w:rPr>
            </w:pPr>
            <w:r>
              <w:rPr>
                <w:rFonts w:ascii="Arial" w:hAnsi="Arial" w:cs="Arial"/>
                <w:b/>
                <w:bCs/>
              </w:rPr>
              <w:lastRenderedPageBreak/>
              <w:t>"Supplier"</w:t>
            </w:r>
          </w:p>
        </w:tc>
        <w:tc>
          <w:tcPr>
            <w:tcW w:w="7625" w:type="dxa"/>
          </w:tcPr>
          <w:p w14:paraId="6E22D2FA" w14:textId="77777777" w:rsidR="002F79AB" w:rsidRDefault="002F79AB" w:rsidP="002F79AB">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2F79AB" w14:paraId="3DC4F218" w14:textId="77777777" w:rsidTr="00E43116">
        <w:trPr>
          <w:gridAfter w:val="1"/>
          <w:wAfter w:w="29" w:type="dxa"/>
          <w:trHeight w:val="300"/>
        </w:trPr>
        <w:tc>
          <w:tcPr>
            <w:tcW w:w="2695" w:type="dxa"/>
          </w:tcPr>
          <w:p w14:paraId="55F51A5B" w14:textId="77777777" w:rsidR="002F79AB" w:rsidRDefault="002F79AB" w:rsidP="002F79AB">
            <w:pPr>
              <w:pStyle w:val="BodyText"/>
              <w:rPr>
                <w:rFonts w:ascii="Arial" w:hAnsi="Arial" w:cs="Arial"/>
                <w:b/>
                <w:bCs/>
              </w:rPr>
            </w:pPr>
            <w:r>
              <w:rPr>
                <w:rFonts w:ascii="Arial" w:hAnsi="Arial" w:cs="Arial"/>
                <w:b/>
                <w:bCs/>
              </w:rPr>
              <w:t>"Supply Agreement"</w:t>
            </w:r>
          </w:p>
        </w:tc>
        <w:tc>
          <w:tcPr>
            <w:tcW w:w="7625" w:type="dxa"/>
          </w:tcPr>
          <w:p w14:paraId="3701090C" w14:textId="77777777" w:rsidR="002F79AB" w:rsidRDefault="002F79AB" w:rsidP="002F79AB">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2F79AB" w14:paraId="513B7E40" w14:textId="77777777" w:rsidTr="00E43116">
        <w:trPr>
          <w:gridAfter w:val="1"/>
          <w:wAfter w:w="29" w:type="dxa"/>
          <w:trHeight w:val="300"/>
        </w:trPr>
        <w:tc>
          <w:tcPr>
            <w:tcW w:w="2695" w:type="dxa"/>
          </w:tcPr>
          <w:p w14:paraId="4788494D" w14:textId="77777777" w:rsidR="002F79AB" w:rsidRDefault="002F79AB" w:rsidP="002F79AB">
            <w:pPr>
              <w:pStyle w:val="BodyText"/>
              <w:rPr>
                <w:rFonts w:ascii="Arial" w:hAnsi="Arial" w:cs="Arial"/>
                <w:b/>
                <w:bCs/>
              </w:rPr>
            </w:pPr>
            <w:r>
              <w:rPr>
                <w:rFonts w:ascii="Arial" w:hAnsi="Arial" w:cs="Arial"/>
                <w:b/>
                <w:bCs/>
              </w:rPr>
              <w:t>“Supplier Half Hourly Demand”</w:t>
            </w:r>
          </w:p>
        </w:tc>
        <w:tc>
          <w:tcPr>
            <w:tcW w:w="7625" w:type="dxa"/>
          </w:tcPr>
          <w:p w14:paraId="5270ECDB" w14:textId="77777777" w:rsidR="002F79AB" w:rsidRDefault="002F79AB" w:rsidP="002F79AB">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2F79AB" w14:paraId="441B7E96" w14:textId="77777777" w:rsidTr="00E43116">
        <w:trPr>
          <w:gridAfter w:val="1"/>
          <w:wAfter w:w="29" w:type="dxa"/>
          <w:trHeight w:val="300"/>
        </w:trPr>
        <w:tc>
          <w:tcPr>
            <w:tcW w:w="2695" w:type="dxa"/>
          </w:tcPr>
          <w:p w14:paraId="72673E48" w14:textId="77777777" w:rsidR="002F79AB" w:rsidRDefault="002F79AB" w:rsidP="002F79AB">
            <w:pPr>
              <w:pStyle w:val="BodyText"/>
              <w:rPr>
                <w:rFonts w:ascii="Arial" w:hAnsi="Arial" w:cs="Arial"/>
                <w:b/>
                <w:bCs/>
              </w:rPr>
            </w:pPr>
            <w:r>
              <w:rPr>
                <w:rFonts w:ascii="Arial" w:hAnsi="Arial" w:cs="Arial"/>
                <w:b/>
                <w:bCs/>
              </w:rPr>
              <w:t>"Supply Licence"</w:t>
            </w:r>
          </w:p>
        </w:tc>
        <w:tc>
          <w:tcPr>
            <w:tcW w:w="7625" w:type="dxa"/>
          </w:tcPr>
          <w:p w14:paraId="7DCD329C" w14:textId="77777777" w:rsidR="002F79AB" w:rsidRDefault="002F79AB" w:rsidP="002F79AB">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2F79AB" w14:paraId="7738FAC2" w14:textId="77777777" w:rsidTr="00E43116">
        <w:trPr>
          <w:gridAfter w:val="1"/>
          <w:wAfter w:w="29" w:type="dxa"/>
          <w:trHeight w:val="300"/>
        </w:trPr>
        <w:tc>
          <w:tcPr>
            <w:tcW w:w="2695" w:type="dxa"/>
          </w:tcPr>
          <w:p w14:paraId="6DD41A54" w14:textId="77777777" w:rsidR="002F79AB" w:rsidRDefault="002F79AB" w:rsidP="002F79AB">
            <w:pPr>
              <w:pStyle w:val="BodyText"/>
              <w:rPr>
                <w:rFonts w:ascii="Arial" w:hAnsi="Arial" w:cs="Arial"/>
                <w:b/>
                <w:bCs/>
              </w:rPr>
            </w:pPr>
            <w:r>
              <w:rPr>
                <w:rFonts w:ascii="Arial" w:hAnsi="Arial" w:cs="Arial"/>
                <w:b/>
                <w:bCs/>
              </w:rPr>
              <w:t>“Supplier Non Half-Hourly Demand”</w:t>
            </w:r>
          </w:p>
        </w:tc>
        <w:tc>
          <w:tcPr>
            <w:tcW w:w="7625" w:type="dxa"/>
          </w:tcPr>
          <w:p w14:paraId="7D03008C" w14:textId="77777777" w:rsidR="002F79AB" w:rsidRDefault="002F79AB" w:rsidP="002F79AB">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2F79AB" w14:paraId="3DB6ABDD" w14:textId="77777777" w:rsidTr="00E43116">
        <w:trPr>
          <w:gridAfter w:val="1"/>
          <w:wAfter w:w="29" w:type="dxa"/>
          <w:trHeight w:val="300"/>
        </w:trPr>
        <w:tc>
          <w:tcPr>
            <w:tcW w:w="2695" w:type="dxa"/>
          </w:tcPr>
          <w:p w14:paraId="5FF8E713" w14:textId="77777777" w:rsidR="002F79AB" w:rsidRDefault="002F79AB" w:rsidP="002F79AB">
            <w:pPr>
              <w:pStyle w:val="BodyText"/>
              <w:rPr>
                <w:rFonts w:ascii="Arial" w:hAnsi="Arial" w:cs="Arial"/>
                <w:b/>
                <w:bCs/>
              </w:rPr>
            </w:pPr>
            <w:r>
              <w:rPr>
                <w:rFonts w:ascii="Arial" w:hAnsi="Arial" w:cs="Arial"/>
                <w:b/>
                <w:bCs/>
              </w:rPr>
              <w:t>“Supplier Volume Allocation”</w:t>
            </w:r>
          </w:p>
        </w:tc>
        <w:tc>
          <w:tcPr>
            <w:tcW w:w="7625" w:type="dxa"/>
          </w:tcPr>
          <w:p w14:paraId="6AC5B4D1"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0AF17A40" w14:textId="77777777" w:rsidTr="00E43116">
        <w:trPr>
          <w:gridAfter w:val="1"/>
          <w:wAfter w:w="29" w:type="dxa"/>
          <w:trHeight w:val="300"/>
        </w:trPr>
        <w:tc>
          <w:tcPr>
            <w:tcW w:w="2695" w:type="dxa"/>
          </w:tcPr>
          <w:p w14:paraId="23EC1388" w14:textId="77777777" w:rsidR="002F79AB" w:rsidRDefault="002F79AB" w:rsidP="002F79AB">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2F79AB" w:rsidRDefault="002F79AB" w:rsidP="002F79AB">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2F79AB" w14:paraId="29EDFFB9" w14:textId="77777777" w:rsidTr="00E43116">
        <w:trPr>
          <w:gridAfter w:val="1"/>
          <w:wAfter w:w="29" w:type="dxa"/>
          <w:trHeight w:val="300"/>
        </w:trPr>
        <w:tc>
          <w:tcPr>
            <w:tcW w:w="2695" w:type="dxa"/>
          </w:tcPr>
          <w:p w14:paraId="6CEBA57D" w14:textId="77777777" w:rsidR="002F79AB" w:rsidRPr="00F17F42" w:rsidRDefault="002F79AB" w:rsidP="002F79AB">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2F79AB" w:rsidRPr="00F17F42" w:rsidRDefault="002F79AB" w:rsidP="002F79AB">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2F79AB" w:rsidRPr="00F17F42" w:rsidRDefault="002F79AB" w:rsidP="002F79AB">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2F79AB" w:rsidRPr="00F17F42" w:rsidRDefault="002F79AB" w:rsidP="002F79AB">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2F79AB" w:rsidRPr="00B06914" w:rsidRDefault="002F79AB" w:rsidP="002F79AB">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2F79AB" w:rsidRPr="00F17F42" w:rsidRDefault="002F79AB" w:rsidP="002F79AB">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2F79AB" w14:paraId="28DB436A" w14:textId="77777777" w:rsidTr="00E43116">
        <w:trPr>
          <w:gridAfter w:val="1"/>
          <w:wAfter w:w="29" w:type="dxa"/>
          <w:trHeight w:val="300"/>
        </w:trPr>
        <w:tc>
          <w:tcPr>
            <w:tcW w:w="2695" w:type="dxa"/>
          </w:tcPr>
          <w:p w14:paraId="2A782377" w14:textId="77777777" w:rsidR="002F79AB" w:rsidRDefault="002F79AB" w:rsidP="002F79AB">
            <w:pPr>
              <w:pStyle w:val="BodyText"/>
              <w:rPr>
                <w:rFonts w:ascii="Arial" w:hAnsi="Arial" w:cs="Arial"/>
                <w:b/>
                <w:bCs/>
              </w:rPr>
            </w:pPr>
            <w:r>
              <w:rPr>
                <w:rFonts w:ascii="Arial" w:hAnsi="Arial" w:cs="Arial"/>
                <w:b/>
                <w:bCs/>
              </w:rPr>
              <w:t>"Synchronous Compensation"</w:t>
            </w:r>
          </w:p>
        </w:tc>
        <w:tc>
          <w:tcPr>
            <w:tcW w:w="7625" w:type="dxa"/>
          </w:tcPr>
          <w:p w14:paraId="5DF55C1A" w14:textId="77777777" w:rsidR="002F79AB" w:rsidRDefault="002F79AB" w:rsidP="002F79AB">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2F79AB" w14:paraId="1B6DFD65" w14:textId="77777777" w:rsidTr="00E43116">
        <w:trPr>
          <w:gridAfter w:val="1"/>
          <w:wAfter w:w="29" w:type="dxa"/>
          <w:trHeight w:val="300"/>
        </w:trPr>
        <w:tc>
          <w:tcPr>
            <w:tcW w:w="2695" w:type="dxa"/>
          </w:tcPr>
          <w:p w14:paraId="7EB5F78C" w14:textId="77777777" w:rsidR="002F79AB" w:rsidRDefault="002F79AB" w:rsidP="002F79AB">
            <w:pPr>
              <w:pStyle w:val="BodyText"/>
              <w:rPr>
                <w:rFonts w:ascii="Arial" w:hAnsi="Arial" w:cs="Arial"/>
                <w:b/>
                <w:bCs/>
              </w:rPr>
            </w:pPr>
            <w:r>
              <w:rPr>
                <w:rFonts w:ascii="Arial" w:hAnsi="Arial" w:cs="Arial"/>
                <w:b/>
                <w:bCs/>
              </w:rPr>
              <w:t>"Synchronised"</w:t>
            </w:r>
          </w:p>
        </w:tc>
        <w:tc>
          <w:tcPr>
            <w:tcW w:w="7625" w:type="dxa"/>
          </w:tcPr>
          <w:p w14:paraId="25E69EFC" w14:textId="77777777" w:rsidR="002F79AB" w:rsidRDefault="002F79AB" w:rsidP="002F79AB">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2F79AB" w14:paraId="38B89450" w14:textId="77777777" w:rsidTr="00E43116">
        <w:trPr>
          <w:gridAfter w:val="1"/>
          <w:wAfter w:w="29" w:type="dxa"/>
          <w:trHeight w:val="300"/>
        </w:trPr>
        <w:tc>
          <w:tcPr>
            <w:tcW w:w="2695" w:type="dxa"/>
          </w:tcPr>
          <w:p w14:paraId="659EC8FB" w14:textId="77777777" w:rsidR="002F79AB" w:rsidRDefault="002F79AB" w:rsidP="002F79AB">
            <w:pPr>
              <w:pStyle w:val="BodyText"/>
              <w:rPr>
                <w:rFonts w:ascii="Arial" w:hAnsi="Arial" w:cs="Arial"/>
                <w:b/>
                <w:bCs/>
              </w:rPr>
            </w:pPr>
            <w:r>
              <w:rPr>
                <w:rFonts w:ascii="Arial" w:hAnsi="Arial" w:cs="Arial"/>
                <w:b/>
                <w:bCs/>
              </w:rPr>
              <w:t>"System Ancillary Services"</w:t>
            </w:r>
          </w:p>
        </w:tc>
        <w:tc>
          <w:tcPr>
            <w:tcW w:w="7625" w:type="dxa"/>
          </w:tcPr>
          <w:p w14:paraId="1791355B" w14:textId="77777777" w:rsidR="002F79AB" w:rsidRDefault="002F79AB" w:rsidP="002F79AB">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2F79AB" w14:paraId="6C44C08E" w14:textId="77777777" w:rsidTr="00E43116">
        <w:trPr>
          <w:gridAfter w:val="1"/>
          <w:wAfter w:w="29" w:type="dxa"/>
          <w:trHeight w:val="300"/>
        </w:trPr>
        <w:tc>
          <w:tcPr>
            <w:tcW w:w="2695" w:type="dxa"/>
          </w:tcPr>
          <w:p w14:paraId="6485FB36" w14:textId="77777777" w:rsidR="002F79AB" w:rsidRDefault="002F79AB" w:rsidP="002F79AB">
            <w:pPr>
              <w:pStyle w:val="BodyText"/>
              <w:rPr>
                <w:rFonts w:ascii="Arial" w:hAnsi="Arial" w:cs="Arial"/>
                <w:b/>
                <w:bCs/>
              </w:rPr>
            </w:pPr>
            <w:r>
              <w:rPr>
                <w:rFonts w:ascii="Arial" w:hAnsi="Arial" w:cs="Arial"/>
                <w:b/>
                <w:bCs/>
              </w:rPr>
              <w:t>"System"</w:t>
            </w:r>
          </w:p>
          <w:p w14:paraId="2AD2D0BD" w14:textId="77777777" w:rsidR="002F79AB" w:rsidRDefault="002F79AB" w:rsidP="002F79AB">
            <w:pPr>
              <w:pStyle w:val="BodyText"/>
              <w:rPr>
                <w:rFonts w:ascii="Arial" w:hAnsi="Arial" w:cs="Arial"/>
                <w:b/>
                <w:bCs/>
              </w:rPr>
            </w:pPr>
          </w:p>
          <w:p w14:paraId="1C1E9A01" w14:textId="1B026A3E" w:rsidR="002F79AB" w:rsidRPr="00373088" w:rsidRDefault="002F79AB" w:rsidP="002F79AB">
            <w:pPr>
              <w:pStyle w:val="BodyText"/>
              <w:rPr>
                <w:rFonts w:ascii="Arial" w:hAnsi="Arial" w:cs="Arial"/>
                <w:b/>
                <w:bCs/>
              </w:rPr>
            </w:pPr>
            <w:r>
              <w:rPr>
                <w:rFonts w:ascii="Arial" w:hAnsi="Arial" w:cs="Arial"/>
                <w:b/>
                <w:bCs/>
              </w:rPr>
              <w:t>“System Restoration :</w:t>
            </w:r>
          </w:p>
        </w:tc>
        <w:tc>
          <w:tcPr>
            <w:tcW w:w="7625" w:type="dxa"/>
          </w:tcPr>
          <w:p w14:paraId="34EA237E" w14:textId="77777777" w:rsidR="002F79AB" w:rsidRDefault="002F79AB" w:rsidP="002F79AB">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2F79AB" w:rsidRPr="00FD0CD3" w:rsidRDefault="002F79AB" w:rsidP="002F79AB">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2F79AB" w14:paraId="6AA9DDFB" w14:textId="77777777" w:rsidTr="00E43116">
        <w:trPr>
          <w:gridAfter w:val="1"/>
          <w:wAfter w:w="29" w:type="dxa"/>
          <w:trHeight w:val="300"/>
        </w:trPr>
        <w:tc>
          <w:tcPr>
            <w:tcW w:w="2695" w:type="dxa"/>
          </w:tcPr>
          <w:p w14:paraId="249BF7AE" w14:textId="77777777" w:rsidR="002F79AB" w:rsidRDefault="002F79AB" w:rsidP="002F79AB">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7625" w:type="dxa"/>
          </w:tcPr>
          <w:p w14:paraId="0E799DDD" w14:textId="77777777" w:rsidR="002F79AB" w:rsidRDefault="002F79AB" w:rsidP="002F79AB">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2F79AB" w14:paraId="1EF15221" w14:textId="77777777" w:rsidTr="00E43116">
        <w:trPr>
          <w:gridAfter w:val="1"/>
          <w:wAfter w:w="29" w:type="dxa"/>
          <w:trHeight w:val="300"/>
        </w:trPr>
        <w:tc>
          <w:tcPr>
            <w:tcW w:w="2695" w:type="dxa"/>
          </w:tcPr>
          <w:p w14:paraId="11B5D6F4" w14:textId="161173FF" w:rsidR="002F79AB" w:rsidRDefault="002F79AB" w:rsidP="002F79AB">
            <w:pPr>
              <w:pStyle w:val="BodyText"/>
              <w:rPr>
                <w:rFonts w:ascii="Arial" w:hAnsi="Arial" w:cs="Arial"/>
                <w:b/>
                <w:bCs/>
                <w:w w:val="0"/>
              </w:rPr>
            </w:pPr>
            <w:bookmarkStart w:id="469" w:name="_DV_C152"/>
            <w:r>
              <w:rPr>
                <w:rStyle w:val="DeltaViewInsertion"/>
                <w:rFonts w:ascii="Arial" w:hAnsi="Arial" w:cs="Arial"/>
                <w:b/>
                <w:bCs/>
                <w:color w:val="auto"/>
                <w:w w:val="0"/>
                <w:u w:val="none"/>
              </w:rPr>
              <w:lastRenderedPageBreak/>
              <w:t>"System to Generator Operational Intertripping Scheme"</w:t>
            </w:r>
            <w:bookmarkEnd w:id="469"/>
          </w:p>
        </w:tc>
        <w:tc>
          <w:tcPr>
            <w:tcW w:w="7625" w:type="dxa"/>
          </w:tcPr>
          <w:p w14:paraId="08041048" w14:textId="77777777" w:rsidR="002F79AB" w:rsidRDefault="002F79AB" w:rsidP="002F79AB">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2F79AB" w14:paraId="4FF31BEE" w14:textId="77777777" w:rsidTr="00E43116">
        <w:trPr>
          <w:gridAfter w:val="1"/>
          <w:wAfter w:w="29" w:type="dxa"/>
          <w:trHeight w:val="300"/>
        </w:trPr>
        <w:tc>
          <w:tcPr>
            <w:tcW w:w="2695" w:type="dxa"/>
          </w:tcPr>
          <w:p w14:paraId="2AE889C4" w14:textId="77777777" w:rsidR="002F79AB" w:rsidRDefault="002F79AB" w:rsidP="002F79AB">
            <w:pPr>
              <w:pStyle w:val="BodyText"/>
              <w:rPr>
                <w:rFonts w:ascii="Arial" w:hAnsi="Arial" w:cs="Arial"/>
                <w:b/>
                <w:bCs/>
              </w:rPr>
            </w:pPr>
            <w:r>
              <w:rPr>
                <w:rFonts w:ascii="Arial" w:hAnsi="Arial" w:cs="Arial"/>
                <w:b/>
                <w:bCs/>
              </w:rPr>
              <w:t>"Target Frequency"</w:t>
            </w:r>
          </w:p>
        </w:tc>
        <w:tc>
          <w:tcPr>
            <w:tcW w:w="7625" w:type="dxa"/>
          </w:tcPr>
          <w:p w14:paraId="35F9EC83" w14:textId="77777777" w:rsidR="002F79AB" w:rsidRDefault="002F79AB" w:rsidP="002F79AB">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2F79AB" w14:paraId="067E4656" w14:textId="77777777" w:rsidTr="00E43116">
        <w:trPr>
          <w:gridAfter w:val="1"/>
          <w:wAfter w:w="29" w:type="dxa"/>
          <w:trHeight w:val="300"/>
        </w:trPr>
        <w:tc>
          <w:tcPr>
            <w:tcW w:w="2695" w:type="dxa"/>
          </w:tcPr>
          <w:p w14:paraId="3C835819" w14:textId="77777777" w:rsidR="002F79AB" w:rsidRDefault="002F79AB" w:rsidP="002F79AB">
            <w:pPr>
              <w:pStyle w:val="BodyText"/>
              <w:rPr>
                <w:rFonts w:ascii="Arial" w:hAnsi="Arial" w:cs="Arial"/>
                <w:b/>
                <w:bCs/>
              </w:rPr>
            </w:pPr>
            <w:r>
              <w:rPr>
                <w:rFonts w:ascii="Arial" w:hAnsi="Arial" w:cs="Arial"/>
                <w:b/>
                <w:bCs/>
              </w:rPr>
              <w:t>"TEC Increase Request"</w:t>
            </w:r>
          </w:p>
        </w:tc>
        <w:tc>
          <w:tcPr>
            <w:tcW w:w="7625" w:type="dxa"/>
          </w:tcPr>
          <w:p w14:paraId="15D77A5F" w14:textId="77777777" w:rsidR="002F79AB" w:rsidRDefault="002F79AB" w:rsidP="002F79AB">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470" w:name="_BPDCD_168"/>
            <w:r w:rsidRPr="00530856">
              <w:rPr>
                <w:rFonts w:ascii="Arial" w:hAnsi="Arial" w:cs="Arial"/>
                <w:lang w:val="en-US"/>
              </w:rPr>
              <w:t>;</w:t>
            </w:r>
            <w:bookmarkEnd w:id="470"/>
          </w:p>
        </w:tc>
      </w:tr>
      <w:tr w:rsidR="002F79AB" w14:paraId="1903594E" w14:textId="77777777" w:rsidTr="00E43116">
        <w:trPr>
          <w:gridAfter w:val="1"/>
          <w:wAfter w:w="29" w:type="dxa"/>
          <w:trHeight w:val="300"/>
        </w:trPr>
        <w:tc>
          <w:tcPr>
            <w:tcW w:w="2695" w:type="dxa"/>
          </w:tcPr>
          <w:p w14:paraId="355D1115"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rPr>
              <w:t>"TEC Register"</w:t>
            </w:r>
          </w:p>
        </w:tc>
        <w:tc>
          <w:tcPr>
            <w:tcW w:w="7625" w:type="dxa"/>
          </w:tcPr>
          <w:p w14:paraId="4E65232D" w14:textId="77777777" w:rsidR="002F79AB" w:rsidRDefault="002F79AB" w:rsidP="002F79AB">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471" w:name="_BPDCD_170"/>
            <w:r w:rsidRPr="00530856">
              <w:rPr>
                <w:rFonts w:ascii="Arial" w:hAnsi="Arial" w:cs="Arial"/>
              </w:rPr>
              <w:t>;</w:t>
            </w:r>
            <w:bookmarkEnd w:id="471"/>
          </w:p>
        </w:tc>
      </w:tr>
      <w:tr w:rsidR="002F79AB" w14:paraId="2AE992EA" w14:textId="77777777" w:rsidTr="00E43116">
        <w:trPr>
          <w:gridAfter w:val="1"/>
          <w:wAfter w:w="29" w:type="dxa"/>
          <w:trHeight w:val="300"/>
        </w:trPr>
        <w:tc>
          <w:tcPr>
            <w:tcW w:w="2695" w:type="dxa"/>
          </w:tcPr>
          <w:p w14:paraId="3085C4A7" w14:textId="77777777" w:rsidR="002F79AB" w:rsidRDefault="002F79AB" w:rsidP="002F79AB">
            <w:pPr>
              <w:pStyle w:val="BodyText"/>
              <w:rPr>
                <w:rFonts w:ascii="Arial" w:hAnsi="Arial" w:cs="Arial"/>
                <w:b/>
                <w:bCs/>
              </w:rPr>
            </w:pPr>
            <w:r>
              <w:rPr>
                <w:rFonts w:ascii="Arial" w:hAnsi="Arial" w:cs="Arial"/>
                <w:b/>
                <w:bCs/>
              </w:rPr>
              <w:t>"TEC Trade"</w:t>
            </w:r>
          </w:p>
        </w:tc>
        <w:tc>
          <w:tcPr>
            <w:tcW w:w="7625" w:type="dxa"/>
          </w:tcPr>
          <w:p w14:paraId="119E0117" w14:textId="77777777" w:rsidR="002F79AB" w:rsidRDefault="002F79AB" w:rsidP="002F79AB">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472" w:name="_BPDCD_171"/>
            <w:r w:rsidRPr="00530856">
              <w:rPr>
                <w:rFonts w:ascii="Arial" w:hAnsi="Arial" w:cs="Arial"/>
                <w:color w:val="0000FF"/>
              </w:rPr>
              <w:t>;</w:t>
            </w:r>
            <w:bookmarkEnd w:id="472"/>
          </w:p>
          <w:p w14:paraId="16D600CE" w14:textId="35B23B69" w:rsidR="002F79AB" w:rsidRDefault="002F79AB" w:rsidP="002F79AB">
            <w:pPr>
              <w:pStyle w:val="BodyText"/>
              <w:jc w:val="both"/>
              <w:rPr>
                <w:rFonts w:ascii="Arial" w:hAnsi="Arial" w:cs="Arial"/>
              </w:rPr>
            </w:pPr>
          </w:p>
        </w:tc>
      </w:tr>
      <w:tr w:rsidR="002F79AB" w14:paraId="195E18CA" w14:textId="77777777" w:rsidTr="00E43116">
        <w:trPr>
          <w:gridAfter w:val="1"/>
          <w:wAfter w:w="29" w:type="dxa"/>
          <w:trHeight w:val="300"/>
        </w:trPr>
        <w:tc>
          <w:tcPr>
            <w:tcW w:w="2695" w:type="dxa"/>
          </w:tcPr>
          <w:p w14:paraId="614DDDF5" w14:textId="77777777" w:rsidR="002F79AB" w:rsidRDefault="002F79AB" w:rsidP="002F79AB">
            <w:pPr>
              <w:pStyle w:val="BodyText"/>
              <w:rPr>
                <w:rFonts w:ascii="Arial" w:hAnsi="Arial" w:cs="Arial"/>
                <w:b/>
                <w:bCs/>
              </w:rPr>
            </w:pPr>
            <w:r>
              <w:rPr>
                <w:rFonts w:ascii="Arial" w:hAnsi="Arial" w:cs="Arial"/>
                <w:b/>
                <w:bCs/>
              </w:rPr>
              <w:t>"Tendered Capability Breakpoints"</w:t>
            </w:r>
          </w:p>
          <w:p w14:paraId="5DB5D7B3" w14:textId="0650B574" w:rsidR="002F79AB" w:rsidRDefault="002F79AB" w:rsidP="002F79AB">
            <w:pPr>
              <w:pStyle w:val="BodyText"/>
              <w:rPr>
                <w:rFonts w:ascii="Arial" w:hAnsi="Arial" w:cs="Arial"/>
                <w:b/>
                <w:bCs/>
              </w:rPr>
            </w:pPr>
          </w:p>
        </w:tc>
        <w:tc>
          <w:tcPr>
            <w:tcW w:w="7625" w:type="dxa"/>
          </w:tcPr>
          <w:p w14:paraId="2420CCD0" w14:textId="77777777" w:rsidR="002F79AB" w:rsidRDefault="002F79AB" w:rsidP="002F79AB">
            <w:pPr>
              <w:pStyle w:val="BodyText"/>
              <w:jc w:val="both"/>
              <w:rPr>
                <w:rFonts w:ascii="Arial" w:hAnsi="Arial" w:cs="Arial"/>
                <w:b/>
              </w:rPr>
            </w:pPr>
            <w:r>
              <w:rPr>
                <w:rFonts w:ascii="Arial" w:hAnsi="Arial" w:cs="Arial"/>
              </w:rPr>
              <w:t>as defined in Paragraph 1.4 of Appendix 5 of Schedule 3, Part I;</w:t>
            </w:r>
          </w:p>
        </w:tc>
      </w:tr>
      <w:tr w:rsidR="002F79AB" w14:paraId="43BD455A" w14:textId="77777777" w:rsidTr="00E43116">
        <w:trPr>
          <w:gridAfter w:val="1"/>
          <w:wAfter w:w="29" w:type="dxa"/>
          <w:trHeight w:val="300"/>
        </w:trPr>
        <w:tc>
          <w:tcPr>
            <w:tcW w:w="2695" w:type="dxa"/>
          </w:tcPr>
          <w:p w14:paraId="49E9ACF6"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2F79AB" w:rsidRDefault="002F79AB" w:rsidP="002F79AB">
            <w:pPr>
              <w:pStyle w:val="BodyText"/>
              <w:rPr>
                <w:rFonts w:ascii="Arial" w:hAnsi="Arial" w:cs="Arial"/>
                <w:b/>
                <w:bCs/>
              </w:rPr>
            </w:pPr>
          </w:p>
        </w:tc>
        <w:tc>
          <w:tcPr>
            <w:tcW w:w="7625" w:type="dxa"/>
          </w:tcPr>
          <w:p w14:paraId="3FB9534B" w14:textId="77777777" w:rsidR="002F79AB" w:rsidRDefault="002F79AB" w:rsidP="002F79AB">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473" w:name="_BPDCD_172"/>
            <w:r w:rsidRPr="00530856">
              <w:rPr>
                <w:rFonts w:ascii="Arial" w:hAnsi="Arial" w:cs="Arial"/>
                <w:szCs w:val="22"/>
              </w:rPr>
              <w:t>;</w:t>
            </w:r>
            <w:bookmarkEnd w:id="473"/>
          </w:p>
        </w:tc>
      </w:tr>
      <w:tr w:rsidR="002F79AB" w14:paraId="72807373" w14:textId="77777777" w:rsidTr="00E43116">
        <w:trPr>
          <w:gridAfter w:val="1"/>
          <w:wAfter w:w="29" w:type="dxa"/>
          <w:trHeight w:val="300"/>
        </w:trPr>
        <w:tc>
          <w:tcPr>
            <w:tcW w:w="2695" w:type="dxa"/>
          </w:tcPr>
          <w:p w14:paraId="4F1A771E" w14:textId="77777777" w:rsidR="002F79AB" w:rsidRDefault="002F79AB" w:rsidP="002F79AB">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2F79AB" w:rsidRDefault="002F79AB" w:rsidP="002F79AB">
            <w:pPr>
              <w:spacing w:after="240"/>
              <w:rPr>
                <w:rFonts w:ascii="Arial" w:hAnsi="Arial" w:cs="Arial"/>
                <w:b/>
                <w:bCs/>
              </w:rPr>
            </w:pPr>
          </w:p>
        </w:tc>
        <w:tc>
          <w:tcPr>
            <w:tcW w:w="7625" w:type="dxa"/>
          </w:tcPr>
          <w:p w14:paraId="756D05B2" w14:textId="77777777" w:rsidR="002F79AB" w:rsidRDefault="002F79AB" w:rsidP="002F79AB">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474" w:name="_BPDCD_173"/>
            <w:r w:rsidRPr="00530856">
              <w:rPr>
                <w:rFonts w:ascii="Arial" w:hAnsi="Arial" w:cs="Arial"/>
                <w:szCs w:val="22"/>
                <w:lang w:val="en-US"/>
              </w:rPr>
              <w:t>;</w:t>
            </w:r>
            <w:bookmarkEnd w:id="474"/>
          </w:p>
        </w:tc>
      </w:tr>
      <w:tr w:rsidR="002F79AB" w14:paraId="5092749F" w14:textId="77777777" w:rsidTr="00E43116">
        <w:trPr>
          <w:gridAfter w:val="1"/>
          <w:wAfter w:w="29" w:type="dxa"/>
          <w:trHeight w:val="300"/>
        </w:trPr>
        <w:tc>
          <w:tcPr>
            <w:tcW w:w="2695" w:type="dxa"/>
          </w:tcPr>
          <w:p w14:paraId="44D9F14C"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7625" w:type="dxa"/>
          </w:tcPr>
          <w:p w14:paraId="780AC773" w14:textId="77777777" w:rsidR="002F79AB" w:rsidRPr="00530856" w:rsidRDefault="002F79AB" w:rsidP="002F79AB">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475" w:name="_BPDCD_174"/>
            <w:r w:rsidRPr="00530856">
              <w:rPr>
                <w:rFonts w:ascii="Arial" w:hAnsi="Arial" w:cs="Arial"/>
                <w:szCs w:val="22"/>
                <w:lang w:val="en-US"/>
              </w:rPr>
              <w:t>;</w:t>
            </w:r>
            <w:bookmarkEnd w:id="475"/>
          </w:p>
        </w:tc>
      </w:tr>
      <w:tr w:rsidR="002F79AB" w14:paraId="1BE3089C" w14:textId="77777777" w:rsidTr="00E43116">
        <w:trPr>
          <w:gridAfter w:val="1"/>
          <w:wAfter w:w="29" w:type="dxa"/>
          <w:trHeight w:val="300"/>
        </w:trPr>
        <w:tc>
          <w:tcPr>
            <w:tcW w:w="2695" w:type="dxa"/>
          </w:tcPr>
          <w:p w14:paraId="1D90DCB1"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2F79AB" w:rsidRPr="00530856" w:rsidRDefault="002F79AB" w:rsidP="002F79AB">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476" w:name="_BPDCD_175"/>
            <w:r w:rsidRPr="00530856">
              <w:rPr>
                <w:rFonts w:ascii="Arial" w:hAnsi="Arial" w:cs="Arial"/>
                <w:szCs w:val="22"/>
                <w:lang w:val="en-US"/>
              </w:rPr>
              <w:t>;</w:t>
            </w:r>
            <w:bookmarkEnd w:id="476"/>
          </w:p>
        </w:tc>
      </w:tr>
      <w:tr w:rsidR="002F79AB" w14:paraId="0225C6CF" w14:textId="77777777" w:rsidTr="00E43116">
        <w:trPr>
          <w:gridAfter w:val="1"/>
          <w:wAfter w:w="29" w:type="dxa"/>
          <w:trHeight w:val="300"/>
        </w:trPr>
        <w:tc>
          <w:tcPr>
            <w:tcW w:w="2695" w:type="dxa"/>
          </w:tcPr>
          <w:p w14:paraId="6FCE019D"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7625" w:type="dxa"/>
          </w:tcPr>
          <w:p w14:paraId="4D20E609" w14:textId="77777777" w:rsidR="002F79AB" w:rsidRPr="00530856" w:rsidRDefault="002F79AB" w:rsidP="002F79AB">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477" w:name="_BPDCD_176"/>
            <w:r w:rsidRPr="00530856">
              <w:rPr>
                <w:rFonts w:ascii="Arial" w:hAnsi="Arial" w:cs="Arial"/>
                <w:szCs w:val="22"/>
                <w:lang w:val="en-US"/>
              </w:rPr>
              <w:t>;</w:t>
            </w:r>
            <w:bookmarkEnd w:id="477"/>
          </w:p>
        </w:tc>
      </w:tr>
      <w:tr w:rsidR="002F79AB" w14:paraId="5483C78F" w14:textId="77777777" w:rsidTr="00E43116">
        <w:trPr>
          <w:gridAfter w:val="1"/>
          <w:wAfter w:w="29" w:type="dxa"/>
          <w:trHeight w:val="300"/>
        </w:trPr>
        <w:tc>
          <w:tcPr>
            <w:tcW w:w="2695" w:type="dxa"/>
          </w:tcPr>
          <w:p w14:paraId="7E489703"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2F79AB" w:rsidRPr="00530856" w:rsidRDefault="002F79AB" w:rsidP="002F79AB">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478" w:name="_BPDCD_177"/>
            <w:r w:rsidRPr="00530856">
              <w:rPr>
                <w:rFonts w:ascii="Arial" w:hAnsi="Arial" w:cs="Arial"/>
                <w:szCs w:val="22"/>
                <w:lang w:val="en-US"/>
              </w:rPr>
              <w:t>;</w:t>
            </w:r>
            <w:bookmarkEnd w:id="478"/>
          </w:p>
        </w:tc>
      </w:tr>
      <w:tr w:rsidR="002F79AB" w14:paraId="30A2DDF8" w14:textId="77777777" w:rsidTr="00E43116">
        <w:trPr>
          <w:gridAfter w:val="1"/>
          <w:wAfter w:w="29" w:type="dxa"/>
          <w:trHeight w:val="300"/>
        </w:trPr>
        <w:tc>
          <w:tcPr>
            <w:tcW w:w="2695" w:type="dxa"/>
          </w:tcPr>
          <w:p w14:paraId="5E8BA2E5"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lastRenderedPageBreak/>
              <w:t>"Temporary TEC Exchange Rate Request Fee"</w:t>
            </w:r>
          </w:p>
        </w:tc>
        <w:tc>
          <w:tcPr>
            <w:tcW w:w="7625" w:type="dxa"/>
          </w:tcPr>
          <w:p w14:paraId="2DF52540" w14:textId="77777777" w:rsidR="002F79AB" w:rsidRDefault="002F79AB" w:rsidP="002F79AB">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479" w:name="_BPDCD_178"/>
            <w:r w:rsidRPr="00E236F2">
              <w:rPr>
                <w:rFonts w:ascii="Arial" w:hAnsi="Arial" w:cs="Arial"/>
                <w:szCs w:val="22"/>
                <w:lang w:val="en-US"/>
              </w:rPr>
              <w:t>;</w:t>
            </w:r>
            <w:bookmarkEnd w:id="479"/>
          </w:p>
        </w:tc>
      </w:tr>
      <w:tr w:rsidR="002F79AB" w14:paraId="418D630C" w14:textId="77777777" w:rsidTr="00E43116">
        <w:trPr>
          <w:gridAfter w:val="1"/>
          <w:wAfter w:w="29" w:type="dxa"/>
          <w:trHeight w:val="300"/>
        </w:trPr>
        <w:tc>
          <w:tcPr>
            <w:tcW w:w="2695" w:type="dxa"/>
          </w:tcPr>
          <w:p w14:paraId="732A4523"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2F79AB" w:rsidRDefault="002F79AB" w:rsidP="002F79AB">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480" w:name="_BPDCD_179"/>
            <w:r w:rsidRPr="00E236F2">
              <w:rPr>
                <w:rFonts w:ascii="Arial" w:hAnsi="Arial" w:cs="Arial"/>
                <w:szCs w:val="22"/>
                <w:lang w:val="en-US"/>
              </w:rPr>
              <w:t>;</w:t>
            </w:r>
            <w:bookmarkEnd w:id="480"/>
          </w:p>
        </w:tc>
      </w:tr>
      <w:tr w:rsidR="002F79AB" w14:paraId="22842467" w14:textId="77777777" w:rsidTr="00E43116">
        <w:trPr>
          <w:gridAfter w:val="1"/>
          <w:wAfter w:w="29" w:type="dxa"/>
          <w:trHeight w:val="300"/>
        </w:trPr>
        <w:tc>
          <w:tcPr>
            <w:tcW w:w="2695" w:type="dxa"/>
          </w:tcPr>
          <w:p w14:paraId="681D9EEB" w14:textId="77777777" w:rsidR="002F79AB" w:rsidRDefault="002F79AB" w:rsidP="002F79AB">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7625" w:type="dxa"/>
          </w:tcPr>
          <w:p w14:paraId="53669C39" w14:textId="77777777" w:rsidR="002F79AB" w:rsidRDefault="002F79AB" w:rsidP="002F79AB">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481" w:name="_BPDCD_180"/>
            <w:r w:rsidRPr="00E236F2">
              <w:rPr>
                <w:rFonts w:ascii="Arial" w:hAnsi="Arial" w:cs="Arial"/>
                <w:szCs w:val="22"/>
                <w:lang w:val="en-US"/>
              </w:rPr>
              <w:t>;</w:t>
            </w:r>
            <w:bookmarkEnd w:id="481"/>
          </w:p>
        </w:tc>
      </w:tr>
      <w:tr w:rsidR="002F79AB" w14:paraId="4D11F411" w14:textId="77777777" w:rsidTr="00E43116">
        <w:trPr>
          <w:gridAfter w:val="1"/>
          <w:wAfter w:w="29" w:type="dxa"/>
          <w:trHeight w:val="300"/>
        </w:trPr>
        <w:tc>
          <w:tcPr>
            <w:tcW w:w="2695" w:type="dxa"/>
          </w:tcPr>
          <w:p w14:paraId="42755A43" w14:textId="77777777" w:rsidR="002F79AB" w:rsidRDefault="002F79AB" w:rsidP="002F79AB">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7625" w:type="dxa"/>
          </w:tcPr>
          <w:p w14:paraId="2B1483D3" w14:textId="77777777" w:rsidR="002F79AB" w:rsidRDefault="002F79AB" w:rsidP="002F79AB">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482" w:name="_BPDCD_181"/>
            <w:r w:rsidRPr="00E236F2">
              <w:rPr>
                <w:rFonts w:ascii="Arial" w:hAnsi="Arial" w:cs="Arial"/>
                <w:color w:val="0000FF"/>
                <w:szCs w:val="22"/>
                <w:lang w:val="en-US"/>
              </w:rPr>
              <w:t>;</w:t>
            </w:r>
            <w:bookmarkEnd w:id="482"/>
          </w:p>
        </w:tc>
      </w:tr>
      <w:tr w:rsidR="002F79AB" w14:paraId="69614ED9" w14:textId="77777777" w:rsidTr="00E43116">
        <w:trPr>
          <w:gridAfter w:val="1"/>
          <w:wAfter w:w="29" w:type="dxa"/>
          <w:trHeight w:val="300"/>
        </w:trPr>
        <w:tc>
          <w:tcPr>
            <w:tcW w:w="2695" w:type="dxa"/>
          </w:tcPr>
          <w:p w14:paraId="44CD15C7" w14:textId="77777777" w:rsidR="002F79AB" w:rsidRDefault="002F79AB" w:rsidP="002F79AB">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7625" w:type="dxa"/>
          </w:tcPr>
          <w:p w14:paraId="0AC958D3" w14:textId="77777777" w:rsidR="002F79AB" w:rsidRDefault="002F79AB" w:rsidP="002F79AB">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483" w:name="_BPDCD_182"/>
            <w:r w:rsidRPr="00E236F2">
              <w:rPr>
                <w:rFonts w:ascii="Arial" w:hAnsi="Arial" w:cs="Arial"/>
                <w:szCs w:val="22"/>
                <w:lang w:val="en-US"/>
              </w:rPr>
              <w:t>;</w:t>
            </w:r>
            <w:bookmarkEnd w:id="483"/>
          </w:p>
        </w:tc>
      </w:tr>
      <w:tr w:rsidR="002F79AB" w14:paraId="5BF83305" w14:textId="77777777" w:rsidTr="00E43116">
        <w:trPr>
          <w:gridAfter w:val="1"/>
          <w:wAfter w:w="29" w:type="dxa"/>
          <w:trHeight w:val="300"/>
        </w:trPr>
        <w:tc>
          <w:tcPr>
            <w:tcW w:w="2695" w:type="dxa"/>
          </w:tcPr>
          <w:p w14:paraId="551ABD83" w14:textId="77777777" w:rsidR="002F79AB" w:rsidRDefault="002F79AB" w:rsidP="002F79AB">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2F79AB" w:rsidRDefault="002F79AB" w:rsidP="002F79AB">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484" w:name="_BPDCD_183"/>
            <w:r w:rsidRPr="00E236F2">
              <w:rPr>
                <w:rFonts w:ascii="Arial" w:hAnsi="Arial" w:cs="Arial"/>
                <w:szCs w:val="22"/>
                <w:lang w:val="en-US"/>
              </w:rPr>
              <w:t>;</w:t>
            </w:r>
            <w:bookmarkEnd w:id="484"/>
          </w:p>
        </w:tc>
      </w:tr>
      <w:tr w:rsidR="002F79AB" w14:paraId="0A14C918" w14:textId="77777777" w:rsidTr="00E43116">
        <w:trPr>
          <w:gridAfter w:val="1"/>
          <w:wAfter w:w="29" w:type="dxa"/>
          <w:trHeight w:val="300"/>
        </w:trPr>
        <w:tc>
          <w:tcPr>
            <w:tcW w:w="2695" w:type="dxa"/>
          </w:tcPr>
          <w:p w14:paraId="5BCA1AF6" w14:textId="77777777" w:rsidR="002F79AB" w:rsidRDefault="002F79AB" w:rsidP="002F79AB">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2F79AB" w:rsidRDefault="002F79AB" w:rsidP="002F79AB">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2F79AB" w14:paraId="11921D8A" w14:textId="77777777" w:rsidTr="00E43116">
        <w:trPr>
          <w:gridAfter w:val="1"/>
          <w:wAfter w:w="29" w:type="dxa"/>
          <w:trHeight w:val="300"/>
        </w:trPr>
        <w:tc>
          <w:tcPr>
            <w:tcW w:w="2695" w:type="dxa"/>
          </w:tcPr>
          <w:p w14:paraId="5A734F8B" w14:textId="77777777" w:rsidR="002F79AB" w:rsidRDefault="002F79AB" w:rsidP="002F79AB">
            <w:pPr>
              <w:pStyle w:val="BodyText"/>
              <w:rPr>
                <w:rFonts w:ascii="Arial" w:hAnsi="Arial" w:cs="Arial"/>
                <w:b/>
                <w:bCs/>
              </w:rPr>
            </w:pPr>
            <w:r>
              <w:rPr>
                <w:rFonts w:ascii="Arial" w:hAnsi="Arial" w:cs="Arial"/>
                <w:b/>
                <w:bCs/>
              </w:rPr>
              <w:t>"Tenderers"</w:t>
            </w:r>
          </w:p>
        </w:tc>
        <w:tc>
          <w:tcPr>
            <w:tcW w:w="7625" w:type="dxa"/>
          </w:tcPr>
          <w:p w14:paraId="14BF7FAF" w14:textId="77777777" w:rsidR="002F79AB" w:rsidRDefault="002F79AB" w:rsidP="002F79AB">
            <w:pPr>
              <w:pStyle w:val="BodyText"/>
              <w:jc w:val="both"/>
              <w:rPr>
                <w:rFonts w:ascii="Arial" w:hAnsi="Arial" w:cs="Arial"/>
              </w:rPr>
            </w:pPr>
            <w:r>
              <w:rPr>
                <w:rFonts w:ascii="Arial" w:hAnsi="Arial" w:cs="Arial"/>
              </w:rPr>
              <w:t>as defined in Paragraph 3.3 of Schedule 3, Part I;</w:t>
            </w:r>
          </w:p>
        </w:tc>
      </w:tr>
      <w:tr w:rsidR="002F79AB" w14:paraId="72F11859" w14:textId="77777777" w:rsidTr="00E43116">
        <w:trPr>
          <w:gridAfter w:val="1"/>
          <w:wAfter w:w="29" w:type="dxa"/>
          <w:trHeight w:val="300"/>
        </w:trPr>
        <w:tc>
          <w:tcPr>
            <w:tcW w:w="2695" w:type="dxa"/>
          </w:tcPr>
          <w:p w14:paraId="2D83FD1E" w14:textId="77777777" w:rsidR="002F79AB" w:rsidRDefault="002F79AB" w:rsidP="002F79AB">
            <w:pPr>
              <w:pStyle w:val="BodyText"/>
              <w:rPr>
                <w:rFonts w:ascii="Arial" w:hAnsi="Arial" w:cs="Arial"/>
                <w:b/>
                <w:bCs/>
              </w:rPr>
            </w:pPr>
            <w:r>
              <w:rPr>
                <w:rFonts w:ascii="Arial" w:hAnsi="Arial" w:cs="Arial"/>
                <w:b/>
                <w:bCs/>
              </w:rPr>
              <w:t>"Tender Period"</w:t>
            </w:r>
          </w:p>
        </w:tc>
        <w:tc>
          <w:tcPr>
            <w:tcW w:w="7625" w:type="dxa"/>
          </w:tcPr>
          <w:p w14:paraId="3B923467" w14:textId="77777777" w:rsidR="002F79AB" w:rsidRDefault="002F79AB" w:rsidP="002F79AB">
            <w:pPr>
              <w:pStyle w:val="BodyText"/>
              <w:jc w:val="both"/>
              <w:rPr>
                <w:rFonts w:ascii="Arial" w:hAnsi="Arial" w:cs="Arial"/>
              </w:rPr>
            </w:pPr>
            <w:r>
              <w:rPr>
                <w:rFonts w:ascii="Arial" w:hAnsi="Arial" w:cs="Arial"/>
              </w:rPr>
              <w:t>as defined in Paragraph 3.3 of Schedule 3, Part I;</w:t>
            </w:r>
          </w:p>
        </w:tc>
      </w:tr>
      <w:tr w:rsidR="002F79AB" w14:paraId="4D7C2530" w14:textId="77777777" w:rsidTr="00E43116">
        <w:trPr>
          <w:gridAfter w:val="1"/>
          <w:wAfter w:w="29" w:type="dxa"/>
          <w:trHeight w:val="300"/>
        </w:trPr>
        <w:tc>
          <w:tcPr>
            <w:tcW w:w="2695" w:type="dxa"/>
          </w:tcPr>
          <w:p w14:paraId="264012BB" w14:textId="77777777" w:rsidR="002F79AB" w:rsidRDefault="002F79AB" w:rsidP="002F79AB">
            <w:pPr>
              <w:pStyle w:val="BodyText"/>
              <w:rPr>
                <w:rFonts w:ascii="Arial" w:hAnsi="Arial" w:cs="Arial"/>
                <w:b/>
                <w:bCs/>
              </w:rPr>
            </w:pPr>
            <w:r>
              <w:rPr>
                <w:rFonts w:ascii="Arial" w:hAnsi="Arial" w:cs="Arial"/>
                <w:b/>
                <w:bCs/>
              </w:rPr>
              <w:t>"Term"</w:t>
            </w:r>
          </w:p>
        </w:tc>
        <w:tc>
          <w:tcPr>
            <w:tcW w:w="7625" w:type="dxa"/>
          </w:tcPr>
          <w:p w14:paraId="031B6847" w14:textId="77777777" w:rsidR="002F79AB" w:rsidRDefault="002F79AB" w:rsidP="002F79AB">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2F79AB" w14:paraId="5BE5F843" w14:textId="77777777" w:rsidTr="00E43116">
        <w:trPr>
          <w:gridAfter w:val="1"/>
          <w:wAfter w:w="29" w:type="dxa"/>
          <w:trHeight w:val="300"/>
        </w:trPr>
        <w:tc>
          <w:tcPr>
            <w:tcW w:w="2695" w:type="dxa"/>
          </w:tcPr>
          <w:p w14:paraId="2EAB8186" w14:textId="77777777" w:rsidR="002F79AB" w:rsidRDefault="002F79AB" w:rsidP="002F79AB">
            <w:pPr>
              <w:pStyle w:val="BodyText"/>
              <w:rPr>
                <w:rFonts w:ascii="Arial" w:hAnsi="Arial" w:cs="Arial"/>
                <w:b/>
                <w:bCs/>
              </w:rPr>
            </w:pPr>
            <w:r>
              <w:rPr>
                <w:rFonts w:ascii="Arial" w:hAnsi="Arial" w:cs="Arial"/>
                <w:b/>
                <w:bCs/>
              </w:rPr>
              <w:t>"Termination Amount"</w:t>
            </w:r>
          </w:p>
        </w:tc>
        <w:tc>
          <w:tcPr>
            <w:tcW w:w="7625" w:type="dxa"/>
          </w:tcPr>
          <w:p w14:paraId="0494CF6B" w14:textId="77777777" w:rsidR="002F79AB" w:rsidRDefault="002F79AB" w:rsidP="002F79AB">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2F79AB" w14:paraId="3F7CB878" w14:textId="77777777" w:rsidTr="00E43116">
        <w:trPr>
          <w:gridAfter w:val="1"/>
          <w:wAfter w:w="29" w:type="dxa"/>
          <w:trHeight w:val="300"/>
        </w:trPr>
        <w:tc>
          <w:tcPr>
            <w:tcW w:w="2695" w:type="dxa"/>
          </w:tcPr>
          <w:p w14:paraId="20720B9E" w14:textId="77777777" w:rsidR="002F79AB" w:rsidRDefault="002F79AB" w:rsidP="002F79AB">
            <w:pPr>
              <w:pStyle w:val="BodyText"/>
              <w:rPr>
                <w:rFonts w:ascii="Arial" w:hAnsi="Arial" w:cs="Arial"/>
                <w:b/>
                <w:bCs/>
              </w:rPr>
            </w:pPr>
            <w:r>
              <w:rPr>
                <w:rFonts w:ascii="Arial" w:hAnsi="Arial" w:cs="Arial"/>
                <w:b/>
                <w:bCs/>
              </w:rPr>
              <w:t>"The Company"</w:t>
            </w:r>
          </w:p>
        </w:tc>
        <w:tc>
          <w:tcPr>
            <w:tcW w:w="7625" w:type="dxa"/>
          </w:tcPr>
          <w:p w14:paraId="523467BE" w14:textId="4C488E0C" w:rsidR="002F79AB" w:rsidRDefault="002F79AB" w:rsidP="002F79AB">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Operator </w:t>
            </w:r>
            <w:r w:rsidRPr="5659255A">
              <w:rPr>
                <w:rFonts w:ascii="Arial" w:hAnsi="Arial" w:cs="Arial"/>
              </w:rPr>
              <w:t>;</w:t>
            </w:r>
          </w:p>
        </w:tc>
      </w:tr>
      <w:tr w:rsidR="002F79AB" w14:paraId="3320BAF7" w14:textId="77777777" w:rsidTr="00E43116">
        <w:trPr>
          <w:gridAfter w:val="1"/>
          <w:wAfter w:w="29" w:type="dxa"/>
          <w:trHeight w:val="300"/>
        </w:trPr>
        <w:tc>
          <w:tcPr>
            <w:tcW w:w="2695" w:type="dxa"/>
          </w:tcPr>
          <w:p w14:paraId="2EBDA245" w14:textId="77777777" w:rsidR="002F79AB" w:rsidRDefault="002F79AB" w:rsidP="002F79AB">
            <w:pPr>
              <w:pStyle w:val="BodyText"/>
              <w:rPr>
                <w:rFonts w:ascii="Arial" w:hAnsi="Arial" w:cs="Arial"/>
                <w:b/>
                <w:bCs/>
              </w:rPr>
            </w:pPr>
            <w:r>
              <w:rPr>
                <w:rFonts w:ascii="Arial" w:hAnsi="Arial" w:cs="Arial"/>
                <w:b/>
                <w:bCs/>
              </w:rPr>
              <w:t>"The Company Credit Rating"</w:t>
            </w:r>
          </w:p>
        </w:tc>
        <w:tc>
          <w:tcPr>
            <w:tcW w:w="7625" w:type="dxa"/>
          </w:tcPr>
          <w:p w14:paraId="3C070044" w14:textId="77777777" w:rsidR="002F79AB" w:rsidRDefault="002F79AB" w:rsidP="002F79AB">
            <w:pPr>
              <w:spacing w:after="240"/>
              <w:jc w:val="both"/>
              <w:rPr>
                <w:rFonts w:ascii="Arial" w:hAnsi="Arial" w:cs="Arial"/>
              </w:rPr>
            </w:pPr>
            <w:r>
              <w:rPr>
                <w:rFonts w:ascii="Arial" w:hAnsi="Arial" w:cs="Arial"/>
              </w:rPr>
              <w:t>any one of the following:-</w:t>
            </w:r>
          </w:p>
          <w:p w14:paraId="73A20A51" w14:textId="77777777" w:rsidR="002F79AB" w:rsidRDefault="002F79AB" w:rsidP="002F79AB">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2F79AB" w:rsidRDefault="002F79AB" w:rsidP="002F79AB">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2F79AB" w:rsidRDefault="002F79AB" w:rsidP="002F79AB">
            <w:pPr>
              <w:pStyle w:val="BodyTextIndent"/>
              <w:tabs>
                <w:tab w:val="left" w:pos="425"/>
              </w:tabs>
              <w:ind w:left="425" w:hanging="425"/>
              <w:jc w:val="both"/>
              <w:rPr>
                <w:rFonts w:ascii="Arial" w:hAnsi="Arial" w:cs="Arial"/>
              </w:rPr>
            </w:pPr>
            <w:r>
              <w:rPr>
                <w:rFonts w:ascii="Arial" w:hAnsi="Arial" w:cs="Arial"/>
              </w:rPr>
              <w:lastRenderedPageBreak/>
              <w:t>(c)</w:t>
            </w:r>
            <w:r>
              <w:rPr>
                <w:rFonts w:ascii="Arial" w:hAnsi="Arial" w:cs="Arial"/>
              </w:rPr>
              <w:tab/>
              <w:t>a short term rating by Standard and Poor’s or Moody’s which correlates to a long term rating of A- and A3 respectively; or</w:t>
            </w:r>
          </w:p>
          <w:p w14:paraId="5B42F793" w14:textId="167E3742" w:rsidR="002F79AB" w:rsidRDefault="002F79AB" w:rsidP="002F79AB">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485" w:name="_BPDCD_184"/>
            <w:r w:rsidRPr="5659255A">
              <w:rPr>
                <w:rFonts w:ascii="Arial" w:hAnsi="Arial" w:cs="Arial"/>
              </w:rPr>
              <w:t>;</w:t>
            </w:r>
            <w:bookmarkEnd w:id="485"/>
          </w:p>
        </w:tc>
      </w:tr>
      <w:tr w:rsidR="002F79AB" w14:paraId="47332BF2" w14:textId="77777777" w:rsidTr="00E43116">
        <w:trPr>
          <w:gridAfter w:val="1"/>
          <w:wAfter w:w="29" w:type="dxa"/>
          <w:trHeight w:val="300"/>
        </w:trPr>
        <w:tc>
          <w:tcPr>
            <w:tcW w:w="2695" w:type="dxa"/>
          </w:tcPr>
          <w:p w14:paraId="09B1532D" w14:textId="77777777" w:rsidR="002F79AB" w:rsidRDefault="002F79AB" w:rsidP="002F79AB">
            <w:pPr>
              <w:spacing w:after="240"/>
              <w:rPr>
                <w:rFonts w:ascii="Arial" w:hAnsi="Arial" w:cs="Arial"/>
                <w:b/>
                <w:bCs/>
              </w:rPr>
            </w:pPr>
            <w:r>
              <w:rPr>
                <w:rFonts w:ascii="Arial" w:hAnsi="Arial" w:cs="Arial"/>
                <w:b/>
                <w:bCs/>
              </w:rPr>
              <w:lastRenderedPageBreak/>
              <w:t xml:space="preserve"> "The Company’s Engineering Charges"</w:t>
            </w:r>
          </w:p>
        </w:tc>
        <w:tc>
          <w:tcPr>
            <w:tcW w:w="7625" w:type="dxa"/>
          </w:tcPr>
          <w:p w14:paraId="72D096B9" w14:textId="77777777" w:rsidR="002F79AB" w:rsidRDefault="002F79AB" w:rsidP="002F79AB">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2F79AB" w14:paraId="38F33D69" w14:textId="77777777" w:rsidTr="00E43116">
        <w:trPr>
          <w:gridAfter w:val="1"/>
          <w:wAfter w:w="29" w:type="dxa"/>
          <w:trHeight w:val="300"/>
        </w:trPr>
        <w:tc>
          <w:tcPr>
            <w:tcW w:w="2695" w:type="dxa"/>
          </w:tcPr>
          <w:p w14:paraId="1129BCC2" w14:textId="74BB3E87" w:rsidR="002F79AB" w:rsidRPr="00530856" w:rsidRDefault="002F79AB" w:rsidP="002F79AB">
            <w:pPr>
              <w:spacing w:after="240"/>
              <w:rPr>
                <w:rFonts w:ascii="Arial" w:hAnsi="Arial" w:cs="Arial"/>
                <w:b/>
                <w:bCs/>
              </w:rPr>
            </w:pPr>
            <w:bookmarkStart w:id="486" w:name="_BPDCI_185"/>
            <w:r w:rsidRPr="00530856">
              <w:rPr>
                <w:rFonts w:ascii="Arial" w:hAnsi="Arial" w:cs="Arial"/>
                <w:b/>
                <w:bCs/>
              </w:rPr>
              <w:t>"The Company Prescribed Level"</w:t>
            </w:r>
            <w:bookmarkEnd w:id="486"/>
          </w:p>
        </w:tc>
        <w:tc>
          <w:tcPr>
            <w:tcW w:w="7625" w:type="dxa"/>
          </w:tcPr>
          <w:p w14:paraId="093B09CA" w14:textId="77777777" w:rsidR="002F79AB" w:rsidRPr="00530856" w:rsidRDefault="002F79AB" w:rsidP="002F79AB">
            <w:pPr>
              <w:spacing w:after="240"/>
              <w:jc w:val="both"/>
              <w:rPr>
                <w:rFonts w:ascii="Arial" w:hAnsi="Arial" w:cs="Arial"/>
              </w:rPr>
            </w:pPr>
            <w:bookmarkStart w:id="487" w:name="_BPDCI_186"/>
            <w:r w:rsidRPr="00530856">
              <w:rPr>
                <w:rFonts w:ascii="Arial" w:hAnsi="Arial" w:cs="Arial"/>
              </w:rPr>
              <w:t xml:space="preserve">the forecast value of the regulatory asset value of </w:t>
            </w:r>
            <w:bookmarkStart w:id="488" w:name="_BPDCI_187"/>
            <w:bookmarkEnd w:id="487"/>
            <w:r>
              <w:rPr>
                <w:rFonts w:ascii="Arial" w:hAnsi="Arial" w:cs="Arial"/>
                <w:b/>
                <w:bCs/>
              </w:rPr>
              <w:t>NGET</w:t>
            </w:r>
            <w:r w:rsidRPr="00530856">
              <w:rPr>
                <w:rFonts w:ascii="Arial" w:hAnsi="Arial" w:cs="Arial"/>
              </w:rPr>
              <w:t xml:space="preserve"> </w:t>
            </w:r>
            <w:bookmarkStart w:id="489" w:name="_BPDCI_188"/>
            <w:bookmarkEnd w:id="488"/>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490" w:name="_BPDCI_189"/>
            <w:bookmarkEnd w:id="489"/>
            <w:r w:rsidRPr="00530856">
              <w:rPr>
                <w:rFonts w:ascii="Arial" w:hAnsi="Arial" w:cs="Arial"/>
              </w:rPr>
              <w:t xml:space="preserve">The Company </w:t>
            </w:r>
            <w:bookmarkStart w:id="491" w:name="_BPDCI_190"/>
            <w:bookmarkEnd w:id="490"/>
            <w:r w:rsidRPr="00530856">
              <w:rPr>
                <w:rFonts w:ascii="Arial" w:hAnsi="Arial" w:cs="Arial"/>
              </w:rPr>
              <w:t xml:space="preserve">– Transmission Owner Final Proposals" such values to be published on </w:t>
            </w:r>
            <w:bookmarkStart w:id="492" w:name="_BPDCI_191"/>
            <w:bookmarkEnd w:id="491"/>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493" w:name="_BPDCI_192"/>
            <w:bookmarkEnd w:id="492"/>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493"/>
          </w:p>
        </w:tc>
      </w:tr>
      <w:tr w:rsidR="002F79AB" w14:paraId="33CB6FAE" w14:textId="77777777" w:rsidTr="00E43116">
        <w:trPr>
          <w:gridAfter w:val="1"/>
          <w:wAfter w:w="29" w:type="dxa"/>
          <w:trHeight w:val="300"/>
        </w:trPr>
        <w:tc>
          <w:tcPr>
            <w:tcW w:w="2695" w:type="dxa"/>
          </w:tcPr>
          <w:p w14:paraId="6687B35E" w14:textId="77777777" w:rsidR="002F79AB" w:rsidRDefault="002F79AB" w:rsidP="002F79AB">
            <w:pPr>
              <w:pStyle w:val="BodyText"/>
              <w:rPr>
                <w:rFonts w:ascii="Arial" w:hAnsi="Arial" w:cs="Arial"/>
                <w:b/>
                <w:bCs/>
              </w:rPr>
            </w:pPr>
            <w:r>
              <w:rPr>
                <w:rFonts w:ascii="Arial" w:hAnsi="Arial" w:cs="Arial"/>
                <w:b/>
                <w:bCs/>
              </w:rPr>
              <w:t>"Third Party Claim"</w:t>
            </w:r>
          </w:p>
        </w:tc>
        <w:tc>
          <w:tcPr>
            <w:tcW w:w="7625" w:type="dxa"/>
          </w:tcPr>
          <w:p w14:paraId="7EF90F43" w14:textId="77777777" w:rsidR="002F79AB" w:rsidRDefault="002F79AB" w:rsidP="002F79AB">
            <w:pPr>
              <w:pStyle w:val="BodyText"/>
              <w:jc w:val="both"/>
              <w:rPr>
                <w:rFonts w:ascii="Arial" w:hAnsi="Arial" w:cs="Arial"/>
              </w:rPr>
            </w:pPr>
            <w:r>
              <w:rPr>
                <w:rFonts w:ascii="Arial" w:hAnsi="Arial" w:cs="Arial"/>
              </w:rPr>
              <w:t>as defined in Paragraph 7.5.3;</w:t>
            </w:r>
          </w:p>
        </w:tc>
      </w:tr>
      <w:tr w:rsidR="002F79AB" w14:paraId="2469A07D" w14:textId="77777777" w:rsidTr="00E43116">
        <w:trPr>
          <w:gridAfter w:val="1"/>
          <w:wAfter w:w="29" w:type="dxa"/>
          <w:trHeight w:val="300"/>
        </w:trPr>
        <w:tc>
          <w:tcPr>
            <w:tcW w:w="2695" w:type="dxa"/>
          </w:tcPr>
          <w:p w14:paraId="1E88473F" w14:textId="77777777" w:rsidR="002F79AB" w:rsidRDefault="002F79AB" w:rsidP="002F79AB">
            <w:pPr>
              <w:pStyle w:val="BodyText"/>
              <w:rPr>
                <w:rFonts w:ascii="Arial" w:hAnsi="Arial" w:cs="Arial"/>
                <w:b/>
                <w:bCs/>
              </w:rPr>
            </w:pPr>
            <w:r>
              <w:rPr>
                <w:rFonts w:ascii="Arial" w:hAnsi="Arial" w:cs="Arial"/>
                <w:b/>
                <w:bCs/>
              </w:rPr>
              <w:t>"Third Party Works"</w:t>
            </w:r>
          </w:p>
          <w:p w14:paraId="6D21F7FA" w14:textId="77777777" w:rsidR="002F79AB" w:rsidRDefault="002F79AB" w:rsidP="002F79AB">
            <w:pPr>
              <w:pStyle w:val="BodyText"/>
              <w:rPr>
                <w:rFonts w:ascii="Arial" w:hAnsi="Arial" w:cs="Arial"/>
                <w:b/>
                <w:bCs/>
              </w:rPr>
            </w:pPr>
          </w:p>
          <w:p w14:paraId="4B332596" w14:textId="77777777" w:rsidR="002F79AB" w:rsidRDefault="002F79AB" w:rsidP="002F79AB">
            <w:pPr>
              <w:pStyle w:val="BodyText"/>
              <w:rPr>
                <w:rFonts w:ascii="Arial" w:hAnsi="Arial" w:cs="Arial"/>
                <w:b/>
                <w:bCs/>
              </w:rPr>
            </w:pPr>
          </w:p>
          <w:p w14:paraId="0435B766" w14:textId="77777777" w:rsidR="002F79AB" w:rsidRDefault="002F79AB" w:rsidP="002F79AB">
            <w:pPr>
              <w:pStyle w:val="BodyText"/>
              <w:rPr>
                <w:rFonts w:ascii="Arial" w:hAnsi="Arial" w:cs="Arial"/>
                <w:b/>
                <w:bCs/>
              </w:rPr>
            </w:pPr>
          </w:p>
          <w:p w14:paraId="1BC9779C" w14:textId="77777777" w:rsidR="002F79AB" w:rsidRDefault="002F79AB" w:rsidP="002F79AB">
            <w:pPr>
              <w:pStyle w:val="BodyText"/>
              <w:rPr>
                <w:rFonts w:ascii="Arial" w:hAnsi="Arial" w:cs="Arial"/>
                <w:b/>
                <w:bCs/>
              </w:rPr>
            </w:pPr>
          </w:p>
          <w:p w14:paraId="1AFE4DF4" w14:textId="77777777" w:rsidR="002F79AB" w:rsidRDefault="002F79AB" w:rsidP="002F79AB">
            <w:pPr>
              <w:pStyle w:val="BodyText"/>
              <w:rPr>
                <w:rFonts w:ascii="Arial" w:hAnsi="Arial" w:cs="Arial"/>
                <w:b/>
                <w:bCs/>
              </w:rPr>
            </w:pPr>
          </w:p>
          <w:p w14:paraId="2901388C" w14:textId="77777777" w:rsidR="002F79AB" w:rsidRDefault="002F79AB" w:rsidP="002F79AB">
            <w:pPr>
              <w:pStyle w:val="BodyText"/>
              <w:rPr>
                <w:rFonts w:ascii="Arial" w:hAnsi="Arial" w:cs="Arial"/>
                <w:b/>
                <w:bCs/>
              </w:rPr>
            </w:pPr>
          </w:p>
          <w:p w14:paraId="2EE32176" w14:textId="77777777" w:rsidR="002F79AB" w:rsidRDefault="002F79AB" w:rsidP="002F79AB">
            <w:pPr>
              <w:pStyle w:val="BodyText"/>
              <w:rPr>
                <w:rFonts w:ascii="Arial" w:hAnsi="Arial" w:cs="Arial"/>
                <w:b/>
                <w:bCs/>
              </w:rPr>
            </w:pPr>
            <w:r>
              <w:rPr>
                <w:rFonts w:ascii="Arial" w:hAnsi="Arial" w:cs="Arial"/>
                <w:b/>
                <w:bCs/>
              </w:rPr>
              <w:t>TNUoS Tariff Forecast Timetable</w:t>
            </w:r>
          </w:p>
        </w:tc>
        <w:tc>
          <w:tcPr>
            <w:tcW w:w="7625" w:type="dxa"/>
          </w:tcPr>
          <w:p w14:paraId="5A877419" w14:textId="77777777" w:rsidR="002F79AB" w:rsidRDefault="002F79AB" w:rsidP="002F79AB">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2F79AB" w:rsidRDefault="002F79AB" w:rsidP="002F79AB">
            <w:pPr>
              <w:spacing w:after="240"/>
              <w:jc w:val="both"/>
              <w:rPr>
                <w:rFonts w:ascii="Arial" w:hAnsi="Arial" w:cs="Arial"/>
              </w:rPr>
            </w:pPr>
          </w:p>
          <w:p w14:paraId="085AF4AF" w14:textId="77777777" w:rsidR="002F79AB" w:rsidRDefault="002F79AB" w:rsidP="002F79AB">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2F79AB" w14:paraId="56AEC2A0" w14:textId="77777777" w:rsidTr="00E43116">
        <w:trPr>
          <w:gridAfter w:val="1"/>
          <w:wAfter w:w="29" w:type="dxa"/>
          <w:trHeight w:val="300"/>
        </w:trPr>
        <w:tc>
          <w:tcPr>
            <w:tcW w:w="2695" w:type="dxa"/>
          </w:tcPr>
          <w:p w14:paraId="033E96C2" w14:textId="77777777" w:rsidR="002F79AB" w:rsidRDefault="002F79AB" w:rsidP="002F79AB">
            <w:pPr>
              <w:spacing w:after="240"/>
              <w:rPr>
                <w:rFonts w:ascii="Arial" w:hAnsi="Arial" w:cs="Arial"/>
                <w:b/>
                <w:bCs/>
              </w:rPr>
            </w:pPr>
            <w:r>
              <w:rPr>
                <w:rFonts w:ascii="Arial" w:hAnsi="Arial" w:cs="Arial"/>
                <w:b/>
                <w:bCs/>
              </w:rPr>
              <w:t>"Total System"</w:t>
            </w:r>
          </w:p>
        </w:tc>
        <w:tc>
          <w:tcPr>
            <w:tcW w:w="7625" w:type="dxa"/>
          </w:tcPr>
          <w:p w14:paraId="132A3E8F" w14:textId="77777777" w:rsidR="002F79AB" w:rsidRDefault="002F79AB" w:rsidP="002F79AB">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2F79AB" w14:paraId="00E15EC5" w14:textId="77777777" w:rsidTr="00E43116">
        <w:trPr>
          <w:gridAfter w:val="1"/>
          <w:wAfter w:w="29" w:type="dxa"/>
          <w:trHeight w:val="300"/>
        </w:trPr>
        <w:tc>
          <w:tcPr>
            <w:tcW w:w="2695" w:type="dxa"/>
          </w:tcPr>
          <w:p w14:paraId="096D5A55" w14:textId="77777777" w:rsidR="002F79AB" w:rsidRDefault="002F79AB" w:rsidP="002F79AB">
            <w:pPr>
              <w:pStyle w:val="BodyText"/>
              <w:rPr>
                <w:rFonts w:ascii="Arial" w:hAnsi="Arial" w:cs="Arial"/>
                <w:b/>
                <w:bCs/>
              </w:rPr>
            </w:pPr>
            <w:r>
              <w:rPr>
                <w:rFonts w:ascii="Arial" w:hAnsi="Arial" w:cs="Arial"/>
                <w:b/>
                <w:bCs/>
              </w:rPr>
              <w:t>"Total System Chargeable HH Demand"</w:t>
            </w:r>
          </w:p>
        </w:tc>
        <w:tc>
          <w:tcPr>
            <w:tcW w:w="7625" w:type="dxa"/>
          </w:tcPr>
          <w:p w14:paraId="432F1910" w14:textId="77777777" w:rsidR="002F79AB" w:rsidRDefault="002F79AB" w:rsidP="002F79AB">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2F79AB" w14:paraId="3B99B1B3" w14:textId="77777777" w:rsidTr="00E43116">
        <w:trPr>
          <w:gridAfter w:val="1"/>
          <w:wAfter w:w="29" w:type="dxa"/>
          <w:trHeight w:val="300"/>
        </w:trPr>
        <w:tc>
          <w:tcPr>
            <w:tcW w:w="2695" w:type="dxa"/>
          </w:tcPr>
          <w:p w14:paraId="60FD6AE1" w14:textId="77777777" w:rsidR="002F79AB" w:rsidRDefault="002F79AB" w:rsidP="002F79AB">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2F79AB" w:rsidRDefault="002F79AB" w:rsidP="002F79AB">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2F79AB" w14:paraId="45EC406E" w14:textId="77777777" w:rsidTr="00E43116">
        <w:trPr>
          <w:gridAfter w:val="1"/>
          <w:wAfter w:w="29" w:type="dxa"/>
          <w:trHeight w:val="300"/>
        </w:trPr>
        <w:tc>
          <w:tcPr>
            <w:tcW w:w="2695" w:type="dxa"/>
          </w:tcPr>
          <w:p w14:paraId="1242FB11" w14:textId="77777777" w:rsidR="002F79AB" w:rsidRDefault="002F79AB" w:rsidP="002F79AB">
            <w:pPr>
              <w:pStyle w:val="BodyText"/>
              <w:rPr>
                <w:rFonts w:ascii="Arial" w:hAnsi="Arial" w:cs="Arial"/>
                <w:b/>
                <w:bCs/>
              </w:rPr>
            </w:pPr>
            <w:r>
              <w:rPr>
                <w:rFonts w:ascii="Arial" w:hAnsi="Arial" w:cs="Arial"/>
                <w:b/>
                <w:bCs/>
              </w:rPr>
              <w:t>"Trading Party"</w:t>
            </w:r>
          </w:p>
        </w:tc>
        <w:tc>
          <w:tcPr>
            <w:tcW w:w="7625" w:type="dxa"/>
          </w:tcPr>
          <w:p w14:paraId="2EA68941"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2E247E08" w14:textId="77777777" w:rsidTr="00E43116">
        <w:trPr>
          <w:gridAfter w:val="1"/>
          <w:wAfter w:w="29" w:type="dxa"/>
          <w:trHeight w:val="300"/>
        </w:trPr>
        <w:tc>
          <w:tcPr>
            <w:tcW w:w="2695" w:type="dxa"/>
          </w:tcPr>
          <w:p w14:paraId="1370902F" w14:textId="77777777" w:rsidR="002F79AB" w:rsidRDefault="002F79AB" w:rsidP="002F79AB">
            <w:pPr>
              <w:pStyle w:val="BodyText"/>
              <w:rPr>
                <w:rFonts w:ascii="Arial" w:hAnsi="Arial" w:cs="Arial"/>
                <w:b/>
                <w:bCs/>
              </w:rPr>
            </w:pPr>
            <w:r>
              <w:rPr>
                <w:rFonts w:ascii="Arial" w:hAnsi="Arial" w:cs="Arial"/>
                <w:b/>
                <w:bCs/>
              </w:rPr>
              <w:t>"Trading Unit"</w:t>
            </w:r>
          </w:p>
        </w:tc>
        <w:tc>
          <w:tcPr>
            <w:tcW w:w="7625" w:type="dxa"/>
          </w:tcPr>
          <w:p w14:paraId="605814D8"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F79AB" w14:paraId="32F995CF" w14:textId="77777777" w:rsidTr="00E43116">
        <w:trPr>
          <w:gridAfter w:val="1"/>
          <w:wAfter w:w="29" w:type="dxa"/>
          <w:trHeight w:val="300"/>
        </w:trPr>
        <w:tc>
          <w:tcPr>
            <w:tcW w:w="2695" w:type="dxa"/>
          </w:tcPr>
          <w:p w14:paraId="4903D165" w14:textId="77777777" w:rsidR="002F79AB" w:rsidRDefault="002F79AB" w:rsidP="002F79AB">
            <w:pPr>
              <w:pStyle w:val="BodyText"/>
              <w:rPr>
                <w:rFonts w:ascii="Arial" w:hAnsi="Arial" w:cs="Arial"/>
                <w:b/>
                <w:bCs/>
              </w:rPr>
            </w:pPr>
            <w:r>
              <w:rPr>
                <w:rFonts w:ascii="Arial" w:hAnsi="Arial" w:cs="Arial"/>
                <w:b/>
                <w:bCs/>
              </w:rPr>
              <w:lastRenderedPageBreak/>
              <w:t>"Transfer Date"</w:t>
            </w:r>
          </w:p>
        </w:tc>
        <w:tc>
          <w:tcPr>
            <w:tcW w:w="7625" w:type="dxa"/>
          </w:tcPr>
          <w:p w14:paraId="3284FD63" w14:textId="77777777" w:rsidR="002F79AB" w:rsidRDefault="002F79AB" w:rsidP="002F79AB">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2F79AB" w14:paraId="6A4B9F83" w14:textId="77777777" w:rsidTr="00E43116">
        <w:trPr>
          <w:gridAfter w:val="1"/>
          <w:wAfter w:w="29" w:type="dxa"/>
          <w:trHeight w:val="300"/>
        </w:trPr>
        <w:tc>
          <w:tcPr>
            <w:tcW w:w="2695" w:type="dxa"/>
          </w:tcPr>
          <w:p w14:paraId="2BF4EDAF" w14:textId="77777777" w:rsidR="002F79AB" w:rsidRDefault="002F79AB" w:rsidP="002F79AB">
            <w:pPr>
              <w:pStyle w:val="BodyText"/>
              <w:rPr>
                <w:rFonts w:ascii="Arial" w:hAnsi="Arial" w:cs="Arial"/>
                <w:b/>
                <w:bCs/>
              </w:rPr>
            </w:pPr>
            <w:r>
              <w:rPr>
                <w:rFonts w:ascii="Arial" w:hAnsi="Arial" w:cs="Arial"/>
                <w:b/>
                <w:bCs/>
              </w:rPr>
              <w:t>"Transfer Scheme"</w:t>
            </w:r>
          </w:p>
        </w:tc>
        <w:tc>
          <w:tcPr>
            <w:tcW w:w="7625" w:type="dxa"/>
          </w:tcPr>
          <w:p w14:paraId="6E4F10FD" w14:textId="77777777" w:rsidR="002F79AB" w:rsidRDefault="002F79AB" w:rsidP="002F79AB">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2F79AB" w14:paraId="42224E56" w14:textId="77777777" w:rsidTr="00E43116">
        <w:trPr>
          <w:gridAfter w:val="1"/>
          <w:wAfter w:w="29" w:type="dxa"/>
          <w:trHeight w:val="300"/>
        </w:trPr>
        <w:tc>
          <w:tcPr>
            <w:tcW w:w="2695" w:type="dxa"/>
          </w:tcPr>
          <w:p w14:paraId="72334A1D" w14:textId="77777777" w:rsidR="002F79AB" w:rsidRDefault="002F79AB" w:rsidP="002F79AB">
            <w:pPr>
              <w:spacing w:after="240"/>
              <w:rPr>
                <w:rFonts w:ascii="Arial" w:hAnsi="Arial" w:cs="Arial"/>
                <w:b/>
                <w:bCs/>
              </w:rPr>
            </w:pPr>
            <w:r>
              <w:rPr>
                <w:rFonts w:ascii="Arial" w:hAnsi="Arial" w:cs="Arial"/>
                <w:b/>
                <w:bCs/>
              </w:rPr>
              <w:t>"Transmission"</w:t>
            </w:r>
          </w:p>
        </w:tc>
        <w:tc>
          <w:tcPr>
            <w:tcW w:w="7625" w:type="dxa"/>
          </w:tcPr>
          <w:p w14:paraId="34AF3F75" w14:textId="77777777" w:rsidR="002F79AB" w:rsidRDefault="002F79AB" w:rsidP="002F79AB">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2F79AB" w14:paraId="3A52EEA7" w14:textId="77777777" w:rsidTr="00E43116">
        <w:trPr>
          <w:gridAfter w:val="1"/>
          <w:wAfter w:w="29" w:type="dxa"/>
          <w:trHeight w:val="300"/>
        </w:trPr>
        <w:tc>
          <w:tcPr>
            <w:tcW w:w="2695" w:type="dxa"/>
          </w:tcPr>
          <w:p w14:paraId="3924031F" w14:textId="77777777" w:rsidR="002F79AB" w:rsidRDefault="002F79AB" w:rsidP="002F79AB">
            <w:pPr>
              <w:pStyle w:val="BodyText"/>
              <w:rPr>
                <w:rFonts w:ascii="Arial" w:hAnsi="Arial" w:cs="Arial"/>
                <w:b/>
                <w:bCs/>
              </w:rPr>
            </w:pPr>
            <w:r>
              <w:rPr>
                <w:rFonts w:ascii="Arial" w:hAnsi="Arial" w:cs="Arial"/>
                <w:b/>
                <w:bCs/>
              </w:rPr>
              <w:t>"Transmission Business"</w:t>
            </w:r>
          </w:p>
        </w:tc>
        <w:tc>
          <w:tcPr>
            <w:tcW w:w="7625" w:type="dxa"/>
          </w:tcPr>
          <w:p w14:paraId="359899D9" w14:textId="77777777" w:rsidR="002F79AB" w:rsidRDefault="002F79AB" w:rsidP="002F79AB">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2F79AB" w14:paraId="51F56060" w14:textId="77777777" w:rsidTr="00E43116">
        <w:trPr>
          <w:gridAfter w:val="1"/>
          <w:wAfter w:w="29" w:type="dxa"/>
          <w:trHeight w:val="300"/>
        </w:trPr>
        <w:tc>
          <w:tcPr>
            <w:tcW w:w="2695" w:type="dxa"/>
          </w:tcPr>
          <w:p w14:paraId="1A9A47D3" w14:textId="77777777" w:rsidR="002F79AB" w:rsidRDefault="002F79AB" w:rsidP="002F79AB">
            <w:pPr>
              <w:pStyle w:val="BodyText"/>
              <w:rPr>
                <w:rFonts w:ascii="Arial" w:hAnsi="Arial" w:cs="Arial"/>
                <w:b/>
                <w:bCs/>
              </w:rPr>
            </w:pPr>
            <w:r>
              <w:rPr>
                <w:rFonts w:ascii="Arial" w:hAnsi="Arial" w:cs="Arial"/>
                <w:b/>
                <w:bCs/>
              </w:rPr>
              <w:t>“Transmission Charging Methodology Forum”</w:t>
            </w:r>
          </w:p>
        </w:tc>
        <w:tc>
          <w:tcPr>
            <w:tcW w:w="7625" w:type="dxa"/>
          </w:tcPr>
          <w:p w14:paraId="2BC2243F" w14:textId="77777777" w:rsidR="002F79AB" w:rsidRDefault="002F79AB" w:rsidP="002F79AB">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2F79AB" w14:paraId="35D649B2" w14:textId="77777777" w:rsidTr="00E43116">
        <w:trPr>
          <w:gridAfter w:val="1"/>
          <w:wAfter w:w="29" w:type="dxa"/>
          <w:trHeight w:val="300"/>
        </w:trPr>
        <w:tc>
          <w:tcPr>
            <w:tcW w:w="2695" w:type="dxa"/>
          </w:tcPr>
          <w:p w14:paraId="4D7F1466" w14:textId="77777777" w:rsidR="002F79AB" w:rsidRDefault="002F79AB" w:rsidP="002F79AB">
            <w:pPr>
              <w:pStyle w:val="BodyText"/>
              <w:rPr>
                <w:rFonts w:ascii="Arial" w:hAnsi="Arial" w:cs="Arial"/>
                <w:b/>
                <w:bCs/>
              </w:rPr>
            </w:pPr>
            <w:r>
              <w:rPr>
                <w:rFonts w:ascii="Arial" w:hAnsi="Arial"/>
                <w:b/>
              </w:rPr>
              <w:t>“Transmission Circuits”</w:t>
            </w:r>
          </w:p>
        </w:tc>
        <w:tc>
          <w:tcPr>
            <w:tcW w:w="7625" w:type="dxa"/>
          </w:tcPr>
          <w:p w14:paraId="1F3E5883" w14:textId="77777777" w:rsidR="002F79AB" w:rsidRDefault="002F79AB" w:rsidP="002F79AB">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2F79AB" w14:paraId="0C2AEBD0" w14:textId="77777777" w:rsidTr="00E43116">
        <w:trPr>
          <w:gridAfter w:val="1"/>
          <w:wAfter w:w="29" w:type="dxa"/>
          <w:trHeight w:val="300"/>
        </w:trPr>
        <w:tc>
          <w:tcPr>
            <w:tcW w:w="2695" w:type="dxa"/>
          </w:tcPr>
          <w:p w14:paraId="5DF24E51" w14:textId="77777777" w:rsidR="002F79AB" w:rsidRDefault="002F79AB" w:rsidP="002F79AB">
            <w:pPr>
              <w:pStyle w:val="BodyText"/>
              <w:rPr>
                <w:rFonts w:ascii="Arial" w:hAnsi="Arial" w:cs="Arial"/>
                <w:b/>
                <w:bCs/>
              </w:rPr>
            </w:pPr>
            <w:r>
              <w:rPr>
                <w:rFonts w:ascii="Arial" w:hAnsi="Arial" w:cs="Arial"/>
                <w:b/>
                <w:bCs/>
              </w:rPr>
              <w:t>"Transmission Connection Assets"</w:t>
            </w:r>
          </w:p>
          <w:p w14:paraId="2F2097E4" w14:textId="77777777" w:rsidR="002F79AB" w:rsidRDefault="002F79AB" w:rsidP="002F79AB">
            <w:pPr>
              <w:pStyle w:val="BodyText"/>
              <w:rPr>
                <w:rFonts w:ascii="Arial" w:hAnsi="Arial" w:cs="Arial"/>
                <w:b/>
                <w:bCs/>
              </w:rPr>
            </w:pPr>
          </w:p>
          <w:p w14:paraId="78D5FCAA" w14:textId="3935A5D0" w:rsidR="002F79AB" w:rsidRDefault="002F79AB" w:rsidP="002F79AB">
            <w:pPr>
              <w:pStyle w:val="BodyText"/>
              <w:rPr>
                <w:rFonts w:ascii="Arial" w:hAnsi="Arial" w:cs="Arial"/>
                <w:b/>
                <w:bCs/>
              </w:rPr>
            </w:pPr>
          </w:p>
        </w:tc>
        <w:tc>
          <w:tcPr>
            <w:tcW w:w="7625" w:type="dxa"/>
          </w:tcPr>
          <w:p w14:paraId="444AFF24" w14:textId="00C76734" w:rsidR="002F79AB" w:rsidRDefault="002F79AB" w:rsidP="002F79AB">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2F79AB" w14:paraId="36E57107" w14:textId="77777777" w:rsidTr="00E43116">
        <w:trPr>
          <w:gridAfter w:val="1"/>
          <w:wAfter w:w="29" w:type="dxa"/>
          <w:trHeight w:val="300"/>
        </w:trPr>
        <w:tc>
          <w:tcPr>
            <w:tcW w:w="2695" w:type="dxa"/>
          </w:tcPr>
          <w:p w14:paraId="0C414DF8" w14:textId="77777777" w:rsidR="002F79AB" w:rsidRDefault="002F79AB" w:rsidP="002F79AB">
            <w:pPr>
              <w:pStyle w:val="BodyText"/>
              <w:rPr>
                <w:rFonts w:ascii="Arial" w:hAnsi="Arial" w:cs="Arial"/>
                <w:b/>
                <w:sz w:val="24"/>
              </w:rPr>
            </w:pPr>
            <w:r w:rsidRPr="00991CA1">
              <w:rPr>
                <w:rFonts w:ascii="Arial" w:hAnsi="Arial" w:cs="Arial"/>
                <w:b/>
                <w:sz w:val="24"/>
              </w:rPr>
              <w:t>“Transmission Demand Residual”</w:t>
            </w:r>
          </w:p>
          <w:p w14:paraId="1545A160" w14:textId="77777777" w:rsidR="002F79AB" w:rsidRDefault="002F79AB" w:rsidP="002F79AB">
            <w:pPr>
              <w:pStyle w:val="BodyText"/>
              <w:rPr>
                <w:rFonts w:ascii="Arial" w:hAnsi="Arial" w:cs="Arial"/>
                <w:b/>
                <w:bCs/>
              </w:rPr>
            </w:pPr>
          </w:p>
        </w:tc>
        <w:tc>
          <w:tcPr>
            <w:tcW w:w="7625" w:type="dxa"/>
          </w:tcPr>
          <w:p w14:paraId="2B4CA868" w14:textId="31DE8AF5" w:rsidR="002F79AB" w:rsidRDefault="002F79AB" w:rsidP="002F79AB">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2F79AB" w14:paraId="042A3BEA" w14:textId="77777777" w:rsidTr="00E43116">
        <w:trPr>
          <w:gridAfter w:val="1"/>
          <w:wAfter w:w="29" w:type="dxa"/>
          <w:trHeight w:val="300"/>
        </w:trPr>
        <w:tc>
          <w:tcPr>
            <w:tcW w:w="2695" w:type="dxa"/>
          </w:tcPr>
          <w:p w14:paraId="08A40916" w14:textId="77777777" w:rsidR="002F79AB" w:rsidRPr="00681D96" w:rsidRDefault="002F79AB" w:rsidP="002F79AB">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2F79AB" w:rsidRDefault="002F79AB" w:rsidP="002F79AB">
            <w:pPr>
              <w:pStyle w:val="BodyText"/>
              <w:rPr>
                <w:rFonts w:ascii="Arial" w:hAnsi="Arial" w:cs="Arial"/>
                <w:b/>
                <w:bCs/>
              </w:rPr>
            </w:pPr>
          </w:p>
        </w:tc>
        <w:tc>
          <w:tcPr>
            <w:tcW w:w="7625" w:type="dxa"/>
          </w:tcPr>
          <w:p w14:paraId="692D267B" w14:textId="209A6872" w:rsidR="002F79AB" w:rsidRDefault="002F79AB" w:rsidP="002F79AB">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2F79AB" w14:paraId="7F8D97F4" w14:textId="77777777" w:rsidTr="00E43116">
        <w:trPr>
          <w:gridAfter w:val="1"/>
          <w:wAfter w:w="29" w:type="dxa"/>
          <w:trHeight w:val="300"/>
        </w:trPr>
        <w:tc>
          <w:tcPr>
            <w:tcW w:w="2695" w:type="dxa"/>
          </w:tcPr>
          <w:p w14:paraId="65A534F8" w14:textId="77777777" w:rsidR="002F79AB" w:rsidRDefault="002F79AB" w:rsidP="002F79AB">
            <w:pPr>
              <w:pStyle w:val="BodyText"/>
              <w:rPr>
                <w:rFonts w:ascii="Arial" w:hAnsi="Arial" w:cs="Arial"/>
                <w:b/>
                <w:bCs/>
              </w:rPr>
            </w:pPr>
            <w:r>
              <w:rPr>
                <w:rFonts w:ascii="Arial" w:hAnsi="Arial" w:cs="Arial"/>
                <w:b/>
                <w:bCs/>
              </w:rPr>
              <w:lastRenderedPageBreak/>
              <w:t>"Transmission Connection Asset Works"</w:t>
            </w:r>
          </w:p>
        </w:tc>
        <w:tc>
          <w:tcPr>
            <w:tcW w:w="7625" w:type="dxa"/>
          </w:tcPr>
          <w:p w14:paraId="0DEE06F5" w14:textId="77777777" w:rsidR="002F79AB" w:rsidRDefault="002F79AB" w:rsidP="002F79A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2F79AB" w14:paraId="4D5EFC87" w14:textId="77777777" w:rsidTr="00E43116">
        <w:trPr>
          <w:gridAfter w:val="1"/>
          <w:wAfter w:w="29" w:type="dxa"/>
          <w:trHeight w:val="300"/>
        </w:trPr>
        <w:tc>
          <w:tcPr>
            <w:tcW w:w="2695" w:type="dxa"/>
          </w:tcPr>
          <w:p w14:paraId="760B5942" w14:textId="2544203A" w:rsidR="002F79AB" w:rsidRPr="009E79CD" w:rsidRDefault="002F79AB" w:rsidP="002F79AB">
            <w:pPr>
              <w:pStyle w:val="BodyText"/>
              <w:rPr>
                <w:rFonts w:ascii="Arial" w:hAnsi="Arial" w:cs="Arial"/>
                <w:b/>
                <w:bCs/>
              </w:rPr>
            </w:pPr>
            <w:r w:rsidRPr="009E79CD">
              <w:rPr>
                <w:rFonts w:ascii="Arial" w:hAnsi="Arial" w:cs="Arial"/>
                <w:b/>
                <w:bCs/>
              </w:rPr>
              <w:t>"Transmission Entry Capacity"</w:t>
            </w:r>
          </w:p>
        </w:tc>
        <w:tc>
          <w:tcPr>
            <w:tcW w:w="7625" w:type="dxa"/>
          </w:tcPr>
          <w:p w14:paraId="2C6C2F4A" w14:textId="6EE6BD58" w:rsidR="002F79AB" w:rsidRPr="009E79CD" w:rsidRDefault="002F79AB" w:rsidP="002F79AB">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2F79AB" w14:paraId="767DA6D6" w14:textId="77777777" w:rsidTr="00E43116">
        <w:trPr>
          <w:gridAfter w:val="1"/>
          <w:wAfter w:w="29" w:type="dxa"/>
          <w:trHeight w:val="300"/>
          <w:ins w:id="494" w:author="Author"/>
        </w:trPr>
        <w:tc>
          <w:tcPr>
            <w:tcW w:w="2695" w:type="dxa"/>
          </w:tcPr>
          <w:p w14:paraId="409DD209" w14:textId="35BDF10D" w:rsidR="002F79AB" w:rsidRPr="009E79CD" w:rsidRDefault="002F79AB" w:rsidP="002F79AB">
            <w:pPr>
              <w:pStyle w:val="BodyText"/>
              <w:rPr>
                <w:ins w:id="495" w:author="Author"/>
                <w:rFonts w:ascii="Arial" w:hAnsi="Arial" w:cs="Arial"/>
                <w:b/>
                <w:bCs/>
              </w:rPr>
            </w:pPr>
            <w:ins w:id="496" w:author="Author">
              <w:r w:rsidRPr="00F35A74">
                <w:rPr>
                  <w:rFonts w:ascii="Arial" w:hAnsi="Arial" w:cs="Arial"/>
                  <w:b/>
                  <w:bCs/>
                  <w:szCs w:val="22"/>
                </w:rPr>
                <w:t>“Transmission Evaluation”</w:t>
              </w:r>
            </w:ins>
          </w:p>
        </w:tc>
        <w:tc>
          <w:tcPr>
            <w:tcW w:w="7625" w:type="dxa"/>
          </w:tcPr>
          <w:p w14:paraId="32D230EF" w14:textId="77777777" w:rsidR="002F79AB" w:rsidRDefault="002F79AB" w:rsidP="002F79AB">
            <w:pPr>
              <w:jc w:val="both"/>
              <w:rPr>
                <w:ins w:id="497" w:author="Author"/>
                <w:rFonts w:ascii="Arial" w:hAnsi="Arial" w:cs="Arial"/>
                <w:szCs w:val="22"/>
              </w:rPr>
            </w:pPr>
            <w:ins w:id="498" w:author="Author">
              <w:r w:rsidRPr="00F35A74">
                <w:rPr>
                  <w:rFonts w:ascii="Arial" w:hAnsi="Arial" w:cs="Arial"/>
                  <w:szCs w:val="22"/>
                </w:rPr>
                <w:t xml:space="preserve">where a </w:t>
              </w:r>
              <w:r w:rsidRPr="00F35A74">
                <w:rPr>
                  <w:rFonts w:ascii="Arial" w:hAnsi="Arial" w:cs="Arial"/>
                  <w:b/>
                  <w:bCs/>
                  <w:szCs w:val="22"/>
                </w:rPr>
                <w:t>Relevant</w:t>
              </w:r>
              <w:r w:rsidRPr="00F35A74">
                <w:rPr>
                  <w:rFonts w:ascii="Arial" w:hAnsi="Arial" w:cs="Arial"/>
                  <w:szCs w:val="22"/>
                </w:rPr>
                <w:t xml:space="preserve"> </w:t>
              </w:r>
              <w:r w:rsidRPr="00F35A74">
                <w:rPr>
                  <w:rFonts w:ascii="Arial" w:hAnsi="Arial" w:cs="Arial"/>
                  <w:b/>
                  <w:bCs/>
                  <w:szCs w:val="22"/>
                </w:rPr>
                <w:t>Embedded Power Station</w:t>
              </w:r>
              <w:r w:rsidRPr="00F35A74">
                <w:rPr>
                  <w:rFonts w:ascii="Arial" w:hAnsi="Arial" w:cs="Arial"/>
                  <w:szCs w:val="22"/>
                </w:rPr>
                <w:t xml:space="preserve"> with an agreement for connection to and/or for the use of a </w:t>
              </w:r>
              <w:r w:rsidRPr="00F35A74">
                <w:rPr>
                  <w:rFonts w:ascii="Arial" w:hAnsi="Arial" w:cs="Arial"/>
                  <w:b/>
                  <w:bCs/>
                  <w:szCs w:val="22"/>
                </w:rPr>
                <w:t>User’s Distribution System</w:t>
              </w:r>
              <w:r w:rsidRPr="00F35A74">
                <w:rPr>
                  <w:rFonts w:ascii="Arial" w:hAnsi="Arial" w:cs="Arial"/>
                  <w:szCs w:val="22"/>
                </w:rPr>
                <w:t xml:space="preserve"> wants the </w:t>
              </w:r>
              <w:r w:rsidRPr="00F35A74">
                <w:rPr>
                  <w:rFonts w:ascii="Arial" w:hAnsi="Arial" w:cs="Arial"/>
                  <w:b/>
                  <w:bCs/>
                  <w:szCs w:val="22"/>
                </w:rPr>
                <w:t xml:space="preserve">User </w:t>
              </w:r>
              <w:r w:rsidRPr="00F35A74">
                <w:rPr>
                  <w:rFonts w:ascii="Arial" w:hAnsi="Arial" w:cs="Arial"/>
                  <w:szCs w:val="22"/>
                </w:rPr>
                <w:t xml:space="preserve">to make a </w:t>
              </w:r>
              <w:r w:rsidRPr="00F35A74">
                <w:rPr>
                  <w:rFonts w:ascii="Arial" w:hAnsi="Arial" w:cs="Arial"/>
                  <w:b/>
                  <w:bCs/>
                  <w:szCs w:val="22"/>
                </w:rPr>
                <w:t xml:space="preserve">Gate 2 Application </w:t>
              </w:r>
              <w:r w:rsidRPr="00F35A74">
                <w:rPr>
                  <w:rFonts w:ascii="Arial" w:hAnsi="Arial" w:cs="Arial"/>
                  <w:szCs w:val="22"/>
                </w:rPr>
                <w:t xml:space="preserve">in respect of its project; </w:t>
              </w:r>
            </w:ins>
          </w:p>
          <w:p w14:paraId="018F6E0D" w14:textId="503789F8" w:rsidR="002F79AB" w:rsidRPr="00190D54" w:rsidRDefault="002F79AB" w:rsidP="002F79AB">
            <w:pPr>
              <w:jc w:val="both"/>
              <w:rPr>
                <w:ins w:id="499" w:author="Author"/>
                <w:rFonts w:ascii="Arial" w:hAnsi="Arial" w:cs="Arial"/>
                <w:szCs w:val="22"/>
              </w:rPr>
            </w:pPr>
          </w:p>
        </w:tc>
      </w:tr>
      <w:tr w:rsidR="002F79AB" w14:paraId="4C758EA8" w14:textId="77777777" w:rsidTr="00E43116">
        <w:trPr>
          <w:gridAfter w:val="1"/>
          <w:wAfter w:w="29" w:type="dxa"/>
          <w:trHeight w:val="300"/>
          <w:ins w:id="500" w:author="Author"/>
        </w:trPr>
        <w:tc>
          <w:tcPr>
            <w:tcW w:w="2695" w:type="dxa"/>
          </w:tcPr>
          <w:p w14:paraId="697FD89F" w14:textId="25F4944D" w:rsidR="002F79AB" w:rsidRPr="009E79CD" w:rsidRDefault="002F79AB" w:rsidP="002F79AB">
            <w:pPr>
              <w:pStyle w:val="BodyText"/>
              <w:rPr>
                <w:ins w:id="501" w:author="Author"/>
                <w:rFonts w:ascii="Arial" w:hAnsi="Arial" w:cs="Arial"/>
                <w:b/>
                <w:bCs/>
              </w:rPr>
            </w:pPr>
            <w:ins w:id="502" w:author="Author">
              <w:r w:rsidRPr="00F35A74">
                <w:rPr>
                  <w:rFonts w:ascii="Arial" w:hAnsi="Arial" w:cs="Arial"/>
                  <w:b/>
                  <w:bCs/>
                  <w:szCs w:val="22"/>
                </w:rPr>
                <w:t>“Transmission Evaluation Application”</w:t>
              </w:r>
            </w:ins>
          </w:p>
        </w:tc>
        <w:tc>
          <w:tcPr>
            <w:tcW w:w="7625" w:type="dxa"/>
          </w:tcPr>
          <w:p w14:paraId="2E1FAFED" w14:textId="77777777" w:rsidR="002F79AB" w:rsidRDefault="002F79AB" w:rsidP="002F79AB">
            <w:pPr>
              <w:jc w:val="both"/>
              <w:rPr>
                <w:ins w:id="503" w:author="Author"/>
                <w:rFonts w:ascii="Arial" w:hAnsi="Arial" w:cs="Arial"/>
                <w:szCs w:val="22"/>
              </w:rPr>
            </w:pPr>
            <w:ins w:id="504" w:author="Author">
              <w:r w:rsidRPr="00F35A74">
                <w:rPr>
                  <w:rFonts w:ascii="Arial" w:hAnsi="Arial" w:cs="Arial"/>
                  <w:szCs w:val="22"/>
                </w:rPr>
                <w:t xml:space="preserve">an application by the owner/operator of a </w:t>
              </w:r>
              <w:r w:rsidRPr="00F35A74">
                <w:rPr>
                  <w:rFonts w:ascii="Arial" w:hAnsi="Arial" w:cs="Arial"/>
                  <w:b/>
                  <w:bCs/>
                  <w:szCs w:val="22"/>
                </w:rPr>
                <w:t>Distribution System</w:t>
              </w:r>
              <w:r w:rsidRPr="00F35A74">
                <w:rPr>
                  <w:rFonts w:ascii="Arial" w:hAnsi="Arial" w:cs="Arial"/>
                  <w:szCs w:val="22"/>
                </w:rPr>
                <w:t xml:space="preserve"> for </w:t>
              </w:r>
              <w:r w:rsidRPr="00F35A74">
                <w:rPr>
                  <w:rFonts w:ascii="Arial" w:hAnsi="Arial" w:cs="Arial"/>
                  <w:b/>
                  <w:bCs/>
                  <w:szCs w:val="22"/>
                </w:rPr>
                <w:t>Transmission Evaluation</w:t>
              </w:r>
              <w:r w:rsidRPr="00F35A74">
                <w:rPr>
                  <w:rFonts w:ascii="Arial" w:hAnsi="Arial" w:cs="Arial"/>
                  <w:szCs w:val="22"/>
                </w:rPr>
                <w:t xml:space="preserve"> (which application can be for one or more </w:t>
              </w:r>
              <w:r w:rsidRPr="00F35A74">
                <w:rPr>
                  <w:rFonts w:ascii="Arial" w:hAnsi="Arial" w:cs="Arial"/>
                  <w:b/>
                  <w:bCs/>
                  <w:szCs w:val="22"/>
                </w:rPr>
                <w:t>Relevant Embedded Power Stations</w:t>
              </w:r>
              <w:r w:rsidRPr="00F35A74">
                <w:rPr>
                  <w:rFonts w:ascii="Arial" w:hAnsi="Arial" w:cs="Arial"/>
                  <w:szCs w:val="22"/>
                </w:rPr>
                <w:t>) in the form or substantially the form set out in Appendix U;</w:t>
              </w:r>
            </w:ins>
          </w:p>
          <w:p w14:paraId="68A63CC0" w14:textId="3A63FA51" w:rsidR="002F79AB" w:rsidRPr="00B456B4" w:rsidRDefault="002F79AB" w:rsidP="002F79AB">
            <w:pPr>
              <w:jc w:val="both"/>
              <w:rPr>
                <w:ins w:id="505" w:author="Author"/>
                <w:rFonts w:ascii="Arial" w:hAnsi="Arial" w:cs="Arial"/>
                <w:szCs w:val="22"/>
              </w:rPr>
            </w:pPr>
          </w:p>
        </w:tc>
      </w:tr>
      <w:tr w:rsidR="002F79AB" w14:paraId="641841E9" w14:textId="77777777" w:rsidTr="00E43116">
        <w:trPr>
          <w:gridAfter w:val="1"/>
          <w:wAfter w:w="29" w:type="dxa"/>
          <w:trHeight w:val="300"/>
        </w:trPr>
        <w:tc>
          <w:tcPr>
            <w:tcW w:w="2695" w:type="dxa"/>
          </w:tcPr>
          <w:p w14:paraId="57CD6BB7" w14:textId="47EAB30C" w:rsidR="002F79AB" w:rsidRPr="009E79CD" w:rsidRDefault="002F79AB" w:rsidP="002F79AB">
            <w:pPr>
              <w:pStyle w:val="BodyText"/>
              <w:rPr>
                <w:rFonts w:ascii="Arial" w:hAnsi="Arial" w:cs="Arial"/>
                <w:b/>
                <w:bCs/>
              </w:rPr>
            </w:pPr>
            <w:r w:rsidRPr="009E79CD">
              <w:rPr>
                <w:rFonts w:ascii="Arial" w:hAnsi="Arial" w:cs="Arial"/>
                <w:b/>
                <w:bCs/>
              </w:rPr>
              <w:t>“Transmission Impact Assessment”</w:t>
            </w:r>
          </w:p>
        </w:tc>
        <w:tc>
          <w:tcPr>
            <w:tcW w:w="7625" w:type="dxa"/>
          </w:tcPr>
          <w:p w14:paraId="7EAA3DF8" w14:textId="2103C6A2" w:rsidR="002F79AB" w:rsidRPr="009E79CD" w:rsidRDefault="002F79AB" w:rsidP="002F79AB">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2F79AB" w14:paraId="14CDC2C0" w14:textId="77777777" w:rsidTr="00E43116">
        <w:trPr>
          <w:gridAfter w:val="1"/>
          <w:wAfter w:w="29" w:type="dxa"/>
          <w:trHeight w:val="300"/>
        </w:trPr>
        <w:tc>
          <w:tcPr>
            <w:tcW w:w="2695" w:type="dxa"/>
          </w:tcPr>
          <w:p w14:paraId="500AAE4B" w14:textId="77777777" w:rsidR="002F79AB" w:rsidRDefault="002F79AB" w:rsidP="002F79AB">
            <w:pPr>
              <w:pStyle w:val="BodyText"/>
              <w:rPr>
                <w:rFonts w:ascii="Arial" w:hAnsi="Arial"/>
                <w:b/>
              </w:rPr>
            </w:pPr>
            <w:r>
              <w:rPr>
                <w:rFonts w:ascii="Arial" w:hAnsi="Arial"/>
                <w:b/>
              </w:rPr>
              <w:t>"Transmission Interface Point"</w:t>
            </w:r>
          </w:p>
        </w:tc>
        <w:tc>
          <w:tcPr>
            <w:tcW w:w="7625" w:type="dxa"/>
          </w:tcPr>
          <w:p w14:paraId="44CD58A0" w14:textId="77777777" w:rsidR="002F79AB" w:rsidRDefault="002F79AB" w:rsidP="002F79AB">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2F79AB" w14:paraId="2075A67D" w14:textId="77777777" w:rsidTr="00E43116">
        <w:trPr>
          <w:gridAfter w:val="1"/>
          <w:wAfter w:w="29" w:type="dxa"/>
          <w:trHeight w:val="300"/>
        </w:trPr>
        <w:tc>
          <w:tcPr>
            <w:tcW w:w="2695" w:type="dxa"/>
          </w:tcPr>
          <w:p w14:paraId="34B5044F" w14:textId="77777777" w:rsidR="002F79AB" w:rsidRDefault="002F79AB" w:rsidP="002F79AB">
            <w:pPr>
              <w:pStyle w:val="BodyText"/>
              <w:rPr>
                <w:rFonts w:ascii="Arial" w:hAnsi="Arial"/>
                <w:b/>
              </w:rPr>
            </w:pPr>
            <w:r>
              <w:rPr>
                <w:rFonts w:ascii="Arial" w:hAnsi="Arial"/>
                <w:b/>
              </w:rPr>
              <w:t>"Transmission Interface Site"</w:t>
            </w:r>
          </w:p>
        </w:tc>
        <w:tc>
          <w:tcPr>
            <w:tcW w:w="7625" w:type="dxa"/>
          </w:tcPr>
          <w:p w14:paraId="1F732C42" w14:textId="77777777" w:rsidR="002F79AB" w:rsidRDefault="002F79AB" w:rsidP="002F79AB">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2F79AB" w14:paraId="08F755CF" w14:textId="77777777" w:rsidTr="00E43116">
        <w:trPr>
          <w:gridAfter w:val="1"/>
          <w:wAfter w:w="29" w:type="dxa"/>
          <w:trHeight w:val="300"/>
        </w:trPr>
        <w:tc>
          <w:tcPr>
            <w:tcW w:w="2695" w:type="dxa"/>
          </w:tcPr>
          <w:p w14:paraId="0ABB0C21" w14:textId="394F703E" w:rsidR="002F79AB" w:rsidRDefault="002F79AB" w:rsidP="002F79AB">
            <w:pPr>
              <w:pStyle w:val="BodyText"/>
              <w:rPr>
                <w:rFonts w:ascii="Arial" w:hAnsi="Arial" w:cs="Arial"/>
                <w:b/>
                <w:bCs/>
              </w:rPr>
            </w:pPr>
            <w:r w:rsidRPr="5659255A">
              <w:rPr>
                <w:rFonts w:ascii="Arial" w:hAnsi="Arial" w:cs="Arial"/>
                <w:b/>
                <w:bCs/>
              </w:rPr>
              <w:t>“Transmission Licence(s)”</w:t>
            </w:r>
          </w:p>
        </w:tc>
        <w:tc>
          <w:tcPr>
            <w:tcW w:w="7625" w:type="dxa"/>
          </w:tcPr>
          <w:p w14:paraId="44CD09A2" w14:textId="1DF2B62A" w:rsidR="002F79AB" w:rsidRDefault="002F79AB" w:rsidP="002F79AB">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CUSC accordingly; </w:t>
            </w:r>
          </w:p>
        </w:tc>
      </w:tr>
      <w:tr w:rsidR="002F79AB" w14:paraId="2C251512" w14:textId="77777777" w:rsidTr="00E43116">
        <w:trPr>
          <w:gridAfter w:val="1"/>
          <w:wAfter w:w="29" w:type="dxa"/>
          <w:trHeight w:val="300"/>
        </w:trPr>
        <w:tc>
          <w:tcPr>
            <w:tcW w:w="2695" w:type="dxa"/>
          </w:tcPr>
          <w:p w14:paraId="13A3A465" w14:textId="77777777" w:rsidR="002F79AB" w:rsidRDefault="002F79AB" w:rsidP="002F79AB">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2F79AB" w14:paraId="0261A5CA" w14:textId="77777777" w:rsidTr="00E43116">
        <w:trPr>
          <w:gridAfter w:val="1"/>
          <w:wAfter w:w="29" w:type="dxa"/>
          <w:trHeight w:val="300"/>
        </w:trPr>
        <w:tc>
          <w:tcPr>
            <w:tcW w:w="2695" w:type="dxa"/>
          </w:tcPr>
          <w:p w14:paraId="25A630FA" w14:textId="77777777" w:rsidR="002F79AB" w:rsidRPr="008E5C4D" w:rsidRDefault="002F79AB" w:rsidP="002F79AB">
            <w:pPr>
              <w:pStyle w:val="Caption"/>
              <w:rPr>
                <w:rFonts w:ascii="Arial" w:hAnsi="Arial" w:cs="Arial"/>
                <w:bCs w:val="0"/>
              </w:rPr>
            </w:pPr>
            <w:r w:rsidRPr="008E5C4D">
              <w:rPr>
                <w:rFonts w:ascii="Arial" w:hAnsi="Arial"/>
              </w:rPr>
              <w:t>“Transmission Licensees Assets”</w:t>
            </w:r>
          </w:p>
        </w:tc>
        <w:tc>
          <w:tcPr>
            <w:tcW w:w="7625" w:type="dxa"/>
          </w:tcPr>
          <w:p w14:paraId="73B1ADB3" w14:textId="77777777" w:rsidR="002F79AB" w:rsidRDefault="002F79AB" w:rsidP="002F79AB">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2F79AB" w14:paraId="3BE84049" w14:textId="77777777" w:rsidTr="00E43116">
        <w:trPr>
          <w:gridAfter w:val="1"/>
          <w:wAfter w:w="29" w:type="dxa"/>
          <w:trHeight w:val="300"/>
        </w:trPr>
        <w:tc>
          <w:tcPr>
            <w:tcW w:w="2695" w:type="dxa"/>
          </w:tcPr>
          <w:p w14:paraId="7721F04D" w14:textId="77777777" w:rsidR="002F79AB" w:rsidRDefault="002F79AB" w:rsidP="002F79AB">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2F79AB" w:rsidRDefault="002F79AB" w:rsidP="002F79AB">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2F79AB" w14:paraId="177867FA" w14:textId="77777777" w:rsidTr="00E43116">
        <w:trPr>
          <w:gridAfter w:val="1"/>
          <w:wAfter w:w="29" w:type="dxa"/>
          <w:trHeight w:val="300"/>
        </w:trPr>
        <w:tc>
          <w:tcPr>
            <w:tcW w:w="2695" w:type="dxa"/>
          </w:tcPr>
          <w:p w14:paraId="57F6F694" w14:textId="77777777" w:rsidR="002F79AB" w:rsidRDefault="002F79AB" w:rsidP="002F79AB">
            <w:pPr>
              <w:pStyle w:val="BodyText"/>
              <w:rPr>
                <w:rFonts w:ascii="Arial" w:hAnsi="Arial" w:cs="Arial"/>
                <w:b/>
                <w:bCs/>
              </w:rPr>
            </w:pPr>
            <w:r>
              <w:rPr>
                <w:rFonts w:ascii="Arial" w:hAnsi="Arial" w:cs="Arial"/>
                <w:b/>
                <w:bCs/>
              </w:rPr>
              <w:lastRenderedPageBreak/>
              <w:t>"Transmission Network Use of System Demand Charges"</w:t>
            </w:r>
          </w:p>
        </w:tc>
        <w:tc>
          <w:tcPr>
            <w:tcW w:w="7625" w:type="dxa"/>
          </w:tcPr>
          <w:p w14:paraId="385E5F3D" w14:textId="4E10FE8E" w:rsidR="002F79AB" w:rsidRPr="005A3444" w:rsidRDefault="002F79AB" w:rsidP="002F79AB">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 Supply</w:t>
            </w:r>
          </w:p>
        </w:tc>
      </w:tr>
      <w:tr w:rsidR="002F79AB" w14:paraId="75BF1CE0" w14:textId="77777777" w:rsidTr="00E43116">
        <w:trPr>
          <w:gridAfter w:val="1"/>
          <w:wAfter w:w="29" w:type="dxa"/>
          <w:trHeight w:val="300"/>
        </w:trPr>
        <w:tc>
          <w:tcPr>
            <w:tcW w:w="2695" w:type="dxa"/>
          </w:tcPr>
          <w:p w14:paraId="013999DF" w14:textId="77777777" w:rsidR="002F79AB" w:rsidRDefault="002F79AB" w:rsidP="002F79AB">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2F79AB" w:rsidRDefault="002F79AB" w:rsidP="002F79AB">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2F79AB" w14:paraId="6E91BBAD" w14:textId="77777777" w:rsidTr="00E43116">
        <w:trPr>
          <w:gridAfter w:val="1"/>
          <w:wAfter w:w="29" w:type="dxa"/>
          <w:trHeight w:val="300"/>
        </w:trPr>
        <w:tc>
          <w:tcPr>
            <w:tcW w:w="2695" w:type="dxa"/>
          </w:tcPr>
          <w:p w14:paraId="3FC3ADF5" w14:textId="77777777" w:rsidR="002F79AB" w:rsidRDefault="002F79AB" w:rsidP="002F79AB">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2F79AB" w:rsidRDefault="002F79AB" w:rsidP="002F79AB">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2F79AB" w14:paraId="260DCBF4" w14:textId="77777777" w:rsidTr="00E43116">
        <w:tblPrEx>
          <w:tblCellMar>
            <w:left w:w="108" w:type="dxa"/>
            <w:right w:w="108" w:type="dxa"/>
          </w:tblCellMar>
        </w:tblPrEx>
        <w:trPr>
          <w:gridAfter w:val="1"/>
          <w:wAfter w:w="29" w:type="dxa"/>
          <w:trHeight w:val="300"/>
        </w:trPr>
        <w:tc>
          <w:tcPr>
            <w:tcW w:w="2695" w:type="dxa"/>
          </w:tcPr>
          <w:p w14:paraId="67D9DC0C" w14:textId="77777777" w:rsidR="002F79AB" w:rsidRDefault="002F79AB" w:rsidP="002F79AB">
            <w:pPr>
              <w:pStyle w:val="BodyText"/>
              <w:rPr>
                <w:rFonts w:ascii="Arial" w:hAnsi="Arial" w:cs="Arial"/>
                <w:b/>
                <w:bCs/>
              </w:rPr>
            </w:pPr>
            <w:r>
              <w:rPr>
                <w:rFonts w:ascii="Arial" w:hAnsi="Arial" w:cs="Arial"/>
                <w:b/>
                <w:bCs/>
              </w:rPr>
              <w:t>“Transmission Owner Activity”</w:t>
            </w:r>
          </w:p>
        </w:tc>
        <w:tc>
          <w:tcPr>
            <w:tcW w:w="7625" w:type="dxa"/>
          </w:tcPr>
          <w:p w14:paraId="2BDBB079" w14:textId="77777777" w:rsidR="002F79AB" w:rsidRDefault="002F79AB" w:rsidP="002F79AB">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2F79AB" w14:paraId="641D1068" w14:textId="77777777" w:rsidTr="00E43116">
        <w:tblPrEx>
          <w:tblCellMar>
            <w:left w:w="108" w:type="dxa"/>
            <w:right w:w="108" w:type="dxa"/>
          </w:tblCellMar>
        </w:tblPrEx>
        <w:trPr>
          <w:gridAfter w:val="1"/>
          <w:wAfter w:w="29" w:type="dxa"/>
          <w:trHeight w:val="300"/>
        </w:trPr>
        <w:tc>
          <w:tcPr>
            <w:tcW w:w="2695" w:type="dxa"/>
          </w:tcPr>
          <w:p w14:paraId="7A5619BE" w14:textId="1AE3DA2A" w:rsidR="002F79AB" w:rsidRPr="009F7A98" w:rsidRDefault="002F79AB" w:rsidP="002F79AB">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7625" w:type="dxa"/>
          </w:tcPr>
          <w:p w14:paraId="54268083" w14:textId="77777777" w:rsidR="002F79AB" w:rsidRPr="009F7A98" w:rsidRDefault="002F79AB" w:rsidP="002F79AB">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2F79AB" w14:paraId="6E4DCD85" w14:textId="77777777" w:rsidTr="00E43116">
        <w:tblPrEx>
          <w:tblCellMar>
            <w:left w:w="108" w:type="dxa"/>
            <w:right w:w="108" w:type="dxa"/>
          </w:tblCellMar>
        </w:tblPrEx>
        <w:trPr>
          <w:gridAfter w:val="1"/>
          <w:wAfter w:w="29" w:type="dxa"/>
          <w:trHeight w:val="300"/>
        </w:trPr>
        <w:tc>
          <w:tcPr>
            <w:tcW w:w="2695" w:type="dxa"/>
          </w:tcPr>
          <w:p w14:paraId="4A0B586C" w14:textId="77777777" w:rsidR="002F79AB" w:rsidRDefault="002F79AB" w:rsidP="002F79AB">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2F79AB" w:rsidRDefault="002F79AB" w:rsidP="002F79AB">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2F79AB" w14:paraId="65CC011B" w14:textId="77777777" w:rsidTr="00E43116">
        <w:trPr>
          <w:gridAfter w:val="1"/>
          <w:wAfter w:w="29" w:type="dxa"/>
          <w:trHeight w:val="300"/>
        </w:trPr>
        <w:tc>
          <w:tcPr>
            <w:tcW w:w="2695" w:type="dxa"/>
          </w:tcPr>
          <w:p w14:paraId="39D264D2" w14:textId="77777777" w:rsidR="002F79AB" w:rsidRDefault="002F79AB" w:rsidP="002F79AB">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2F79AB" w14:paraId="62D0E5DE" w14:textId="77777777" w:rsidTr="00E43116">
        <w:trPr>
          <w:gridAfter w:val="1"/>
          <w:wAfter w:w="29" w:type="dxa"/>
          <w:trHeight w:val="300"/>
        </w:trPr>
        <w:tc>
          <w:tcPr>
            <w:tcW w:w="2695" w:type="dxa"/>
          </w:tcPr>
          <w:p w14:paraId="5E534BCA" w14:textId="77777777" w:rsidR="002F79AB" w:rsidRDefault="002F79AB" w:rsidP="002F79AB">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2F79AB" w:rsidRDefault="002F79AB" w:rsidP="002F79AB">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2F79AB" w14:paraId="48F27346" w14:textId="77777777" w:rsidTr="00E43116">
        <w:trPr>
          <w:gridAfter w:val="1"/>
          <w:wAfter w:w="29" w:type="dxa"/>
          <w:trHeight w:val="300"/>
        </w:trPr>
        <w:tc>
          <w:tcPr>
            <w:tcW w:w="2695" w:type="dxa"/>
          </w:tcPr>
          <w:p w14:paraId="030F7195" w14:textId="77777777" w:rsidR="002F79AB" w:rsidRDefault="002F79AB" w:rsidP="002F79AB">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2F79AB" w:rsidRDefault="002F79AB" w:rsidP="002F79AB">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2F79AB" w14:paraId="1A2B4E00" w14:textId="77777777" w:rsidTr="00E43116">
        <w:trPr>
          <w:gridAfter w:val="1"/>
          <w:wAfter w:w="29" w:type="dxa"/>
          <w:trHeight w:val="300"/>
        </w:trPr>
        <w:tc>
          <w:tcPr>
            <w:tcW w:w="2695" w:type="dxa"/>
          </w:tcPr>
          <w:p w14:paraId="183D144D" w14:textId="77777777" w:rsidR="002F79AB" w:rsidRDefault="002F79AB" w:rsidP="002F79AB">
            <w:pPr>
              <w:pStyle w:val="BodyText"/>
              <w:rPr>
                <w:rFonts w:ascii="Arial" w:hAnsi="Arial" w:cs="Arial"/>
                <w:b/>
                <w:bCs/>
              </w:rPr>
            </w:pPr>
            <w:r>
              <w:rPr>
                <w:rFonts w:ascii="Arial" w:hAnsi="Arial" w:cs="Arial"/>
                <w:b/>
                <w:bCs/>
              </w:rPr>
              <w:t>“Transmission Voltage”</w:t>
            </w:r>
          </w:p>
        </w:tc>
        <w:tc>
          <w:tcPr>
            <w:tcW w:w="7625" w:type="dxa"/>
          </w:tcPr>
          <w:p w14:paraId="7A4091EE" w14:textId="77777777" w:rsidR="002F79AB" w:rsidRDefault="002F79AB" w:rsidP="002F79AB">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2F79AB" w14:paraId="21B92B8C" w14:textId="77777777" w:rsidTr="00E43116">
        <w:trPr>
          <w:gridAfter w:val="1"/>
          <w:wAfter w:w="29" w:type="dxa"/>
          <w:trHeight w:val="300"/>
        </w:trPr>
        <w:tc>
          <w:tcPr>
            <w:tcW w:w="2695" w:type="dxa"/>
          </w:tcPr>
          <w:p w14:paraId="0A5C1744" w14:textId="77777777" w:rsidR="002F79AB" w:rsidRDefault="002F79AB" w:rsidP="002F79AB">
            <w:pPr>
              <w:pStyle w:val="BodyText"/>
              <w:rPr>
                <w:rFonts w:ascii="Arial" w:hAnsi="Arial" w:cs="Arial"/>
                <w:b/>
                <w:bCs/>
              </w:rPr>
            </w:pPr>
            <w:r>
              <w:rPr>
                <w:rFonts w:ascii="Arial" w:hAnsi="Arial" w:cs="Arial"/>
                <w:b/>
                <w:bCs/>
              </w:rPr>
              <w:t>"Transmission Works Register"</w:t>
            </w:r>
          </w:p>
        </w:tc>
        <w:tc>
          <w:tcPr>
            <w:tcW w:w="7625" w:type="dxa"/>
          </w:tcPr>
          <w:p w14:paraId="09F54733" w14:textId="77777777" w:rsidR="002F79AB" w:rsidRDefault="002F79AB" w:rsidP="002F79AB">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2F79AB" w14:paraId="7FF269BB" w14:textId="77777777" w:rsidTr="00E43116">
        <w:trPr>
          <w:gridAfter w:val="1"/>
          <w:wAfter w:w="29" w:type="dxa"/>
          <w:trHeight w:val="300"/>
        </w:trPr>
        <w:tc>
          <w:tcPr>
            <w:tcW w:w="2695" w:type="dxa"/>
          </w:tcPr>
          <w:p w14:paraId="57C8604A" w14:textId="77777777" w:rsidR="002F79AB" w:rsidRDefault="002F79AB" w:rsidP="002F79AB">
            <w:pPr>
              <w:pStyle w:val="BodyText"/>
              <w:rPr>
                <w:rFonts w:ascii="Arial" w:hAnsi="Arial" w:cs="Arial"/>
                <w:b/>
                <w:bCs/>
              </w:rPr>
            </w:pPr>
            <w:r>
              <w:rPr>
                <w:rFonts w:ascii="Arial" w:hAnsi="Arial" w:cs="Arial"/>
                <w:b/>
                <w:bCs/>
              </w:rPr>
              <w:t>"Transmission Works"</w:t>
            </w:r>
          </w:p>
        </w:tc>
        <w:tc>
          <w:tcPr>
            <w:tcW w:w="7625" w:type="dxa"/>
          </w:tcPr>
          <w:p w14:paraId="3D22ED32" w14:textId="77777777" w:rsidR="002F79AB" w:rsidRDefault="002F79AB" w:rsidP="002F79AB">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2F79AB" w14:paraId="2E1DB4D3" w14:textId="77777777" w:rsidTr="00E43116">
        <w:trPr>
          <w:gridAfter w:val="1"/>
          <w:wAfter w:w="29" w:type="dxa"/>
          <w:trHeight w:val="300"/>
        </w:trPr>
        <w:tc>
          <w:tcPr>
            <w:tcW w:w="2695" w:type="dxa"/>
          </w:tcPr>
          <w:p w14:paraId="11CF3195" w14:textId="77777777" w:rsidR="002F79AB" w:rsidRDefault="002F79AB" w:rsidP="002F79AB">
            <w:pPr>
              <w:pStyle w:val="BodyText"/>
              <w:rPr>
                <w:rFonts w:ascii="Arial" w:hAnsi="Arial" w:cs="Arial"/>
                <w:b/>
                <w:bCs/>
              </w:rPr>
            </w:pPr>
            <w:r>
              <w:rPr>
                <w:rFonts w:ascii="Arial" w:hAnsi="Arial" w:cs="Arial"/>
                <w:b/>
                <w:bCs/>
              </w:rPr>
              <w:t>“Triad”</w:t>
            </w:r>
          </w:p>
        </w:tc>
        <w:tc>
          <w:tcPr>
            <w:tcW w:w="7625" w:type="dxa"/>
          </w:tcPr>
          <w:p w14:paraId="54ADE457" w14:textId="77777777" w:rsidR="002F79AB" w:rsidRDefault="002F79AB" w:rsidP="002F79AB">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2F79AB" w14:paraId="38848EC5" w14:textId="77777777" w:rsidTr="00E43116">
        <w:trPr>
          <w:gridAfter w:val="1"/>
          <w:wAfter w:w="29" w:type="dxa"/>
          <w:trHeight w:val="300"/>
        </w:trPr>
        <w:tc>
          <w:tcPr>
            <w:tcW w:w="2695" w:type="dxa"/>
          </w:tcPr>
          <w:p w14:paraId="334A7E4E" w14:textId="64190480" w:rsidR="002F79AB" w:rsidRDefault="002F79AB" w:rsidP="002F79AB">
            <w:pPr>
              <w:tabs>
                <w:tab w:val="left" w:pos="0"/>
              </w:tabs>
              <w:rPr>
                <w:rFonts w:ascii="Arial" w:hAnsi="Arial" w:cs="Arial"/>
                <w:b/>
              </w:rPr>
            </w:pPr>
            <w:r w:rsidRPr="009625ED">
              <w:rPr>
                <w:rFonts w:ascii="Arial" w:hAnsi="Arial" w:cs="Arial"/>
                <w:bCs/>
              </w:rPr>
              <w:lastRenderedPageBreak/>
              <w:t>“</w:t>
            </w:r>
            <w:r w:rsidRPr="009625ED">
              <w:rPr>
                <w:rFonts w:ascii="Arial" w:hAnsi="Arial" w:cs="Arial"/>
                <w:b/>
                <w:bCs/>
              </w:rPr>
              <w:t>Trigger Date</w:t>
            </w:r>
            <w:r w:rsidRPr="009625ED">
              <w:rPr>
                <w:rFonts w:ascii="Arial" w:hAnsi="Arial" w:cs="Arial"/>
                <w:bCs/>
              </w:rPr>
              <w:t>”</w:t>
            </w:r>
          </w:p>
          <w:p w14:paraId="6036B73C" w14:textId="77777777" w:rsidR="002F79AB" w:rsidRDefault="002F79AB" w:rsidP="002F79AB">
            <w:pPr>
              <w:tabs>
                <w:tab w:val="left" w:pos="0"/>
              </w:tabs>
              <w:rPr>
                <w:rFonts w:ascii="Arial" w:hAnsi="Arial" w:cs="Arial"/>
                <w:b/>
              </w:rPr>
            </w:pPr>
          </w:p>
          <w:p w14:paraId="73B5C5ED" w14:textId="77777777" w:rsidR="002F79AB" w:rsidRDefault="002F79AB" w:rsidP="002F79AB">
            <w:pPr>
              <w:tabs>
                <w:tab w:val="left" w:pos="0"/>
              </w:tabs>
              <w:rPr>
                <w:rFonts w:ascii="Arial" w:hAnsi="Arial" w:cs="Arial"/>
                <w:b/>
              </w:rPr>
            </w:pPr>
          </w:p>
          <w:p w14:paraId="0777EE0F" w14:textId="77777777" w:rsidR="002F79AB" w:rsidRPr="009625ED" w:rsidRDefault="002F79AB" w:rsidP="002F79AB">
            <w:pPr>
              <w:tabs>
                <w:tab w:val="left" w:pos="0"/>
              </w:tabs>
              <w:rPr>
                <w:rFonts w:ascii="Arial" w:hAnsi="Arial" w:cs="Arial"/>
                <w:b/>
                <w:bCs/>
              </w:rPr>
            </w:pPr>
          </w:p>
        </w:tc>
        <w:tc>
          <w:tcPr>
            <w:tcW w:w="7625" w:type="dxa"/>
          </w:tcPr>
          <w:p w14:paraId="3BA414F3" w14:textId="4815B5FB" w:rsidR="002F79AB" w:rsidRDefault="002F79AB" w:rsidP="002F79AB">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2F79AB" w:rsidRPr="007454CC" w:rsidRDefault="002F79AB" w:rsidP="002F79AB">
            <w:pPr>
              <w:tabs>
                <w:tab w:val="left" w:pos="0"/>
              </w:tabs>
              <w:rPr>
                <w:rFonts w:ascii="Arial" w:hAnsi="Arial" w:cs="Arial"/>
                <w:bCs/>
                <w:szCs w:val="22"/>
              </w:rPr>
            </w:pPr>
          </w:p>
          <w:p w14:paraId="452506D9" w14:textId="77777777" w:rsidR="002F79AB" w:rsidRPr="007454CC" w:rsidRDefault="002F79AB" w:rsidP="002F79AB">
            <w:pPr>
              <w:tabs>
                <w:tab w:val="left" w:pos="0"/>
              </w:tabs>
              <w:rPr>
                <w:rFonts w:ascii="Arial" w:hAnsi="Arial" w:cs="Arial"/>
              </w:rPr>
            </w:pPr>
          </w:p>
        </w:tc>
      </w:tr>
      <w:tr w:rsidR="002F79AB" w14:paraId="2C972219" w14:textId="77777777" w:rsidTr="00E43116">
        <w:trPr>
          <w:gridAfter w:val="1"/>
          <w:wAfter w:w="29" w:type="dxa"/>
          <w:trHeight w:val="300"/>
        </w:trPr>
        <w:tc>
          <w:tcPr>
            <w:tcW w:w="2695" w:type="dxa"/>
          </w:tcPr>
          <w:p w14:paraId="5191B96D" w14:textId="77777777" w:rsidR="002F79AB" w:rsidRDefault="002F79AB" w:rsidP="002F79AB">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2F79AB" w:rsidRDefault="002F79AB" w:rsidP="002F79AB">
            <w:pPr>
              <w:tabs>
                <w:tab w:val="left" w:pos="0"/>
              </w:tabs>
              <w:rPr>
                <w:rFonts w:ascii="Arial" w:hAnsi="Arial" w:cs="Arial"/>
                <w:b/>
              </w:rPr>
            </w:pPr>
          </w:p>
        </w:tc>
        <w:tc>
          <w:tcPr>
            <w:tcW w:w="7625" w:type="dxa"/>
          </w:tcPr>
          <w:p w14:paraId="56DBAEC3" w14:textId="77777777" w:rsidR="002F79AB" w:rsidRDefault="002F79AB" w:rsidP="002F79AB">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2F79AB" w:rsidRDefault="002F79AB" w:rsidP="002F79AB">
            <w:pPr>
              <w:tabs>
                <w:tab w:val="left" w:pos="0"/>
              </w:tabs>
              <w:rPr>
                <w:rFonts w:ascii="Arial" w:hAnsi="Arial" w:cs="Arial"/>
                <w:bCs/>
                <w:szCs w:val="22"/>
              </w:rPr>
            </w:pPr>
          </w:p>
        </w:tc>
      </w:tr>
      <w:tr w:rsidR="002F79AB" w14:paraId="491AD0F1" w14:textId="77777777" w:rsidTr="00E43116">
        <w:trPr>
          <w:gridAfter w:val="1"/>
          <w:wAfter w:w="29" w:type="dxa"/>
          <w:trHeight w:val="300"/>
        </w:trPr>
        <w:tc>
          <w:tcPr>
            <w:tcW w:w="2695" w:type="dxa"/>
          </w:tcPr>
          <w:p w14:paraId="451443CE" w14:textId="77777777" w:rsidR="002F79AB" w:rsidRDefault="002F79AB" w:rsidP="002F79AB">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2F79AB" w:rsidRPr="009625ED" w:rsidRDefault="002F79AB" w:rsidP="002F79AB">
            <w:pPr>
              <w:tabs>
                <w:tab w:val="left" w:pos="0"/>
              </w:tabs>
              <w:rPr>
                <w:rFonts w:ascii="Arial" w:hAnsi="Arial" w:cs="Arial"/>
                <w:bCs/>
              </w:rPr>
            </w:pPr>
          </w:p>
        </w:tc>
        <w:tc>
          <w:tcPr>
            <w:tcW w:w="7625" w:type="dxa"/>
          </w:tcPr>
          <w:p w14:paraId="6E1121F3" w14:textId="19D99C49" w:rsidR="002F79AB" w:rsidRDefault="002F79AB" w:rsidP="002F79AB">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2F79AB" w:rsidRPr="007454CC" w:rsidRDefault="002F79AB" w:rsidP="002F79AB">
            <w:pPr>
              <w:tabs>
                <w:tab w:val="left" w:pos="0"/>
              </w:tabs>
              <w:rPr>
                <w:rFonts w:ascii="Arial" w:hAnsi="Arial" w:cs="Arial"/>
              </w:rPr>
            </w:pPr>
          </w:p>
        </w:tc>
      </w:tr>
      <w:tr w:rsidR="002F79AB" w14:paraId="0B3200CA" w14:textId="77777777" w:rsidTr="00E43116">
        <w:trPr>
          <w:gridAfter w:val="1"/>
          <w:wAfter w:w="29" w:type="dxa"/>
          <w:trHeight w:val="300"/>
        </w:trPr>
        <w:tc>
          <w:tcPr>
            <w:tcW w:w="2695" w:type="dxa"/>
          </w:tcPr>
          <w:p w14:paraId="1B11660F" w14:textId="77777777" w:rsidR="002F79AB" w:rsidRDefault="002F79AB" w:rsidP="002F79AB">
            <w:pPr>
              <w:tabs>
                <w:tab w:val="left" w:pos="0"/>
              </w:tabs>
              <w:rPr>
                <w:rFonts w:ascii="Arial" w:hAnsi="Arial" w:cs="Arial"/>
                <w:b/>
              </w:rPr>
            </w:pPr>
            <w:r>
              <w:rPr>
                <w:rFonts w:ascii="Arial" w:hAnsi="Arial" w:cs="Arial"/>
                <w:b/>
              </w:rPr>
              <w:t>“UMS Base Value at Risk”</w:t>
            </w:r>
          </w:p>
          <w:p w14:paraId="01698EBD" w14:textId="77777777" w:rsidR="002F79AB" w:rsidRPr="009625ED" w:rsidRDefault="002F79AB" w:rsidP="002F79AB">
            <w:pPr>
              <w:tabs>
                <w:tab w:val="left" w:pos="0"/>
              </w:tabs>
              <w:rPr>
                <w:rFonts w:ascii="Arial" w:hAnsi="Arial" w:cs="Arial"/>
                <w:bCs/>
              </w:rPr>
            </w:pPr>
          </w:p>
        </w:tc>
        <w:tc>
          <w:tcPr>
            <w:tcW w:w="7625" w:type="dxa"/>
          </w:tcPr>
          <w:p w14:paraId="4103AA0D" w14:textId="77777777" w:rsidR="002F79AB" w:rsidRDefault="002F79AB" w:rsidP="002F79AB">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2F79AB" w:rsidRPr="007454CC" w:rsidRDefault="002F79AB" w:rsidP="002F79AB">
            <w:pPr>
              <w:tabs>
                <w:tab w:val="left" w:pos="0"/>
              </w:tabs>
              <w:rPr>
                <w:rFonts w:ascii="Arial" w:hAnsi="Arial" w:cs="Arial"/>
              </w:rPr>
            </w:pPr>
          </w:p>
        </w:tc>
      </w:tr>
      <w:tr w:rsidR="002F79AB" w14:paraId="222C440E" w14:textId="77777777" w:rsidTr="00E43116">
        <w:trPr>
          <w:gridAfter w:val="1"/>
          <w:wAfter w:w="29" w:type="dxa"/>
          <w:trHeight w:val="300"/>
        </w:trPr>
        <w:tc>
          <w:tcPr>
            <w:tcW w:w="2695" w:type="dxa"/>
          </w:tcPr>
          <w:p w14:paraId="5E2A96A3" w14:textId="77777777" w:rsidR="002F79AB" w:rsidRDefault="002F79AB" w:rsidP="002F79AB">
            <w:pPr>
              <w:tabs>
                <w:tab w:val="left" w:pos="0"/>
              </w:tabs>
              <w:rPr>
                <w:rFonts w:ascii="Arial" w:hAnsi="Arial" w:cs="Arial"/>
                <w:b/>
              </w:rPr>
            </w:pPr>
            <w:r>
              <w:rPr>
                <w:rFonts w:ascii="Arial" w:hAnsi="Arial" w:cs="Arial"/>
                <w:b/>
              </w:rPr>
              <w:t>“UMS Tariff”</w:t>
            </w:r>
          </w:p>
          <w:p w14:paraId="7F1CACDE" w14:textId="77777777" w:rsidR="002F79AB" w:rsidRPr="009625ED" w:rsidRDefault="002F79AB" w:rsidP="002F79AB">
            <w:pPr>
              <w:tabs>
                <w:tab w:val="left" w:pos="0"/>
              </w:tabs>
              <w:rPr>
                <w:rFonts w:ascii="Arial" w:hAnsi="Arial" w:cs="Arial"/>
                <w:bCs/>
              </w:rPr>
            </w:pPr>
          </w:p>
        </w:tc>
        <w:tc>
          <w:tcPr>
            <w:tcW w:w="7625" w:type="dxa"/>
          </w:tcPr>
          <w:p w14:paraId="6C01877B" w14:textId="77777777" w:rsidR="002F79AB" w:rsidRPr="00594DD2" w:rsidRDefault="002F79AB" w:rsidP="002F79AB">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2F79AB" w:rsidRPr="007454CC" w:rsidRDefault="002F79AB" w:rsidP="002F79AB">
            <w:pPr>
              <w:tabs>
                <w:tab w:val="left" w:pos="0"/>
              </w:tabs>
              <w:rPr>
                <w:rFonts w:ascii="Arial" w:hAnsi="Arial" w:cs="Arial"/>
              </w:rPr>
            </w:pPr>
          </w:p>
        </w:tc>
      </w:tr>
      <w:tr w:rsidR="002F79AB" w14:paraId="07D69065" w14:textId="77777777" w:rsidTr="00E43116">
        <w:trPr>
          <w:gridAfter w:val="1"/>
          <w:wAfter w:w="29" w:type="dxa"/>
          <w:trHeight w:val="300"/>
        </w:trPr>
        <w:tc>
          <w:tcPr>
            <w:tcW w:w="2695" w:type="dxa"/>
          </w:tcPr>
          <w:p w14:paraId="06A9CCAB" w14:textId="77777777" w:rsidR="002F79AB" w:rsidRDefault="002F79AB" w:rsidP="002F79AB">
            <w:pPr>
              <w:tabs>
                <w:tab w:val="left" w:pos="0"/>
              </w:tabs>
              <w:rPr>
                <w:rFonts w:ascii="Arial" w:hAnsi="Arial" w:cs="Arial"/>
                <w:b/>
              </w:rPr>
            </w:pPr>
            <w:r>
              <w:rPr>
                <w:rFonts w:ascii="Arial" w:hAnsi="Arial" w:cs="Arial"/>
                <w:b/>
              </w:rPr>
              <w:t>“Unmetered Supply Volume”</w:t>
            </w:r>
          </w:p>
          <w:p w14:paraId="1634FEA2" w14:textId="77777777" w:rsidR="002F79AB" w:rsidRPr="009625ED" w:rsidRDefault="002F79AB" w:rsidP="002F79AB">
            <w:pPr>
              <w:tabs>
                <w:tab w:val="left" w:pos="0"/>
              </w:tabs>
              <w:rPr>
                <w:rFonts w:ascii="Arial" w:hAnsi="Arial" w:cs="Arial"/>
                <w:bCs/>
              </w:rPr>
            </w:pPr>
          </w:p>
        </w:tc>
        <w:tc>
          <w:tcPr>
            <w:tcW w:w="7625" w:type="dxa"/>
          </w:tcPr>
          <w:p w14:paraId="74F01F6A" w14:textId="20663098" w:rsidR="002F79AB" w:rsidRPr="00247A78" w:rsidRDefault="002F79AB" w:rsidP="002F79AB">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2F79AB" w:rsidRPr="007454CC" w:rsidRDefault="002F79AB" w:rsidP="002F79AB">
            <w:pPr>
              <w:tabs>
                <w:tab w:val="left" w:pos="0"/>
              </w:tabs>
              <w:rPr>
                <w:rFonts w:ascii="Arial" w:hAnsi="Arial" w:cs="Arial"/>
              </w:rPr>
            </w:pPr>
          </w:p>
        </w:tc>
      </w:tr>
      <w:tr w:rsidR="002F79AB" w14:paraId="144E62C8" w14:textId="77777777" w:rsidTr="00E43116">
        <w:trPr>
          <w:gridAfter w:val="1"/>
          <w:wAfter w:w="29" w:type="dxa"/>
          <w:trHeight w:val="300"/>
        </w:trPr>
        <w:tc>
          <w:tcPr>
            <w:tcW w:w="2695" w:type="dxa"/>
          </w:tcPr>
          <w:p w14:paraId="4F2EF7DB" w14:textId="77777777" w:rsidR="002F79AB" w:rsidRDefault="002F79AB" w:rsidP="002F79AB">
            <w:pPr>
              <w:tabs>
                <w:tab w:val="left" w:pos="0"/>
              </w:tabs>
              <w:rPr>
                <w:rFonts w:ascii="Arial" w:hAnsi="Arial" w:cs="Arial"/>
                <w:b/>
              </w:rPr>
            </w:pPr>
            <w:r>
              <w:rPr>
                <w:rFonts w:ascii="Arial" w:hAnsi="Arial" w:cs="Arial"/>
                <w:b/>
              </w:rPr>
              <w:t>“Unmetered Supply Volume Forecast”</w:t>
            </w:r>
          </w:p>
          <w:p w14:paraId="5DBBB12D" w14:textId="77777777" w:rsidR="002F79AB" w:rsidRPr="009625ED" w:rsidRDefault="002F79AB" w:rsidP="002F79AB">
            <w:pPr>
              <w:tabs>
                <w:tab w:val="left" w:pos="0"/>
              </w:tabs>
              <w:rPr>
                <w:rFonts w:ascii="Arial" w:hAnsi="Arial" w:cs="Arial"/>
                <w:bCs/>
              </w:rPr>
            </w:pPr>
          </w:p>
        </w:tc>
        <w:tc>
          <w:tcPr>
            <w:tcW w:w="7625" w:type="dxa"/>
          </w:tcPr>
          <w:p w14:paraId="2FC6D978" w14:textId="77777777" w:rsidR="002F79AB" w:rsidRPr="00A07ED3" w:rsidRDefault="002F79AB" w:rsidP="002F79AB">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2F79AB" w:rsidRPr="007454CC" w:rsidRDefault="002F79AB" w:rsidP="002F79AB">
            <w:pPr>
              <w:tabs>
                <w:tab w:val="left" w:pos="0"/>
              </w:tabs>
              <w:rPr>
                <w:rFonts w:ascii="Arial" w:hAnsi="Arial" w:cs="Arial"/>
              </w:rPr>
            </w:pPr>
          </w:p>
        </w:tc>
      </w:tr>
      <w:tr w:rsidR="002F79AB" w14:paraId="62400805" w14:textId="77777777" w:rsidTr="00E43116">
        <w:trPr>
          <w:gridAfter w:val="1"/>
          <w:wAfter w:w="29" w:type="dxa"/>
          <w:trHeight w:val="300"/>
        </w:trPr>
        <w:tc>
          <w:tcPr>
            <w:tcW w:w="2695" w:type="dxa"/>
          </w:tcPr>
          <w:p w14:paraId="500533ED" w14:textId="77777777" w:rsidR="002F79AB" w:rsidRPr="007454CC" w:rsidRDefault="002F79AB" w:rsidP="002F79AB">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2F79AB" w:rsidRPr="007454CC" w:rsidRDefault="002F79AB" w:rsidP="002F79AB">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2F79AB" w:rsidRPr="009625ED" w:rsidRDefault="002F79AB" w:rsidP="002F79AB">
            <w:pPr>
              <w:tabs>
                <w:tab w:val="left" w:pos="0"/>
              </w:tabs>
              <w:rPr>
                <w:rFonts w:ascii="Arial" w:hAnsi="Arial" w:cs="Arial"/>
                <w:bCs/>
              </w:rPr>
            </w:pPr>
          </w:p>
        </w:tc>
        <w:tc>
          <w:tcPr>
            <w:tcW w:w="7625" w:type="dxa"/>
          </w:tcPr>
          <w:p w14:paraId="13563984" w14:textId="77777777" w:rsidR="002F79AB" w:rsidRPr="007454CC" w:rsidRDefault="002F79AB" w:rsidP="002F79AB">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2F79AB" w:rsidRPr="007454CC" w:rsidRDefault="002F79AB" w:rsidP="002F79AB">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2F79AB" w:rsidRPr="007454CC" w:rsidRDefault="002F79AB" w:rsidP="002F79AB">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2F79AB" w:rsidRPr="007454CC" w:rsidRDefault="002F79AB" w:rsidP="002F79AB">
            <w:pPr>
              <w:autoSpaceDE w:val="0"/>
              <w:autoSpaceDN w:val="0"/>
              <w:adjustRightInd w:val="0"/>
              <w:rPr>
                <w:rFonts w:ascii="Arial" w:hAnsi="Arial" w:cs="Arial"/>
                <w:szCs w:val="22"/>
                <w:lang w:eastAsia="en-GB"/>
              </w:rPr>
            </w:pPr>
          </w:p>
          <w:p w14:paraId="7355C7F5" w14:textId="77777777" w:rsidR="002F79AB" w:rsidRPr="007454CC" w:rsidRDefault="002F79AB" w:rsidP="002F79AB">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2F79AB" w:rsidRPr="007454CC" w:rsidRDefault="002F79AB" w:rsidP="002F79AB">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2F79AB" w:rsidRPr="007454CC" w:rsidRDefault="002F79AB" w:rsidP="002F79AB">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2F79AB" w:rsidRPr="007454CC" w:rsidRDefault="002F79AB" w:rsidP="002F79AB">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2F79AB" w:rsidRPr="009625ED" w:rsidRDefault="002F79AB" w:rsidP="002F79AB">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2F79AB" w:rsidRPr="007454CC" w:rsidRDefault="002F79AB" w:rsidP="002F79AB">
            <w:pPr>
              <w:tabs>
                <w:tab w:val="left" w:pos="0"/>
              </w:tabs>
              <w:rPr>
                <w:rFonts w:ascii="Arial" w:hAnsi="Arial" w:cs="Arial"/>
              </w:rPr>
            </w:pPr>
          </w:p>
        </w:tc>
      </w:tr>
      <w:tr w:rsidR="002F79AB" w14:paraId="5CC720A3" w14:textId="77777777" w:rsidTr="00E43116">
        <w:trPr>
          <w:gridAfter w:val="1"/>
          <w:wAfter w:w="29" w:type="dxa"/>
          <w:trHeight w:val="300"/>
        </w:trPr>
        <w:tc>
          <w:tcPr>
            <w:tcW w:w="2695" w:type="dxa"/>
          </w:tcPr>
          <w:p w14:paraId="50583BDE" w14:textId="77777777" w:rsidR="002F79AB" w:rsidRDefault="002F79AB" w:rsidP="002F79AB">
            <w:pPr>
              <w:pStyle w:val="BodyText"/>
              <w:rPr>
                <w:rFonts w:ascii="Arial" w:hAnsi="Arial" w:cs="Arial"/>
                <w:b/>
                <w:bCs/>
              </w:rPr>
            </w:pPr>
            <w:r>
              <w:rPr>
                <w:rFonts w:ascii="Arial" w:hAnsi="Arial" w:cs="Arial"/>
                <w:b/>
                <w:bCs/>
              </w:rPr>
              <w:t>"Undertaking"</w:t>
            </w:r>
          </w:p>
          <w:p w14:paraId="5065F089" w14:textId="46AB4C1B" w:rsidR="002F79AB" w:rsidRDefault="002F79AB" w:rsidP="002F79AB">
            <w:pPr>
              <w:pStyle w:val="BodyText"/>
              <w:rPr>
                <w:rFonts w:ascii="Arial" w:hAnsi="Arial" w:cs="Arial"/>
                <w:b/>
                <w:bCs/>
              </w:rPr>
            </w:pPr>
            <w:r>
              <w:rPr>
                <w:rFonts w:ascii="Arial" w:hAnsi="Arial" w:cs="Arial"/>
                <w:b/>
                <w:bCs/>
              </w:rPr>
              <w:t>“Unmetered Supply”</w:t>
            </w:r>
          </w:p>
        </w:tc>
        <w:tc>
          <w:tcPr>
            <w:tcW w:w="7625" w:type="dxa"/>
          </w:tcPr>
          <w:p w14:paraId="07CD44A5" w14:textId="77777777" w:rsidR="002F79AB" w:rsidRDefault="002F79AB" w:rsidP="002F79AB">
            <w:pPr>
              <w:spacing w:after="240"/>
              <w:jc w:val="both"/>
              <w:rPr>
                <w:rFonts w:ascii="Arial" w:hAnsi="Arial" w:cs="Arial"/>
              </w:rPr>
            </w:pPr>
            <w:r>
              <w:rPr>
                <w:rFonts w:ascii="Arial" w:hAnsi="Arial" w:cs="Arial"/>
              </w:rPr>
              <w:t>as defined in section 259 of the Companies Act 1985;</w:t>
            </w:r>
          </w:p>
          <w:p w14:paraId="71C990DB" w14:textId="7094A97D" w:rsidR="002F79AB" w:rsidRDefault="002F79AB" w:rsidP="002F79AB">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2F79AB" w14:paraId="7EB1895D" w14:textId="77777777" w:rsidTr="00E43116">
        <w:trPr>
          <w:gridAfter w:val="1"/>
          <w:wAfter w:w="29" w:type="dxa"/>
          <w:trHeight w:val="300"/>
        </w:trPr>
        <w:tc>
          <w:tcPr>
            <w:tcW w:w="2695" w:type="dxa"/>
          </w:tcPr>
          <w:p w14:paraId="5E3BE973" w14:textId="77777777" w:rsidR="002F79AB" w:rsidRDefault="002F79AB" w:rsidP="002F79AB">
            <w:pPr>
              <w:pStyle w:val="BodyText"/>
              <w:rPr>
                <w:rFonts w:ascii="Arial" w:hAnsi="Arial" w:cs="Arial"/>
                <w:b/>
                <w:bCs/>
              </w:rPr>
            </w:pPr>
            <w:r>
              <w:rPr>
                <w:rFonts w:ascii="Arial" w:hAnsi="Arial" w:cs="Arial"/>
                <w:b/>
                <w:bCs/>
              </w:rPr>
              <w:t>"Unsecured Credit Cover"</w:t>
            </w:r>
          </w:p>
        </w:tc>
        <w:tc>
          <w:tcPr>
            <w:tcW w:w="7625" w:type="dxa"/>
          </w:tcPr>
          <w:p w14:paraId="3B77D19F" w14:textId="77777777" w:rsidR="002F79AB" w:rsidRDefault="002F79AB" w:rsidP="002F79AB">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506" w:name="_BPDCD_198"/>
            <w:r w:rsidRPr="00530856">
              <w:rPr>
                <w:rFonts w:ascii="Arial Bold" w:hAnsi="Arial Bold" w:cs="Arial"/>
                <w:b/>
                <w:bCs/>
              </w:rPr>
              <w:t xml:space="preserve">The Company </w:t>
            </w:r>
            <w:bookmarkEnd w:id="506"/>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2F79AB" w14:paraId="3ECB820C" w14:textId="77777777" w:rsidTr="00E43116">
        <w:trPr>
          <w:gridAfter w:val="1"/>
          <w:wAfter w:w="29" w:type="dxa"/>
          <w:trHeight w:val="300"/>
        </w:trPr>
        <w:tc>
          <w:tcPr>
            <w:tcW w:w="2695" w:type="dxa"/>
          </w:tcPr>
          <w:p w14:paraId="7BEFB55C" w14:textId="77777777" w:rsidR="002F79AB" w:rsidRDefault="002F79AB" w:rsidP="002F79AB">
            <w:pPr>
              <w:pStyle w:val="BodyText"/>
              <w:rPr>
                <w:rFonts w:ascii="Arial" w:hAnsi="Arial" w:cs="Arial"/>
                <w:b/>
                <w:bCs/>
              </w:rPr>
            </w:pPr>
            <w:r>
              <w:rPr>
                <w:rFonts w:ascii="Arial" w:hAnsi="Arial" w:cs="Arial"/>
                <w:b/>
                <w:bCs/>
              </w:rPr>
              <w:t>"Unusual Load Characteristics"</w:t>
            </w:r>
          </w:p>
        </w:tc>
        <w:tc>
          <w:tcPr>
            <w:tcW w:w="7625" w:type="dxa"/>
          </w:tcPr>
          <w:p w14:paraId="360D7EF0" w14:textId="77777777" w:rsidR="002F79AB" w:rsidRDefault="002F79AB" w:rsidP="002F79AB">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507" w:name="_BPDCD_199"/>
            <w:r w:rsidRPr="00530856">
              <w:rPr>
                <w:rFonts w:ascii="Arial" w:hAnsi="Arial" w:cs="Arial"/>
                <w:color w:val="0000FF"/>
              </w:rPr>
              <w:t>;</w:t>
            </w:r>
            <w:r>
              <w:rPr>
                <w:rFonts w:ascii="Arial" w:hAnsi="Arial" w:cs="Arial"/>
                <w:color w:val="0000FF"/>
                <w:u w:val="double"/>
              </w:rPr>
              <w:t xml:space="preserve"> </w:t>
            </w:r>
            <w:bookmarkEnd w:id="507"/>
          </w:p>
        </w:tc>
      </w:tr>
      <w:tr w:rsidR="002F79AB" w14:paraId="5171EDF6" w14:textId="77777777" w:rsidTr="00E43116">
        <w:trPr>
          <w:gridAfter w:val="1"/>
          <w:wAfter w:w="29" w:type="dxa"/>
          <w:trHeight w:val="300"/>
        </w:trPr>
        <w:tc>
          <w:tcPr>
            <w:tcW w:w="2695" w:type="dxa"/>
          </w:tcPr>
          <w:p w14:paraId="2048DD6E" w14:textId="77777777" w:rsidR="002F79AB" w:rsidRDefault="002F79AB" w:rsidP="002F79AB">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2F79AB" w:rsidRDefault="002F79AB" w:rsidP="002F79AB">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2F79AB" w14:paraId="245B4CAF" w14:textId="77777777" w:rsidTr="00E43116">
        <w:trPr>
          <w:gridAfter w:val="1"/>
          <w:wAfter w:w="29" w:type="dxa"/>
          <w:trHeight w:val="300"/>
        </w:trPr>
        <w:tc>
          <w:tcPr>
            <w:tcW w:w="2695" w:type="dxa"/>
          </w:tcPr>
          <w:p w14:paraId="1AC2DD19" w14:textId="77777777" w:rsidR="002F79AB" w:rsidRDefault="002F79AB" w:rsidP="002F79AB">
            <w:pPr>
              <w:pStyle w:val="BodyText"/>
              <w:rPr>
                <w:rFonts w:ascii="Arial" w:hAnsi="Arial" w:cs="Arial"/>
                <w:b/>
                <w:bCs/>
              </w:rPr>
            </w:pPr>
            <w:r>
              <w:rPr>
                <w:rFonts w:ascii="Arial" w:hAnsi="Arial" w:cs="Arial"/>
                <w:b/>
                <w:bCs/>
              </w:rPr>
              <w:lastRenderedPageBreak/>
              <w:t>"Use of System"</w:t>
            </w:r>
          </w:p>
        </w:tc>
        <w:tc>
          <w:tcPr>
            <w:tcW w:w="7625" w:type="dxa"/>
          </w:tcPr>
          <w:p w14:paraId="40A8BCAF" w14:textId="77777777" w:rsidR="002F79AB" w:rsidRDefault="002F79AB" w:rsidP="002F79AB">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2F79AB" w14:paraId="525895FA" w14:textId="77777777" w:rsidTr="00E43116">
        <w:trPr>
          <w:gridAfter w:val="1"/>
          <w:wAfter w:w="29" w:type="dxa"/>
          <w:trHeight w:val="300"/>
        </w:trPr>
        <w:tc>
          <w:tcPr>
            <w:tcW w:w="2695" w:type="dxa"/>
          </w:tcPr>
          <w:p w14:paraId="5D999782" w14:textId="77777777" w:rsidR="002F79AB" w:rsidRDefault="002F79AB" w:rsidP="002F79AB">
            <w:pPr>
              <w:pStyle w:val="BodyText"/>
              <w:rPr>
                <w:rFonts w:ascii="Arial" w:hAnsi="Arial" w:cs="Arial"/>
                <w:b/>
                <w:bCs/>
              </w:rPr>
            </w:pPr>
            <w:r>
              <w:rPr>
                <w:rFonts w:ascii="Arial" w:hAnsi="Arial" w:cs="Arial"/>
                <w:b/>
                <w:bCs/>
              </w:rPr>
              <w:t>"Use of System Application"</w:t>
            </w:r>
          </w:p>
        </w:tc>
        <w:tc>
          <w:tcPr>
            <w:tcW w:w="7625" w:type="dxa"/>
          </w:tcPr>
          <w:p w14:paraId="6856506F" w14:textId="77777777" w:rsidR="002F79AB" w:rsidRDefault="002F79AB" w:rsidP="002F79AB">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2F79AB" w14:paraId="4E13D2FB" w14:textId="77777777" w:rsidTr="00E43116">
        <w:trPr>
          <w:gridAfter w:val="1"/>
          <w:wAfter w:w="29" w:type="dxa"/>
          <w:trHeight w:val="300"/>
        </w:trPr>
        <w:tc>
          <w:tcPr>
            <w:tcW w:w="2695" w:type="dxa"/>
          </w:tcPr>
          <w:p w14:paraId="2B7E87FD" w14:textId="77777777" w:rsidR="002F79AB" w:rsidRDefault="002F79AB" w:rsidP="002F79AB">
            <w:pPr>
              <w:pStyle w:val="BodyText"/>
              <w:rPr>
                <w:rFonts w:ascii="Arial" w:hAnsi="Arial" w:cs="Arial"/>
                <w:b/>
                <w:bCs/>
              </w:rPr>
            </w:pPr>
            <w:r>
              <w:rPr>
                <w:rFonts w:ascii="Arial" w:hAnsi="Arial" w:cs="Arial"/>
                <w:b/>
                <w:bCs/>
              </w:rPr>
              <w:t>"Use of System Charges"</w:t>
            </w:r>
          </w:p>
        </w:tc>
        <w:tc>
          <w:tcPr>
            <w:tcW w:w="7625" w:type="dxa"/>
          </w:tcPr>
          <w:p w14:paraId="3033CB87" w14:textId="554F3582" w:rsidR="002F79AB" w:rsidRDefault="002F79AB" w:rsidP="002F79AB">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E10  of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2F79AB" w14:paraId="6DCB2C94" w14:textId="77777777" w:rsidTr="00E43116">
        <w:trPr>
          <w:gridAfter w:val="1"/>
          <w:wAfter w:w="29" w:type="dxa"/>
          <w:trHeight w:val="300"/>
        </w:trPr>
        <w:tc>
          <w:tcPr>
            <w:tcW w:w="2695" w:type="dxa"/>
          </w:tcPr>
          <w:p w14:paraId="6991D853" w14:textId="77777777" w:rsidR="002F79AB" w:rsidRDefault="002F79AB" w:rsidP="002F79AB">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2F79AB" w:rsidRDefault="002F79AB" w:rsidP="002F79AB">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508" w:name="_BPDCD_200"/>
            <w:r w:rsidRPr="00530856">
              <w:rPr>
                <w:rFonts w:ascii="Arial" w:hAnsi="Arial" w:cs="Arial"/>
              </w:rPr>
              <w:t>14</w:t>
            </w:r>
            <w:bookmarkEnd w:id="508"/>
            <w:r>
              <w:rPr>
                <w:rFonts w:ascii="Arial" w:hAnsi="Arial" w:cs="Arial"/>
              </w:rPr>
              <w:t>;</w:t>
            </w:r>
          </w:p>
        </w:tc>
      </w:tr>
      <w:tr w:rsidR="002F79AB" w14:paraId="4F5E3755" w14:textId="77777777" w:rsidTr="00E43116">
        <w:trPr>
          <w:gridAfter w:val="1"/>
          <w:wAfter w:w="29" w:type="dxa"/>
          <w:trHeight w:val="300"/>
        </w:trPr>
        <w:tc>
          <w:tcPr>
            <w:tcW w:w="2695" w:type="dxa"/>
          </w:tcPr>
          <w:p w14:paraId="267A1FC8" w14:textId="77777777" w:rsidR="002F79AB" w:rsidRDefault="002F79AB" w:rsidP="002F79AB">
            <w:pPr>
              <w:pStyle w:val="BodyText"/>
              <w:rPr>
                <w:rFonts w:ascii="Arial" w:hAnsi="Arial" w:cs="Arial"/>
                <w:b/>
                <w:bCs/>
              </w:rPr>
            </w:pPr>
            <w:r>
              <w:rPr>
                <w:rFonts w:ascii="Arial" w:hAnsi="Arial" w:cs="Arial"/>
                <w:b/>
                <w:bCs/>
              </w:rPr>
              <w:t>"Use of System Interconnector Confirmation Notice"</w:t>
            </w:r>
          </w:p>
        </w:tc>
        <w:tc>
          <w:tcPr>
            <w:tcW w:w="7625" w:type="dxa"/>
          </w:tcPr>
          <w:p w14:paraId="3621F26E" w14:textId="77777777" w:rsidR="002F79AB" w:rsidRDefault="002F79AB" w:rsidP="002F79AB">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2F79AB" w14:paraId="42243BB1" w14:textId="77777777" w:rsidTr="00E43116">
        <w:trPr>
          <w:gridAfter w:val="1"/>
          <w:wAfter w:w="29" w:type="dxa"/>
          <w:trHeight w:val="300"/>
        </w:trPr>
        <w:tc>
          <w:tcPr>
            <w:tcW w:w="2695" w:type="dxa"/>
          </w:tcPr>
          <w:p w14:paraId="6C7D9BC2" w14:textId="77777777" w:rsidR="002F79AB" w:rsidRDefault="002F79AB" w:rsidP="002F79AB">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2F79AB" w:rsidRDefault="002F79AB" w:rsidP="002F79AB">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2F79AB" w14:paraId="2D3601D1" w14:textId="77777777" w:rsidTr="00E43116">
        <w:trPr>
          <w:gridAfter w:val="1"/>
          <w:wAfter w:w="29" w:type="dxa"/>
          <w:trHeight w:val="300"/>
        </w:trPr>
        <w:tc>
          <w:tcPr>
            <w:tcW w:w="2695" w:type="dxa"/>
          </w:tcPr>
          <w:p w14:paraId="0312CF5E" w14:textId="77777777" w:rsidR="002F79AB" w:rsidRDefault="002F79AB" w:rsidP="002F79AB">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2F79AB" w:rsidRDefault="002F79AB" w:rsidP="002F79AB">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2F79AB" w14:paraId="7E377D3B" w14:textId="77777777" w:rsidTr="00E43116">
        <w:trPr>
          <w:gridAfter w:val="1"/>
          <w:wAfter w:w="29" w:type="dxa"/>
          <w:trHeight w:val="300"/>
        </w:trPr>
        <w:tc>
          <w:tcPr>
            <w:tcW w:w="2695" w:type="dxa"/>
          </w:tcPr>
          <w:p w14:paraId="0BF06EE9" w14:textId="77777777" w:rsidR="002F79AB" w:rsidRDefault="002F79AB" w:rsidP="002F79AB">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2F79AB" w:rsidRDefault="002F79AB" w:rsidP="002F79AB">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2F79AB" w14:paraId="6EAB1A3A" w14:textId="77777777" w:rsidTr="00E43116">
        <w:trPr>
          <w:gridAfter w:val="1"/>
          <w:wAfter w:w="29" w:type="dxa"/>
          <w:trHeight w:val="300"/>
        </w:trPr>
        <w:tc>
          <w:tcPr>
            <w:tcW w:w="2695" w:type="dxa"/>
          </w:tcPr>
          <w:p w14:paraId="31CC34B0" w14:textId="77777777" w:rsidR="002F79AB" w:rsidRDefault="002F79AB" w:rsidP="002F79AB">
            <w:pPr>
              <w:pStyle w:val="BodyText"/>
              <w:rPr>
                <w:rFonts w:ascii="Arial" w:hAnsi="Arial" w:cs="Arial"/>
                <w:b/>
                <w:bCs/>
              </w:rPr>
            </w:pPr>
            <w:r>
              <w:rPr>
                <w:rFonts w:ascii="Arial" w:hAnsi="Arial" w:cs="Arial"/>
                <w:b/>
                <w:bCs/>
              </w:rPr>
              <w:t>"Use of System Payment Date"</w:t>
            </w:r>
          </w:p>
        </w:tc>
        <w:tc>
          <w:tcPr>
            <w:tcW w:w="7625" w:type="dxa"/>
          </w:tcPr>
          <w:p w14:paraId="020E038E" w14:textId="77777777" w:rsidR="002F79AB" w:rsidRDefault="002F79AB" w:rsidP="002F79AB">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2F79AB" w14:paraId="33C1B450" w14:textId="77777777" w:rsidTr="00E43116">
        <w:trPr>
          <w:gridAfter w:val="1"/>
          <w:wAfter w:w="29" w:type="dxa"/>
          <w:trHeight w:val="300"/>
        </w:trPr>
        <w:tc>
          <w:tcPr>
            <w:tcW w:w="2695" w:type="dxa"/>
          </w:tcPr>
          <w:p w14:paraId="351A1364" w14:textId="77777777" w:rsidR="002F79AB" w:rsidRDefault="002F79AB" w:rsidP="002F79AB">
            <w:pPr>
              <w:pStyle w:val="BodyText"/>
              <w:rPr>
                <w:rFonts w:ascii="Arial" w:hAnsi="Arial" w:cs="Arial"/>
                <w:b/>
                <w:bCs/>
              </w:rPr>
            </w:pPr>
            <w:r>
              <w:rPr>
                <w:rFonts w:ascii="Arial" w:hAnsi="Arial" w:cs="Arial"/>
                <w:b/>
                <w:bCs/>
              </w:rPr>
              <w:t>"Use of System Supply Confirmation Notice"</w:t>
            </w:r>
          </w:p>
        </w:tc>
        <w:tc>
          <w:tcPr>
            <w:tcW w:w="7625" w:type="dxa"/>
          </w:tcPr>
          <w:p w14:paraId="4466B886" w14:textId="77777777" w:rsidR="002F79AB" w:rsidRDefault="002F79AB" w:rsidP="002F79AB">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2F79AB" w14:paraId="763CE2EC" w14:textId="77777777" w:rsidTr="00E43116">
        <w:trPr>
          <w:gridAfter w:val="1"/>
          <w:wAfter w:w="29" w:type="dxa"/>
          <w:trHeight w:val="300"/>
        </w:trPr>
        <w:tc>
          <w:tcPr>
            <w:tcW w:w="2695" w:type="dxa"/>
          </w:tcPr>
          <w:p w14:paraId="292F2D6B" w14:textId="77777777" w:rsidR="002F79AB" w:rsidRDefault="002F79AB" w:rsidP="002F79AB">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2F79AB" w:rsidRDefault="002F79AB" w:rsidP="002F79AB">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2F79AB" w:rsidRPr="002A088A" w:rsidRDefault="002F79AB" w:rsidP="002F79AB"/>
          <w:p w14:paraId="501CF1E6" w14:textId="77777777" w:rsidR="002F79AB" w:rsidRPr="002A088A" w:rsidRDefault="002F79AB" w:rsidP="002F79AB"/>
          <w:p w14:paraId="152C580A" w14:textId="77777777" w:rsidR="002F79AB" w:rsidRPr="002A088A" w:rsidRDefault="002F79AB" w:rsidP="002F79AB"/>
          <w:p w14:paraId="0FE52ABA" w14:textId="77777777" w:rsidR="002F79AB" w:rsidRPr="002A088A" w:rsidRDefault="002F79AB" w:rsidP="002F79AB"/>
          <w:p w14:paraId="11EE18DF" w14:textId="77777777" w:rsidR="002F79AB" w:rsidRPr="002A088A" w:rsidRDefault="002F79AB" w:rsidP="002F79AB"/>
        </w:tc>
      </w:tr>
      <w:tr w:rsidR="002F79AB" w14:paraId="757215B3" w14:textId="77777777" w:rsidTr="00E43116">
        <w:trPr>
          <w:gridAfter w:val="1"/>
          <w:wAfter w:w="29" w:type="dxa"/>
          <w:trHeight w:val="300"/>
        </w:trPr>
        <w:tc>
          <w:tcPr>
            <w:tcW w:w="2695" w:type="dxa"/>
          </w:tcPr>
          <w:p w14:paraId="18DA759E" w14:textId="77777777" w:rsidR="002F79AB" w:rsidRDefault="002F79AB" w:rsidP="002F79AB">
            <w:pPr>
              <w:pStyle w:val="BodyText"/>
              <w:rPr>
                <w:rFonts w:ascii="Arial" w:hAnsi="Arial" w:cs="Arial"/>
                <w:b/>
                <w:bCs/>
              </w:rPr>
            </w:pPr>
            <w:r>
              <w:rPr>
                <w:rFonts w:ascii="Arial" w:hAnsi="Arial" w:cs="Arial"/>
                <w:b/>
                <w:bCs/>
              </w:rPr>
              <w:lastRenderedPageBreak/>
              <w:t>"Use of System Supply Offer Notice"</w:t>
            </w:r>
          </w:p>
        </w:tc>
        <w:tc>
          <w:tcPr>
            <w:tcW w:w="7625" w:type="dxa"/>
          </w:tcPr>
          <w:p w14:paraId="0FDEE7DF" w14:textId="77777777" w:rsidR="002F79AB" w:rsidRDefault="002F79AB" w:rsidP="002F79AB">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2F79AB" w14:paraId="3A73C180" w14:textId="77777777" w:rsidTr="00E43116">
        <w:trPr>
          <w:gridAfter w:val="1"/>
          <w:wAfter w:w="29" w:type="dxa"/>
          <w:trHeight w:val="300"/>
        </w:trPr>
        <w:tc>
          <w:tcPr>
            <w:tcW w:w="2695" w:type="dxa"/>
          </w:tcPr>
          <w:p w14:paraId="310EE3C9" w14:textId="77777777" w:rsidR="002F79AB" w:rsidRDefault="002F79AB" w:rsidP="002F79AB">
            <w:pPr>
              <w:pStyle w:val="BodyText"/>
              <w:rPr>
                <w:rFonts w:ascii="Arial" w:hAnsi="Arial" w:cs="Arial"/>
                <w:b/>
                <w:bCs/>
              </w:rPr>
            </w:pPr>
            <w:r>
              <w:rPr>
                <w:rFonts w:ascii="Arial" w:hAnsi="Arial" w:cs="Arial"/>
                <w:b/>
                <w:bCs/>
              </w:rPr>
              <w:t>"User"</w:t>
            </w:r>
          </w:p>
        </w:tc>
        <w:tc>
          <w:tcPr>
            <w:tcW w:w="7625" w:type="dxa"/>
          </w:tcPr>
          <w:p w14:paraId="234573AF" w14:textId="77777777" w:rsidR="002F79AB" w:rsidRDefault="002F79AB" w:rsidP="002F79AB">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2F79AB" w14:paraId="14FF561A" w14:textId="77777777" w:rsidTr="00E43116">
        <w:trPr>
          <w:gridAfter w:val="1"/>
          <w:wAfter w:w="29" w:type="dxa"/>
          <w:trHeight w:val="300"/>
        </w:trPr>
        <w:tc>
          <w:tcPr>
            <w:tcW w:w="2695" w:type="dxa"/>
          </w:tcPr>
          <w:p w14:paraId="05D3212F" w14:textId="77777777" w:rsidR="002F79AB" w:rsidRPr="000F2200" w:rsidRDefault="002F79AB" w:rsidP="002F79AB">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2F79AB" w:rsidRPr="0000119F" w:rsidRDefault="002F79AB" w:rsidP="002F79AB">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2F79AB" w:rsidRPr="0000119F" w:rsidRDefault="002F79AB" w:rsidP="002F79AB">
            <w:pPr>
              <w:tabs>
                <w:tab w:val="left" w:pos="0"/>
              </w:tabs>
              <w:rPr>
                <w:rFonts w:ascii="Arial" w:hAnsi="Arial" w:cs="Arial"/>
                <w:b/>
                <w:bCs/>
              </w:rPr>
            </w:pPr>
          </w:p>
        </w:tc>
      </w:tr>
      <w:tr w:rsidR="002F79AB" w14:paraId="0F556780" w14:textId="77777777" w:rsidTr="00E43116">
        <w:trPr>
          <w:gridAfter w:val="1"/>
          <w:wAfter w:w="29" w:type="dxa"/>
          <w:trHeight w:val="300"/>
        </w:trPr>
        <w:tc>
          <w:tcPr>
            <w:tcW w:w="2695" w:type="dxa"/>
          </w:tcPr>
          <w:p w14:paraId="12785B3E" w14:textId="1CD926E1" w:rsidR="002F79AB" w:rsidRDefault="002F79AB" w:rsidP="002F79AB">
            <w:pPr>
              <w:pStyle w:val="BodyText"/>
              <w:rPr>
                <w:rFonts w:ascii="Arial" w:hAnsi="Arial" w:cs="Arial"/>
                <w:b/>
                <w:bCs/>
              </w:rPr>
            </w:pPr>
            <w:r>
              <w:rPr>
                <w:rFonts w:ascii="Arial" w:hAnsi="Arial" w:cs="Arial"/>
                <w:b/>
                <w:bCs/>
              </w:rPr>
              <w:t>"User Development"</w:t>
            </w:r>
          </w:p>
          <w:p w14:paraId="2296F2CC" w14:textId="7489C050" w:rsidR="002F79AB" w:rsidRPr="009A47A8" w:rsidRDefault="002F79AB" w:rsidP="002F79AB">
            <w:pPr>
              <w:pStyle w:val="BodyText"/>
              <w:rPr>
                <w:rFonts w:ascii="Arial" w:hAnsi="Arial" w:cs="Arial"/>
                <w:b/>
                <w:bCs/>
                <w:szCs w:val="22"/>
              </w:rPr>
            </w:pPr>
          </w:p>
        </w:tc>
        <w:tc>
          <w:tcPr>
            <w:tcW w:w="7625" w:type="dxa"/>
          </w:tcPr>
          <w:p w14:paraId="13ED3D4D" w14:textId="45B13A70" w:rsidR="002F79AB" w:rsidRDefault="002F79AB" w:rsidP="002F79AB">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2F79AB" w14:paraId="71B00D59" w14:textId="77777777" w:rsidTr="00E43116">
        <w:trPr>
          <w:gridAfter w:val="1"/>
          <w:wAfter w:w="29" w:type="dxa"/>
          <w:trHeight w:val="300"/>
        </w:trPr>
        <w:tc>
          <w:tcPr>
            <w:tcW w:w="2695" w:type="dxa"/>
          </w:tcPr>
          <w:p w14:paraId="6F4DB9A9" w14:textId="4F1DF3C5" w:rsidR="002F79AB" w:rsidRPr="007454CC" w:rsidRDefault="002F79AB" w:rsidP="002F79AB">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2F79AB" w:rsidRPr="00AC1101" w:rsidRDefault="002F79AB" w:rsidP="002F79AB">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2F79AB" w14:paraId="5919F8EA" w14:textId="77777777" w:rsidTr="00E43116">
        <w:trPr>
          <w:gridAfter w:val="1"/>
          <w:wAfter w:w="29" w:type="dxa"/>
          <w:trHeight w:val="300"/>
        </w:trPr>
        <w:tc>
          <w:tcPr>
            <w:tcW w:w="2695" w:type="dxa"/>
          </w:tcPr>
          <w:p w14:paraId="2DF0FEC0" w14:textId="56EB3C47" w:rsidR="002F79AB" w:rsidRPr="007454CC" w:rsidRDefault="002F79AB" w:rsidP="002F79AB">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2F79AB" w:rsidRPr="007454CC" w:rsidRDefault="002F79AB" w:rsidP="002F79AB">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509" w:name="_BPDCD_201"/>
            <w:r w:rsidRPr="007454CC">
              <w:rPr>
                <w:rFonts w:ascii="Arial Bold" w:hAnsi="Arial Bold" w:cs="Arial"/>
                <w:b/>
                <w:bCs/>
              </w:rPr>
              <w:t>The Company</w:t>
            </w:r>
            <w:r w:rsidRPr="007454CC">
              <w:rPr>
                <w:rFonts w:ascii="Arial" w:hAnsi="Arial" w:cs="Arial"/>
              </w:rPr>
              <w:t xml:space="preserve"> </w:t>
            </w:r>
            <w:bookmarkEnd w:id="509"/>
            <w:r w:rsidRPr="007454CC">
              <w:rPr>
                <w:rFonts w:ascii="Arial" w:hAnsi="Arial" w:cs="Arial"/>
              </w:rPr>
              <w:t>as calculated in accordance with Paragraph 3.26;</w:t>
            </w:r>
          </w:p>
        </w:tc>
      </w:tr>
      <w:tr w:rsidR="002F79AB" w14:paraId="5AA2277C" w14:textId="77777777" w:rsidTr="00E43116">
        <w:trPr>
          <w:gridAfter w:val="1"/>
          <w:wAfter w:w="29" w:type="dxa"/>
          <w:trHeight w:val="300"/>
        </w:trPr>
        <w:tc>
          <w:tcPr>
            <w:tcW w:w="2695" w:type="dxa"/>
          </w:tcPr>
          <w:p w14:paraId="4F13D950" w14:textId="77777777" w:rsidR="002F79AB" w:rsidRPr="007454CC" w:rsidRDefault="002F79AB" w:rsidP="002F79AB">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2F79AB" w:rsidRDefault="002F79AB" w:rsidP="002F79AB">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7625" w:type="dxa"/>
          </w:tcPr>
          <w:p w14:paraId="1633AAD1" w14:textId="77777777" w:rsidR="002F79AB" w:rsidRPr="007454CC" w:rsidRDefault="002F79AB" w:rsidP="002F79AB">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2F79AB" w:rsidRPr="007454CC" w:rsidRDefault="002F79AB" w:rsidP="002F79AB">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2F79AB" w:rsidRPr="007454CC" w:rsidRDefault="002F79AB" w:rsidP="002F79AB">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2F79AB" w:rsidRPr="007454CC" w:rsidRDefault="002F79AB" w:rsidP="002F79AB">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2F79AB" w:rsidRDefault="002F79AB" w:rsidP="002F79AB">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2F79AB" w14:paraId="154419FC" w14:textId="77777777" w:rsidTr="00E43116">
        <w:trPr>
          <w:gridAfter w:val="1"/>
          <w:wAfter w:w="29" w:type="dxa"/>
          <w:trHeight w:val="300"/>
        </w:trPr>
        <w:tc>
          <w:tcPr>
            <w:tcW w:w="2695" w:type="dxa"/>
          </w:tcPr>
          <w:p w14:paraId="546F0C36" w14:textId="77777777" w:rsidR="002F79AB" w:rsidRDefault="002F79AB" w:rsidP="002F79AB">
            <w:pPr>
              <w:pStyle w:val="BodyText"/>
              <w:rPr>
                <w:rFonts w:ascii="Arial" w:hAnsi="Arial" w:cs="Arial"/>
                <w:b/>
                <w:bCs/>
              </w:rPr>
            </w:pPr>
            <w:r>
              <w:rPr>
                <w:rFonts w:ascii="Arial" w:hAnsi="Arial" w:cs="Arial"/>
                <w:b/>
                <w:bCs/>
              </w:rPr>
              <w:t>"User's Equipment"</w:t>
            </w:r>
          </w:p>
        </w:tc>
        <w:tc>
          <w:tcPr>
            <w:tcW w:w="7625" w:type="dxa"/>
          </w:tcPr>
          <w:p w14:paraId="43346057" w14:textId="77777777" w:rsidR="002F79AB" w:rsidRDefault="002F79AB" w:rsidP="002F79AB">
            <w:pPr>
              <w:pStyle w:val="BodyText"/>
              <w:jc w:val="both"/>
              <w:rPr>
                <w:rFonts w:ascii="Arial" w:hAnsi="Arial" w:cs="Arial"/>
                <w:szCs w:val="22"/>
              </w:rPr>
            </w:pPr>
            <w:r>
              <w:rPr>
                <w:rFonts w:ascii="Arial" w:hAnsi="Arial" w:cs="Arial"/>
                <w:szCs w:val="22"/>
              </w:rPr>
              <w:t xml:space="preserve">Means; </w:t>
            </w:r>
          </w:p>
          <w:p w14:paraId="4B60B296" w14:textId="77777777" w:rsidR="002F79AB" w:rsidRPr="006D4452" w:rsidRDefault="002F79AB" w:rsidP="002F79AB">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2F79AB" w:rsidRPr="006B59DB" w:rsidRDefault="002F79AB" w:rsidP="002F79AB">
            <w:pPr>
              <w:pStyle w:val="BodyText"/>
              <w:numPr>
                <w:ilvl w:val="0"/>
                <w:numId w:val="44"/>
              </w:numPr>
              <w:jc w:val="both"/>
              <w:rPr>
                <w:rFonts w:ascii="Arial" w:hAnsi="Arial" w:cs="Arial"/>
                <w:b/>
              </w:rPr>
            </w:pPr>
            <w:r w:rsidRPr="006B59DB">
              <w:rPr>
                <w:rFonts w:ascii="Arial" w:hAnsi="Arial" w:cs="Arial"/>
                <w:b/>
                <w:szCs w:val="22"/>
              </w:rPr>
              <w:t>VLP Assets</w:t>
            </w:r>
          </w:p>
        </w:tc>
      </w:tr>
      <w:tr w:rsidR="002F79AB" w14:paraId="5D13CFBE" w14:textId="77777777" w:rsidTr="00E43116">
        <w:trPr>
          <w:gridAfter w:val="1"/>
          <w:wAfter w:w="29" w:type="dxa"/>
          <w:trHeight w:val="300"/>
        </w:trPr>
        <w:tc>
          <w:tcPr>
            <w:tcW w:w="2695" w:type="dxa"/>
          </w:tcPr>
          <w:p w14:paraId="70A59F34" w14:textId="77777777" w:rsidR="002F79AB" w:rsidRDefault="002F79AB" w:rsidP="002F79AB">
            <w:pPr>
              <w:pStyle w:val="BodyText"/>
              <w:rPr>
                <w:rFonts w:ascii="Arial" w:hAnsi="Arial" w:cs="Arial"/>
                <w:b/>
                <w:bCs/>
              </w:rPr>
            </w:pPr>
            <w:r>
              <w:rPr>
                <w:rFonts w:ascii="Arial" w:hAnsi="Arial" w:cs="Arial"/>
                <w:b/>
                <w:bCs/>
              </w:rPr>
              <w:lastRenderedPageBreak/>
              <w:t>"User's Licence"</w:t>
            </w:r>
          </w:p>
        </w:tc>
        <w:tc>
          <w:tcPr>
            <w:tcW w:w="7625" w:type="dxa"/>
          </w:tcPr>
          <w:p w14:paraId="1CD972BF" w14:textId="77777777" w:rsidR="002F79AB" w:rsidRDefault="002F79AB" w:rsidP="002F79AB">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2F79AB" w14:paraId="58628703" w14:textId="77777777" w:rsidTr="00E43116">
        <w:trPr>
          <w:gridAfter w:val="1"/>
          <w:wAfter w:w="29" w:type="dxa"/>
          <w:trHeight w:val="300"/>
        </w:trPr>
        <w:tc>
          <w:tcPr>
            <w:tcW w:w="2695" w:type="dxa"/>
          </w:tcPr>
          <w:p w14:paraId="5C159B5E" w14:textId="77777777" w:rsidR="002F79AB" w:rsidRDefault="002F79AB" w:rsidP="002F79AB">
            <w:pPr>
              <w:pStyle w:val="BodyText"/>
              <w:rPr>
                <w:rFonts w:ascii="Arial" w:hAnsi="Arial" w:cs="Arial"/>
                <w:b/>
                <w:bCs/>
              </w:rPr>
            </w:pPr>
            <w:r>
              <w:rPr>
                <w:rFonts w:ascii="Arial" w:hAnsi="Arial" w:cs="Arial"/>
                <w:b/>
                <w:bCs/>
              </w:rPr>
              <w:t>"User System"</w:t>
            </w:r>
          </w:p>
        </w:tc>
        <w:tc>
          <w:tcPr>
            <w:tcW w:w="7625" w:type="dxa"/>
          </w:tcPr>
          <w:p w14:paraId="43F63BD7" w14:textId="77777777" w:rsidR="002F79AB" w:rsidRDefault="002F79AB" w:rsidP="002F79AB">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2F79AB" w14:paraId="2F7230C1" w14:textId="77777777" w:rsidTr="00E43116">
        <w:trPr>
          <w:gridAfter w:val="1"/>
          <w:wAfter w:w="29" w:type="dxa"/>
          <w:trHeight w:val="300"/>
        </w:trPr>
        <w:tc>
          <w:tcPr>
            <w:tcW w:w="2695" w:type="dxa"/>
          </w:tcPr>
          <w:p w14:paraId="56E26B1C" w14:textId="77777777" w:rsidR="002F79AB" w:rsidRPr="00E236F2" w:rsidRDefault="002F79AB" w:rsidP="002F79AB">
            <w:pPr>
              <w:pStyle w:val="Caption"/>
              <w:rPr>
                <w:rFonts w:ascii="Arial" w:hAnsi="Arial" w:cs="Arial"/>
                <w:bCs w:val="0"/>
              </w:rPr>
            </w:pPr>
            <w:r w:rsidRPr="00E236F2">
              <w:rPr>
                <w:rFonts w:ascii="Arial" w:hAnsi="Arial"/>
              </w:rPr>
              <w:t>“Utilities Act 2000”</w:t>
            </w:r>
          </w:p>
        </w:tc>
        <w:tc>
          <w:tcPr>
            <w:tcW w:w="7625" w:type="dxa"/>
          </w:tcPr>
          <w:p w14:paraId="4733F606" w14:textId="77777777" w:rsidR="002F79AB" w:rsidRPr="00E236F2" w:rsidRDefault="002F79AB" w:rsidP="002F79AB">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2F79AB" w14:paraId="1D810C64" w14:textId="77777777" w:rsidTr="00E43116">
        <w:trPr>
          <w:gridAfter w:val="1"/>
          <w:wAfter w:w="29" w:type="dxa"/>
          <w:trHeight w:val="300"/>
        </w:trPr>
        <w:tc>
          <w:tcPr>
            <w:tcW w:w="2695" w:type="dxa"/>
          </w:tcPr>
          <w:p w14:paraId="4AC51728" w14:textId="77777777" w:rsidR="002F79AB" w:rsidRDefault="002F79AB" w:rsidP="002F79AB">
            <w:pPr>
              <w:pStyle w:val="BodyText"/>
              <w:rPr>
                <w:rFonts w:ascii="Arial" w:hAnsi="Arial" w:cs="Arial"/>
                <w:b/>
                <w:bCs/>
              </w:rPr>
            </w:pPr>
            <w:r>
              <w:rPr>
                <w:rFonts w:ascii="Arial" w:hAnsi="Arial" w:cs="Arial"/>
                <w:b/>
                <w:bCs/>
              </w:rPr>
              <w:t>"Valid"</w:t>
            </w:r>
          </w:p>
        </w:tc>
        <w:tc>
          <w:tcPr>
            <w:tcW w:w="7625" w:type="dxa"/>
          </w:tcPr>
          <w:p w14:paraId="06163878" w14:textId="77777777" w:rsidR="002F79AB" w:rsidRDefault="002F79AB" w:rsidP="002F79AB">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2F79AB" w14:paraId="4D38AD59" w14:textId="77777777" w:rsidTr="00E43116">
        <w:trPr>
          <w:gridAfter w:val="1"/>
          <w:wAfter w:w="29" w:type="dxa"/>
          <w:trHeight w:val="300"/>
        </w:trPr>
        <w:tc>
          <w:tcPr>
            <w:tcW w:w="2695" w:type="dxa"/>
          </w:tcPr>
          <w:p w14:paraId="7AC52607" w14:textId="77777777" w:rsidR="002F79AB" w:rsidRDefault="002F79AB" w:rsidP="002F79AB">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2F79AB" w:rsidRDefault="002F79AB" w:rsidP="002F79AB">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2F79AB" w14:paraId="788D0DDB" w14:textId="77777777" w:rsidTr="00E43116">
        <w:trPr>
          <w:gridAfter w:val="1"/>
          <w:wAfter w:w="29" w:type="dxa"/>
          <w:trHeight w:val="300"/>
        </w:trPr>
        <w:tc>
          <w:tcPr>
            <w:tcW w:w="2695" w:type="dxa"/>
          </w:tcPr>
          <w:p w14:paraId="125F0DAB" w14:textId="77777777" w:rsidR="002F79AB" w:rsidRDefault="002F79AB" w:rsidP="002F79AB">
            <w:pPr>
              <w:pStyle w:val="BodyText"/>
              <w:rPr>
                <w:rFonts w:ascii="Arial" w:hAnsi="Arial" w:cs="Arial"/>
                <w:b/>
                <w:bCs/>
              </w:rPr>
            </w:pPr>
            <w:r>
              <w:rPr>
                <w:rFonts w:ascii="Arial" w:hAnsi="Arial" w:cs="Arial"/>
                <w:b/>
                <w:bCs/>
              </w:rPr>
              <w:t>"Value At Risk Amendment"</w:t>
            </w:r>
          </w:p>
        </w:tc>
        <w:tc>
          <w:tcPr>
            <w:tcW w:w="7625" w:type="dxa"/>
          </w:tcPr>
          <w:p w14:paraId="639C26E5" w14:textId="77777777" w:rsidR="002F79AB" w:rsidRDefault="002F79AB" w:rsidP="002F79AB">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510" w:name="_BPDCD_202"/>
            <w:r w:rsidRPr="00E236F2">
              <w:rPr>
                <w:rFonts w:ascii="Arial" w:hAnsi="Arial" w:cs="Arial"/>
              </w:rPr>
              <w:t>;</w:t>
            </w:r>
            <w:bookmarkEnd w:id="510"/>
          </w:p>
        </w:tc>
      </w:tr>
      <w:tr w:rsidR="002F79AB" w14:paraId="09F37121" w14:textId="77777777" w:rsidTr="00E43116">
        <w:trPr>
          <w:gridAfter w:val="1"/>
          <w:wAfter w:w="29" w:type="dxa"/>
          <w:trHeight w:val="300"/>
        </w:trPr>
        <w:tc>
          <w:tcPr>
            <w:tcW w:w="2695" w:type="dxa"/>
          </w:tcPr>
          <w:p w14:paraId="565995A0" w14:textId="77777777" w:rsidR="002F79AB" w:rsidRDefault="002F79AB" w:rsidP="002F79AB">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2F79AB" w:rsidRDefault="002F79AB" w:rsidP="002F79AB">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511" w:name="_BPDCD_203"/>
            <w:r w:rsidRPr="00E236F2">
              <w:rPr>
                <w:rFonts w:ascii="Arial" w:hAnsi="Arial" w:cs="Arial"/>
              </w:rPr>
              <w:t>;</w:t>
            </w:r>
            <w:bookmarkEnd w:id="511"/>
          </w:p>
        </w:tc>
      </w:tr>
      <w:tr w:rsidR="002F79AB" w14:paraId="0D5FDBB0" w14:textId="77777777" w:rsidTr="00E43116">
        <w:trPr>
          <w:gridAfter w:val="1"/>
          <w:wAfter w:w="29" w:type="dxa"/>
          <w:trHeight w:val="300"/>
        </w:trPr>
        <w:tc>
          <w:tcPr>
            <w:tcW w:w="2695" w:type="dxa"/>
          </w:tcPr>
          <w:p w14:paraId="5B47B6CF" w14:textId="77777777" w:rsidR="002F79AB" w:rsidRDefault="002F79AB" w:rsidP="002F79AB">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2F79AB" w:rsidRDefault="002F79AB" w:rsidP="002F79AB">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512" w:name="_BPDCD_204"/>
            <w:r w:rsidRPr="00530856">
              <w:rPr>
                <w:rFonts w:ascii="Arial" w:hAnsi="Arial" w:cs="Arial"/>
              </w:rPr>
              <w:t>;</w:t>
            </w:r>
            <w:bookmarkEnd w:id="512"/>
          </w:p>
          <w:p w14:paraId="659E84F7" w14:textId="77777777" w:rsidR="002F79AB" w:rsidRDefault="002F79AB" w:rsidP="002F79AB">
            <w:pPr>
              <w:pStyle w:val="BodyText"/>
              <w:jc w:val="both"/>
              <w:rPr>
                <w:rFonts w:ascii="Arial" w:hAnsi="Arial" w:cs="Arial"/>
              </w:rPr>
            </w:pPr>
          </w:p>
        </w:tc>
      </w:tr>
      <w:tr w:rsidR="002F79AB" w14:paraId="455AAED3" w14:textId="77777777" w:rsidTr="00E43116">
        <w:trPr>
          <w:gridAfter w:val="1"/>
          <w:wAfter w:w="29" w:type="dxa"/>
          <w:trHeight w:val="300"/>
        </w:trPr>
        <w:tc>
          <w:tcPr>
            <w:tcW w:w="2695" w:type="dxa"/>
          </w:tcPr>
          <w:p w14:paraId="317BAE41" w14:textId="77777777" w:rsidR="002F79AB" w:rsidRDefault="002F79AB" w:rsidP="002F79AB">
            <w:pPr>
              <w:pStyle w:val="BodyText"/>
              <w:rPr>
                <w:rFonts w:ascii="Arial" w:hAnsi="Arial" w:cs="Arial"/>
                <w:b/>
                <w:bCs/>
              </w:rPr>
            </w:pPr>
            <w:r>
              <w:rPr>
                <w:rFonts w:ascii="Arial" w:hAnsi="Arial" w:cs="Arial"/>
                <w:b/>
                <w:bCs/>
              </w:rPr>
              <w:t>“Voting Group”</w:t>
            </w:r>
          </w:p>
        </w:tc>
        <w:tc>
          <w:tcPr>
            <w:tcW w:w="7625" w:type="dxa"/>
          </w:tcPr>
          <w:p w14:paraId="70D8B9BE" w14:textId="77777777" w:rsidR="002F79AB" w:rsidRDefault="002F79AB" w:rsidP="002F79AB">
            <w:pPr>
              <w:pStyle w:val="BodyText"/>
              <w:jc w:val="both"/>
              <w:rPr>
                <w:rFonts w:ascii="Arial" w:hAnsi="Arial" w:cs="Arial"/>
              </w:rPr>
            </w:pPr>
            <w:r>
              <w:rPr>
                <w:rFonts w:ascii="Arial" w:hAnsi="Arial" w:cs="Arial"/>
              </w:rPr>
              <w:t>as defined in Paragraph 8A.3.1.2;</w:t>
            </w:r>
          </w:p>
        </w:tc>
      </w:tr>
      <w:tr w:rsidR="002F79AB" w14:paraId="6386DE3E" w14:textId="77777777" w:rsidTr="00E43116">
        <w:trPr>
          <w:gridAfter w:val="1"/>
          <w:wAfter w:w="29" w:type="dxa"/>
          <w:trHeight w:val="300"/>
        </w:trPr>
        <w:tc>
          <w:tcPr>
            <w:tcW w:w="2695" w:type="dxa"/>
          </w:tcPr>
          <w:p w14:paraId="42F1B7C8" w14:textId="77777777" w:rsidR="002F79AB" w:rsidRDefault="002F79AB" w:rsidP="002F79AB">
            <w:pPr>
              <w:pStyle w:val="BodyText"/>
              <w:rPr>
                <w:rFonts w:ascii="Arial" w:hAnsi="Arial" w:cs="Arial"/>
                <w:b/>
                <w:bCs/>
              </w:rPr>
            </w:pPr>
            <w:r>
              <w:rPr>
                <w:rFonts w:ascii="Arial" w:hAnsi="Arial" w:cs="Arial"/>
                <w:b/>
                <w:bCs/>
              </w:rPr>
              <w:t>"Voting Sub-Group”</w:t>
            </w:r>
          </w:p>
        </w:tc>
        <w:tc>
          <w:tcPr>
            <w:tcW w:w="7625" w:type="dxa"/>
          </w:tcPr>
          <w:p w14:paraId="4E245969" w14:textId="77777777" w:rsidR="002F79AB" w:rsidRDefault="002F79AB" w:rsidP="002F79AB">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2F79AB" w14:paraId="7C6B700C" w14:textId="77777777" w:rsidTr="00E43116">
        <w:trPr>
          <w:gridAfter w:val="1"/>
          <w:wAfter w:w="29" w:type="dxa"/>
          <w:trHeight w:val="300"/>
        </w:trPr>
        <w:tc>
          <w:tcPr>
            <w:tcW w:w="2695" w:type="dxa"/>
          </w:tcPr>
          <w:p w14:paraId="4808ED34" w14:textId="77777777" w:rsidR="002F79AB" w:rsidRDefault="002F79AB" w:rsidP="002F79AB">
            <w:pPr>
              <w:pStyle w:val="BodyText"/>
              <w:rPr>
                <w:rFonts w:ascii="Arial" w:hAnsi="Arial" w:cs="Arial"/>
                <w:b/>
                <w:bCs/>
              </w:rPr>
            </w:pPr>
            <w:r>
              <w:rPr>
                <w:rFonts w:ascii="Arial" w:hAnsi="Arial" w:cs="Arial"/>
                <w:b/>
                <w:bCs/>
              </w:rPr>
              <w:t>“Virtual Lead Party (VLP)”</w:t>
            </w:r>
          </w:p>
        </w:tc>
        <w:tc>
          <w:tcPr>
            <w:tcW w:w="7625" w:type="dxa"/>
          </w:tcPr>
          <w:p w14:paraId="1980C753" w14:textId="77777777" w:rsidR="002F79AB" w:rsidRDefault="002F79AB" w:rsidP="002F79AB">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2F79AB" w14:paraId="2C140078" w14:textId="77777777" w:rsidTr="00E43116">
        <w:trPr>
          <w:gridAfter w:val="1"/>
          <w:wAfter w:w="29" w:type="dxa"/>
          <w:trHeight w:val="300"/>
        </w:trPr>
        <w:tc>
          <w:tcPr>
            <w:tcW w:w="2695" w:type="dxa"/>
          </w:tcPr>
          <w:p w14:paraId="40B685B4" w14:textId="77777777" w:rsidR="002F79AB" w:rsidRDefault="002F79AB" w:rsidP="002F79AB">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2F79AB" w:rsidRDefault="002F79AB" w:rsidP="002F79AB">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2F79AB" w14:paraId="0B03C047" w14:textId="77777777" w:rsidTr="00E43116">
        <w:trPr>
          <w:gridAfter w:val="1"/>
          <w:wAfter w:w="29" w:type="dxa"/>
          <w:trHeight w:val="300"/>
        </w:trPr>
        <w:tc>
          <w:tcPr>
            <w:tcW w:w="2695" w:type="dxa"/>
          </w:tcPr>
          <w:p w14:paraId="1662CD0B" w14:textId="77777777" w:rsidR="002F79AB" w:rsidRDefault="002F79AB" w:rsidP="002F79AB">
            <w:pPr>
              <w:pStyle w:val="BodyText"/>
              <w:rPr>
                <w:rFonts w:ascii="Arial" w:hAnsi="Arial" w:cs="Arial"/>
                <w:b/>
                <w:bCs/>
              </w:rPr>
            </w:pPr>
            <w:r>
              <w:rPr>
                <w:rFonts w:ascii="Arial" w:hAnsi="Arial" w:cs="Arial"/>
                <w:b/>
                <w:bCs/>
              </w:rPr>
              <w:lastRenderedPageBreak/>
              <w:t>“VLP Assets”</w:t>
            </w:r>
          </w:p>
        </w:tc>
        <w:tc>
          <w:tcPr>
            <w:tcW w:w="7625" w:type="dxa"/>
          </w:tcPr>
          <w:p w14:paraId="6760E37A" w14:textId="77777777" w:rsidR="002F79AB" w:rsidRDefault="002F79AB" w:rsidP="002F79AB">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2F79AB" w14:paraId="3F4DCB3F" w14:textId="77777777" w:rsidTr="00E43116">
        <w:trPr>
          <w:gridAfter w:val="1"/>
          <w:wAfter w:w="29" w:type="dxa"/>
          <w:trHeight w:val="300"/>
        </w:trPr>
        <w:tc>
          <w:tcPr>
            <w:tcW w:w="2695" w:type="dxa"/>
          </w:tcPr>
          <w:p w14:paraId="29F4080F" w14:textId="77777777" w:rsidR="002F79AB" w:rsidRDefault="002F79AB" w:rsidP="002F79AB">
            <w:pPr>
              <w:pStyle w:val="BodyText"/>
              <w:rPr>
                <w:rFonts w:ascii="Arial" w:hAnsi="Arial" w:cs="Arial"/>
                <w:b/>
                <w:bCs/>
              </w:rPr>
            </w:pPr>
            <w:r>
              <w:rPr>
                <w:rFonts w:ascii="Arial" w:hAnsi="Arial" w:cs="Arial"/>
                <w:b/>
                <w:bCs/>
              </w:rPr>
              <w:t>"Website"</w:t>
            </w:r>
          </w:p>
        </w:tc>
        <w:tc>
          <w:tcPr>
            <w:tcW w:w="7625" w:type="dxa"/>
          </w:tcPr>
          <w:p w14:paraId="11E5FDFF" w14:textId="77777777" w:rsidR="002F79AB" w:rsidRDefault="002F79AB" w:rsidP="002F79AB">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2F79AB" w14:paraId="623B1DE0" w14:textId="77777777" w:rsidTr="00E43116">
        <w:trPr>
          <w:gridAfter w:val="1"/>
          <w:wAfter w:w="29" w:type="dxa"/>
          <w:trHeight w:val="300"/>
        </w:trPr>
        <w:tc>
          <w:tcPr>
            <w:tcW w:w="2695" w:type="dxa"/>
          </w:tcPr>
          <w:p w14:paraId="267AFECA" w14:textId="77777777" w:rsidR="002F79AB" w:rsidRDefault="002F79AB" w:rsidP="002F79AB">
            <w:pPr>
              <w:pStyle w:val="BodyText"/>
              <w:rPr>
                <w:rFonts w:ascii="Arial" w:hAnsi="Arial" w:cs="Arial"/>
                <w:b/>
                <w:bCs/>
              </w:rPr>
            </w:pPr>
            <w:r>
              <w:rPr>
                <w:rFonts w:ascii="Arial" w:hAnsi="Arial" w:cs="Arial"/>
                <w:b/>
                <w:bCs/>
              </w:rPr>
              <w:t>"Week"</w:t>
            </w:r>
          </w:p>
        </w:tc>
        <w:tc>
          <w:tcPr>
            <w:tcW w:w="7625" w:type="dxa"/>
          </w:tcPr>
          <w:p w14:paraId="578D491F" w14:textId="77777777" w:rsidR="002F79AB" w:rsidRDefault="002F79AB" w:rsidP="002F79AB">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2F79AB" w14:paraId="648265DC" w14:textId="77777777" w:rsidTr="00E43116">
        <w:trPr>
          <w:gridAfter w:val="1"/>
          <w:wAfter w:w="29" w:type="dxa"/>
          <w:trHeight w:val="300"/>
        </w:trPr>
        <w:tc>
          <w:tcPr>
            <w:tcW w:w="2695" w:type="dxa"/>
          </w:tcPr>
          <w:p w14:paraId="10F5FEA2" w14:textId="77777777" w:rsidR="002F79AB" w:rsidRDefault="002F79AB" w:rsidP="002F79AB">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2F79AB" w:rsidRDefault="002F79AB" w:rsidP="002F79AB">
            <w:pPr>
              <w:pStyle w:val="BodyText"/>
              <w:jc w:val="both"/>
              <w:rPr>
                <w:rFonts w:ascii="Arial" w:hAnsi="Arial" w:cs="Arial"/>
              </w:rPr>
            </w:pPr>
            <w:r>
              <w:rPr>
                <w:rFonts w:ascii="Arial" w:hAnsi="Arial" w:cs="Arial"/>
              </w:rPr>
              <w:t>has the meaning attributed to it in Paragraph 4.2.3.1;</w:t>
            </w:r>
          </w:p>
        </w:tc>
      </w:tr>
      <w:tr w:rsidR="002F79AB" w14:paraId="3321A6D4" w14:textId="77777777" w:rsidTr="00E43116">
        <w:trPr>
          <w:gridAfter w:val="1"/>
          <w:wAfter w:w="29" w:type="dxa"/>
          <w:trHeight w:val="300"/>
        </w:trPr>
        <w:tc>
          <w:tcPr>
            <w:tcW w:w="2695" w:type="dxa"/>
          </w:tcPr>
          <w:p w14:paraId="798A84DB" w14:textId="77777777" w:rsidR="002F79AB" w:rsidRDefault="002F79AB" w:rsidP="002F79AB">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2F79AB" w:rsidRDefault="002F79AB" w:rsidP="002F79AB">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2F79AB" w:rsidRDefault="002F79AB" w:rsidP="002F79AB">
            <w:pPr>
              <w:jc w:val="both"/>
              <w:rPr>
                <w:rFonts w:ascii="Arial" w:hAnsi="Arial" w:cs="Arial"/>
                <w:szCs w:val="22"/>
              </w:rPr>
            </w:pPr>
          </w:p>
        </w:tc>
      </w:tr>
      <w:tr w:rsidR="002F79AB" w14:paraId="47FAC422" w14:textId="77777777" w:rsidTr="00E43116">
        <w:trPr>
          <w:gridAfter w:val="1"/>
          <w:wAfter w:w="29" w:type="dxa"/>
          <w:trHeight w:val="300"/>
        </w:trPr>
        <w:tc>
          <w:tcPr>
            <w:tcW w:w="2695" w:type="dxa"/>
          </w:tcPr>
          <w:p w14:paraId="2D09E729" w14:textId="77777777" w:rsidR="002F79AB" w:rsidRDefault="002F79AB" w:rsidP="002F79AB">
            <w:pPr>
              <w:pStyle w:val="BodyText"/>
              <w:rPr>
                <w:rFonts w:ascii="Arial" w:hAnsi="Arial" w:cs="Arial"/>
                <w:b/>
                <w:bCs/>
              </w:rPr>
            </w:pPr>
            <w:r>
              <w:rPr>
                <w:rFonts w:ascii="Arial" w:hAnsi="Arial"/>
                <w:b/>
              </w:rPr>
              <w:t>“Wider Transmission Reinforcement Works”</w:t>
            </w:r>
          </w:p>
        </w:tc>
        <w:tc>
          <w:tcPr>
            <w:tcW w:w="7625" w:type="dxa"/>
          </w:tcPr>
          <w:p w14:paraId="6FF5E90E" w14:textId="77777777" w:rsidR="002F79AB" w:rsidRDefault="002F79AB" w:rsidP="002F79AB">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2F79AB" w14:paraId="61419CC0" w14:textId="77777777" w:rsidTr="00E43116">
        <w:trPr>
          <w:gridAfter w:val="1"/>
          <w:wAfter w:w="29" w:type="dxa"/>
          <w:trHeight w:val="300"/>
        </w:trPr>
        <w:tc>
          <w:tcPr>
            <w:tcW w:w="2695" w:type="dxa"/>
          </w:tcPr>
          <w:p w14:paraId="7A43248A" w14:textId="77777777" w:rsidR="002F79AB" w:rsidRDefault="002F79AB" w:rsidP="002F79AB">
            <w:pPr>
              <w:pStyle w:val="BodyText"/>
              <w:rPr>
                <w:rFonts w:ascii="Arial" w:hAnsi="Arial" w:cs="Arial"/>
                <w:b/>
                <w:bCs/>
              </w:rPr>
            </w:pPr>
            <w:r>
              <w:rPr>
                <w:rFonts w:ascii="Arial" w:hAnsi="Arial" w:cs="Arial"/>
                <w:b/>
                <w:bCs/>
              </w:rPr>
              <w:t>"Workgroup"</w:t>
            </w:r>
          </w:p>
        </w:tc>
        <w:tc>
          <w:tcPr>
            <w:tcW w:w="7625" w:type="dxa"/>
          </w:tcPr>
          <w:p w14:paraId="7CDDBA50" w14:textId="77777777" w:rsidR="002F79AB" w:rsidRDefault="002F79AB" w:rsidP="002F79AB">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2F79AB" w14:paraId="795CF650" w14:textId="77777777" w:rsidTr="00E43116">
        <w:trPr>
          <w:gridAfter w:val="1"/>
          <w:wAfter w:w="29" w:type="dxa"/>
          <w:trHeight w:val="300"/>
        </w:trPr>
        <w:tc>
          <w:tcPr>
            <w:tcW w:w="2695" w:type="dxa"/>
          </w:tcPr>
          <w:p w14:paraId="2D275E2C" w14:textId="7A65420E" w:rsidR="002F79AB" w:rsidRDefault="002F79AB" w:rsidP="002F79AB">
            <w:pPr>
              <w:pStyle w:val="BodyText"/>
              <w:rPr>
                <w:rFonts w:ascii="Arial" w:hAnsi="Arial" w:cs="Arial"/>
                <w:b/>
                <w:bCs/>
                <w:lang w:val="en-US"/>
              </w:rPr>
            </w:pPr>
            <w:bookmarkStart w:id="513"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513"/>
          </w:p>
        </w:tc>
        <w:tc>
          <w:tcPr>
            <w:tcW w:w="7625" w:type="dxa"/>
          </w:tcPr>
          <w:p w14:paraId="5A549174" w14:textId="6169EC87" w:rsidR="002F79AB" w:rsidRDefault="002F79AB" w:rsidP="002F79AB">
            <w:pPr>
              <w:pStyle w:val="BodyText"/>
              <w:jc w:val="both"/>
              <w:rPr>
                <w:rFonts w:ascii="Arial" w:hAnsi="Arial" w:cs="Arial"/>
              </w:rPr>
            </w:pPr>
            <w:bookmarkStart w:id="514" w:name="_BPDCD_206"/>
            <w:bookmarkStart w:id="515" w:name="_DV_C29"/>
            <w:r w:rsidRPr="00530856">
              <w:rPr>
                <w:rStyle w:val="DeltaViewInsertion"/>
                <w:rFonts w:ascii="Arial" w:hAnsi="Arial" w:cs="Arial"/>
                <w:color w:val="auto"/>
                <w:u w:val="none"/>
              </w:rPr>
              <w:t xml:space="preserve">as </w:t>
            </w:r>
            <w:bookmarkEnd w:id="514"/>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515"/>
          </w:p>
        </w:tc>
      </w:tr>
      <w:tr w:rsidR="002F79AB" w14:paraId="60F2A4AB" w14:textId="77777777" w:rsidTr="00E43116">
        <w:trPr>
          <w:gridAfter w:val="1"/>
          <w:wAfter w:w="29" w:type="dxa"/>
          <w:trHeight w:val="300"/>
        </w:trPr>
        <w:tc>
          <w:tcPr>
            <w:tcW w:w="2695" w:type="dxa"/>
          </w:tcPr>
          <w:p w14:paraId="7E625FD5" w14:textId="77777777" w:rsidR="002F79AB" w:rsidRPr="00530856" w:rsidRDefault="002F79AB" w:rsidP="002F79AB">
            <w:pPr>
              <w:pStyle w:val="BodyText"/>
              <w:rPr>
                <w:rFonts w:ascii="Arial" w:hAnsi="Arial" w:cs="Arial"/>
                <w:b/>
                <w:bCs/>
              </w:rPr>
            </w:pPr>
            <w:r w:rsidRPr="00530856">
              <w:rPr>
                <w:rFonts w:ascii="Arial" w:hAnsi="Arial" w:cs="Arial"/>
                <w:b/>
                <w:bCs/>
                <w:lang w:val="en-US"/>
              </w:rPr>
              <w:t>"</w:t>
            </w:r>
            <w:bookmarkStart w:id="516" w:name="_BPDCD_207"/>
            <w:r w:rsidRPr="00530856">
              <w:rPr>
                <w:rStyle w:val="DeltaViewInsertion"/>
                <w:rFonts w:ascii="Arial" w:hAnsi="Arial" w:cs="Arial"/>
                <w:b/>
                <w:bCs/>
                <w:color w:val="auto"/>
                <w:u w:val="none"/>
              </w:rPr>
              <w:t xml:space="preserve">Workgroup </w:t>
            </w:r>
            <w:bookmarkStart w:id="517" w:name="_DV_M8"/>
            <w:bookmarkEnd w:id="516"/>
            <w:bookmarkEnd w:id="517"/>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518" w:name="_DV_M9"/>
            <w:bookmarkEnd w:id="518"/>
            <w:r w:rsidRPr="00530856">
              <w:rPr>
                <w:rFonts w:ascii="Arial" w:hAnsi="Arial" w:cs="Arial"/>
                <w:b/>
                <w:bCs/>
                <w:lang w:val="en-US"/>
              </w:rPr>
              <w:t>"</w:t>
            </w:r>
          </w:p>
        </w:tc>
        <w:tc>
          <w:tcPr>
            <w:tcW w:w="7625" w:type="dxa"/>
          </w:tcPr>
          <w:p w14:paraId="1F03697D" w14:textId="4A82FF44" w:rsidR="002F79AB" w:rsidRPr="00530856" w:rsidRDefault="002F79AB" w:rsidP="002F79AB">
            <w:pPr>
              <w:pStyle w:val="BodyText"/>
              <w:jc w:val="both"/>
              <w:rPr>
                <w:rFonts w:ascii="Arial" w:hAnsi="Arial" w:cs="Arial"/>
              </w:rPr>
            </w:pPr>
            <w:r w:rsidRPr="00530856">
              <w:rPr>
                <w:rFonts w:ascii="Arial" w:hAnsi="Arial" w:cs="Arial"/>
              </w:rPr>
              <w:t xml:space="preserve">any </w:t>
            </w:r>
            <w:bookmarkStart w:id="519"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520" w:name="_DV_M10"/>
            <w:bookmarkEnd w:id="519"/>
            <w:bookmarkEnd w:id="520"/>
            <w:r w:rsidRPr="00530856">
              <w:rPr>
                <w:rFonts w:ascii="Arial" w:hAnsi="Arial" w:cs="Arial"/>
              </w:rPr>
              <w:t xml:space="preserve"> </w:t>
            </w:r>
            <w:r w:rsidRPr="00530856">
              <w:rPr>
                <w:rFonts w:ascii="Arial" w:hAnsi="Arial" w:cs="Arial"/>
                <w:b/>
                <w:bCs/>
              </w:rPr>
              <w:t xml:space="preserve">Workgroup Alternative CUSC Modification </w:t>
            </w:r>
            <w:bookmarkStart w:id="521" w:name="_BPDCI_208"/>
            <w:bookmarkStart w:id="522" w:name="_DV_C21"/>
            <w:r w:rsidRPr="00530856">
              <w:rPr>
                <w:rFonts w:ascii="Arial" w:hAnsi="Arial" w:cs="Arial"/>
                <w:bCs/>
              </w:rPr>
              <w:t>to</w:t>
            </w:r>
            <w:r w:rsidRPr="00530856">
              <w:rPr>
                <w:rFonts w:ascii="Arial" w:hAnsi="Arial" w:cs="Arial"/>
                <w:b/>
                <w:bCs/>
              </w:rPr>
              <w:t xml:space="preserve"> </w:t>
            </w:r>
            <w:bookmarkEnd w:id="521"/>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523" w:name="_DV_X17"/>
            <w:bookmarkStart w:id="524" w:name="_DV_C22"/>
            <w:bookmarkEnd w:id="522"/>
            <w:r w:rsidRPr="00530856">
              <w:rPr>
                <w:rStyle w:val="DeltaViewMoveDestination"/>
                <w:rFonts w:ascii="Arial" w:hAnsi="Arial" w:cs="Arial"/>
                <w:color w:val="auto"/>
                <w:u w:val="none"/>
              </w:rPr>
              <w:t xml:space="preserve">which contains the information </w:t>
            </w:r>
            <w:bookmarkStart w:id="525" w:name="_DV_C23"/>
            <w:bookmarkEnd w:id="523"/>
            <w:bookmarkEnd w:id="524"/>
            <w:r w:rsidRPr="00530856">
              <w:rPr>
                <w:rStyle w:val="DeltaViewInsertion"/>
                <w:rFonts w:ascii="Arial" w:hAnsi="Arial" w:cs="Arial"/>
                <w:color w:val="auto"/>
                <w:u w:val="none"/>
              </w:rPr>
              <w:t>referred to at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526" w:name="_DV_M11"/>
            <w:bookmarkEnd w:id="525"/>
            <w:bookmarkEnd w:id="526"/>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2F79AB" w14:paraId="2952A475" w14:textId="77777777" w:rsidTr="00E43116">
        <w:trPr>
          <w:gridAfter w:val="1"/>
          <w:wAfter w:w="29" w:type="dxa"/>
          <w:trHeight w:val="300"/>
        </w:trPr>
        <w:tc>
          <w:tcPr>
            <w:tcW w:w="2695" w:type="dxa"/>
          </w:tcPr>
          <w:p w14:paraId="57A4202B" w14:textId="77777777" w:rsidR="002F79AB" w:rsidRPr="00530856" w:rsidRDefault="002F79AB" w:rsidP="002F79AB">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2F79AB" w:rsidRPr="00530856" w:rsidRDefault="002F79AB" w:rsidP="002F79AB">
            <w:pPr>
              <w:pStyle w:val="BodyText"/>
              <w:jc w:val="both"/>
              <w:rPr>
                <w:rFonts w:ascii="Arial" w:hAnsi="Arial" w:cs="Arial"/>
              </w:rPr>
            </w:pPr>
            <w:bookmarkStart w:id="527" w:name="_BPDCD_211"/>
            <w:r w:rsidRPr="00530856">
              <w:rPr>
                <w:rFonts w:ascii="Arial" w:hAnsi="Arial" w:cs="Arial"/>
              </w:rPr>
              <w:t xml:space="preserve">an </w:t>
            </w:r>
            <w:bookmarkEnd w:id="527"/>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528"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529" w:name="_DV_M12"/>
            <w:bookmarkEnd w:id="528"/>
            <w:bookmarkEnd w:id="529"/>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530" w:name="_DV_C26"/>
            <w:r w:rsidRPr="00530856">
              <w:rPr>
                <w:rStyle w:val="DeltaViewInsertion"/>
                <w:rFonts w:ascii="Arial" w:hAnsi="Arial" w:cs="Arial"/>
                <w:color w:val="auto"/>
                <w:u w:val="none"/>
              </w:rPr>
              <w:t>majority of the</w:t>
            </w:r>
            <w:bookmarkStart w:id="531" w:name="_DV_M13"/>
            <w:bookmarkEnd w:id="530"/>
            <w:bookmarkEnd w:id="531"/>
            <w:r w:rsidRPr="00530856">
              <w:rPr>
                <w:rFonts w:ascii="Arial" w:hAnsi="Arial" w:cs="Arial"/>
              </w:rPr>
              <w:t xml:space="preserve"> members</w:t>
            </w:r>
            <w:bookmarkStart w:id="532"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533" w:name="_DV_M14"/>
            <w:bookmarkEnd w:id="532"/>
            <w:bookmarkEnd w:id="533"/>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lastRenderedPageBreak/>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26BEC" w14:textId="77777777" w:rsidR="00F7164D" w:rsidRDefault="00F7164D">
      <w:r>
        <w:separator/>
      </w:r>
    </w:p>
  </w:endnote>
  <w:endnote w:type="continuationSeparator" w:id="0">
    <w:p w14:paraId="73C21340" w14:textId="77777777" w:rsidR="00F7164D" w:rsidRDefault="00F7164D">
      <w:r>
        <w:continuationSeparator/>
      </w:r>
    </w:p>
  </w:endnote>
  <w:endnote w:type="continuationNotice" w:id="1">
    <w:p w14:paraId="20BB4CCA" w14:textId="77777777" w:rsidR="00F7164D" w:rsidRDefault="00F716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0000000000000000000"/>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A5F5" w14:textId="5739F205"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3E9F9" w14:textId="77777777" w:rsidR="00F7164D" w:rsidRDefault="00F7164D">
      <w:r>
        <w:separator/>
      </w:r>
    </w:p>
  </w:footnote>
  <w:footnote w:type="continuationSeparator" w:id="0">
    <w:p w14:paraId="3A979F2C" w14:textId="77777777" w:rsidR="00F7164D" w:rsidRDefault="00F7164D">
      <w:r>
        <w:continuationSeparator/>
      </w:r>
    </w:p>
  </w:footnote>
  <w:footnote w:type="continuationNotice" w:id="1">
    <w:p w14:paraId="66743431" w14:textId="77777777" w:rsidR="00F7164D" w:rsidRDefault="00F7164D"/>
  </w:footnote>
  <w:footnote w:id="2">
    <w:p w14:paraId="7FC448DD" w14:textId="77777777" w:rsidR="002F79AB" w:rsidRDefault="002F79AB">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A428F" w14:textId="7FC44026"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1B01C" w14:textId="65068B4C" w:rsidR="00AE3A4F" w:rsidRDefault="00AE3A4F" w:rsidP="00AE3A4F">
    <w:pPr>
      <w:pStyle w:val="Header"/>
    </w:pPr>
    <w:r>
      <w:tab/>
    </w:r>
    <w:r>
      <w:rPr>
        <w:rFonts w:ascii="Arial" w:hAnsi="Arial" w:cs="Arial"/>
        <w:sz w:val="20"/>
      </w:rPr>
      <w:t>CUSC v1.</w:t>
    </w:r>
    <w:r w:rsidR="002A088A">
      <w:rPr>
        <w:rFonts w:ascii="Arial" w:hAnsi="Arial" w:cs="Arial"/>
        <w:sz w:val="20"/>
      </w:rPr>
      <w:t>9</w:t>
    </w:r>
    <w:r w:rsidR="00261193">
      <w:rPr>
        <w:rFonts w:ascii="Arial" w:hAnsi="Arial" w:cs="Arial"/>
        <w:sz w:val="20"/>
      </w:rPr>
      <w:t>8</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xJ1/uTJZaulgTZ2ANiy51y2ngko3twwHyGKhO0WvuDXnHzax0D1/IhxgoY6Ec+NK2IAFQj6t+t+RvYMbbVV7aA==" w:salt="jgDvHVUzk2xr/0Gunw9btw=="/>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2A2"/>
    <w:rsid w:val="000013C0"/>
    <w:rsid w:val="00002A09"/>
    <w:rsid w:val="00005370"/>
    <w:rsid w:val="00006F4D"/>
    <w:rsid w:val="00010604"/>
    <w:rsid w:val="00010DF1"/>
    <w:rsid w:val="00011499"/>
    <w:rsid w:val="000117E4"/>
    <w:rsid w:val="0001323D"/>
    <w:rsid w:val="000134A9"/>
    <w:rsid w:val="000150E8"/>
    <w:rsid w:val="00015BB6"/>
    <w:rsid w:val="000201F7"/>
    <w:rsid w:val="00022137"/>
    <w:rsid w:val="00022A63"/>
    <w:rsid w:val="00022DEC"/>
    <w:rsid w:val="00024B64"/>
    <w:rsid w:val="00024F58"/>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705E0"/>
    <w:rsid w:val="00071754"/>
    <w:rsid w:val="00073D56"/>
    <w:rsid w:val="00074E02"/>
    <w:rsid w:val="00075E76"/>
    <w:rsid w:val="00077047"/>
    <w:rsid w:val="00080779"/>
    <w:rsid w:val="00081AAD"/>
    <w:rsid w:val="000846E7"/>
    <w:rsid w:val="00084E33"/>
    <w:rsid w:val="00086E87"/>
    <w:rsid w:val="00091122"/>
    <w:rsid w:val="00091270"/>
    <w:rsid w:val="00091B4E"/>
    <w:rsid w:val="0009409D"/>
    <w:rsid w:val="00097E4D"/>
    <w:rsid w:val="00097F4B"/>
    <w:rsid w:val="000A17E9"/>
    <w:rsid w:val="000A1921"/>
    <w:rsid w:val="000A2E14"/>
    <w:rsid w:val="000A3FD7"/>
    <w:rsid w:val="000A641B"/>
    <w:rsid w:val="000B1274"/>
    <w:rsid w:val="000B328D"/>
    <w:rsid w:val="000B536C"/>
    <w:rsid w:val="000B5BC4"/>
    <w:rsid w:val="000B5DDD"/>
    <w:rsid w:val="000B6AA3"/>
    <w:rsid w:val="000B7F09"/>
    <w:rsid w:val="000C00C0"/>
    <w:rsid w:val="000C1197"/>
    <w:rsid w:val="000C2D12"/>
    <w:rsid w:val="000C50AB"/>
    <w:rsid w:val="000C6231"/>
    <w:rsid w:val="000C6BE2"/>
    <w:rsid w:val="000D097E"/>
    <w:rsid w:val="000D1979"/>
    <w:rsid w:val="000D40DF"/>
    <w:rsid w:val="000D6B64"/>
    <w:rsid w:val="000E0CA1"/>
    <w:rsid w:val="000E213B"/>
    <w:rsid w:val="000E387A"/>
    <w:rsid w:val="000E6212"/>
    <w:rsid w:val="000F1B4B"/>
    <w:rsid w:val="000F23E8"/>
    <w:rsid w:val="000F31AD"/>
    <w:rsid w:val="000F78AD"/>
    <w:rsid w:val="00100F8E"/>
    <w:rsid w:val="00101EC2"/>
    <w:rsid w:val="001022E6"/>
    <w:rsid w:val="00103B64"/>
    <w:rsid w:val="0010627E"/>
    <w:rsid w:val="00106847"/>
    <w:rsid w:val="001132D4"/>
    <w:rsid w:val="001166E9"/>
    <w:rsid w:val="001172E2"/>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6FD7"/>
    <w:rsid w:val="001500D7"/>
    <w:rsid w:val="001502C3"/>
    <w:rsid w:val="001502E7"/>
    <w:rsid w:val="001504E1"/>
    <w:rsid w:val="0015052C"/>
    <w:rsid w:val="00152438"/>
    <w:rsid w:val="00152684"/>
    <w:rsid w:val="00152786"/>
    <w:rsid w:val="001538AC"/>
    <w:rsid w:val="00155655"/>
    <w:rsid w:val="00155C35"/>
    <w:rsid w:val="00160403"/>
    <w:rsid w:val="0016299D"/>
    <w:rsid w:val="001636DF"/>
    <w:rsid w:val="0016761E"/>
    <w:rsid w:val="00170BBA"/>
    <w:rsid w:val="00172397"/>
    <w:rsid w:val="001729A6"/>
    <w:rsid w:val="00172E01"/>
    <w:rsid w:val="00172F51"/>
    <w:rsid w:val="00174197"/>
    <w:rsid w:val="001745CB"/>
    <w:rsid w:val="00175EE8"/>
    <w:rsid w:val="00180564"/>
    <w:rsid w:val="00181324"/>
    <w:rsid w:val="0018220C"/>
    <w:rsid w:val="00183904"/>
    <w:rsid w:val="001900B8"/>
    <w:rsid w:val="00190D54"/>
    <w:rsid w:val="00190FFA"/>
    <w:rsid w:val="00192A16"/>
    <w:rsid w:val="00196262"/>
    <w:rsid w:val="0019675B"/>
    <w:rsid w:val="001969A2"/>
    <w:rsid w:val="001974B9"/>
    <w:rsid w:val="001A11A2"/>
    <w:rsid w:val="001A14F0"/>
    <w:rsid w:val="001A1EF2"/>
    <w:rsid w:val="001A3CD3"/>
    <w:rsid w:val="001A5D77"/>
    <w:rsid w:val="001A7023"/>
    <w:rsid w:val="001A739C"/>
    <w:rsid w:val="001B0B26"/>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6C6E"/>
    <w:rsid w:val="0020712D"/>
    <w:rsid w:val="00207985"/>
    <w:rsid w:val="002104BC"/>
    <w:rsid w:val="002105D6"/>
    <w:rsid w:val="00211A6F"/>
    <w:rsid w:val="00212EA3"/>
    <w:rsid w:val="00215963"/>
    <w:rsid w:val="00215A02"/>
    <w:rsid w:val="00216241"/>
    <w:rsid w:val="00221021"/>
    <w:rsid w:val="00221940"/>
    <w:rsid w:val="00221F7E"/>
    <w:rsid w:val="00223180"/>
    <w:rsid w:val="00226446"/>
    <w:rsid w:val="00226C6D"/>
    <w:rsid w:val="00227AC3"/>
    <w:rsid w:val="00231069"/>
    <w:rsid w:val="00231832"/>
    <w:rsid w:val="0023295F"/>
    <w:rsid w:val="00232A1A"/>
    <w:rsid w:val="002373F2"/>
    <w:rsid w:val="00237AE1"/>
    <w:rsid w:val="00237C8C"/>
    <w:rsid w:val="00240ADD"/>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1A09"/>
    <w:rsid w:val="00282781"/>
    <w:rsid w:val="00283339"/>
    <w:rsid w:val="00284FE5"/>
    <w:rsid w:val="0028619E"/>
    <w:rsid w:val="00295617"/>
    <w:rsid w:val="002956AA"/>
    <w:rsid w:val="00297EE4"/>
    <w:rsid w:val="002A088A"/>
    <w:rsid w:val="002A13DF"/>
    <w:rsid w:val="002A1FD3"/>
    <w:rsid w:val="002A66B2"/>
    <w:rsid w:val="002B1569"/>
    <w:rsid w:val="002B193F"/>
    <w:rsid w:val="002B1EE8"/>
    <w:rsid w:val="002B44D3"/>
    <w:rsid w:val="002B51E6"/>
    <w:rsid w:val="002B5A24"/>
    <w:rsid w:val="002B5E88"/>
    <w:rsid w:val="002B7977"/>
    <w:rsid w:val="002B7CBD"/>
    <w:rsid w:val="002C3B7E"/>
    <w:rsid w:val="002C4C69"/>
    <w:rsid w:val="002C7AC9"/>
    <w:rsid w:val="002C7E03"/>
    <w:rsid w:val="002C7FB4"/>
    <w:rsid w:val="002D0F5A"/>
    <w:rsid w:val="002D1E6F"/>
    <w:rsid w:val="002D5EF7"/>
    <w:rsid w:val="002E20D5"/>
    <w:rsid w:val="002E3145"/>
    <w:rsid w:val="002E4452"/>
    <w:rsid w:val="002E4F8F"/>
    <w:rsid w:val="002E5ACB"/>
    <w:rsid w:val="002E8FF4"/>
    <w:rsid w:val="002F0DA2"/>
    <w:rsid w:val="002F16DC"/>
    <w:rsid w:val="002F3AEF"/>
    <w:rsid w:val="002F790B"/>
    <w:rsid w:val="002F79AB"/>
    <w:rsid w:val="00300623"/>
    <w:rsid w:val="00301B56"/>
    <w:rsid w:val="003038BE"/>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306F"/>
    <w:rsid w:val="003442EE"/>
    <w:rsid w:val="003448BD"/>
    <w:rsid w:val="00344965"/>
    <w:rsid w:val="003477F6"/>
    <w:rsid w:val="0035142F"/>
    <w:rsid w:val="003517D0"/>
    <w:rsid w:val="00352271"/>
    <w:rsid w:val="003546ED"/>
    <w:rsid w:val="0036046B"/>
    <w:rsid w:val="003623E2"/>
    <w:rsid w:val="00362533"/>
    <w:rsid w:val="00366337"/>
    <w:rsid w:val="00366999"/>
    <w:rsid w:val="0037173A"/>
    <w:rsid w:val="00371980"/>
    <w:rsid w:val="00372574"/>
    <w:rsid w:val="00372C62"/>
    <w:rsid w:val="00372FC8"/>
    <w:rsid w:val="00373088"/>
    <w:rsid w:val="00373606"/>
    <w:rsid w:val="00373D88"/>
    <w:rsid w:val="00375444"/>
    <w:rsid w:val="003758D7"/>
    <w:rsid w:val="00375C70"/>
    <w:rsid w:val="00380239"/>
    <w:rsid w:val="00380A4F"/>
    <w:rsid w:val="00386783"/>
    <w:rsid w:val="0038685E"/>
    <w:rsid w:val="00387189"/>
    <w:rsid w:val="0039011C"/>
    <w:rsid w:val="0039031E"/>
    <w:rsid w:val="00390428"/>
    <w:rsid w:val="00391453"/>
    <w:rsid w:val="00393140"/>
    <w:rsid w:val="003951BC"/>
    <w:rsid w:val="003972EB"/>
    <w:rsid w:val="00397964"/>
    <w:rsid w:val="003A1547"/>
    <w:rsid w:val="003A1D12"/>
    <w:rsid w:val="003A2C33"/>
    <w:rsid w:val="003A3BDB"/>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0A66"/>
    <w:rsid w:val="003C1EC9"/>
    <w:rsid w:val="003C31C0"/>
    <w:rsid w:val="003C4C6D"/>
    <w:rsid w:val="003C5874"/>
    <w:rsid w:val="003C62B6"/>
    <w:rsid w:val="003C630C"/>
    <w:rsid w:val="003D338C"/>
    <w:rsid w:val="003D36AD"/>
    <w:rsid w:val="003D5B5F"/>
    <w:rsid w:val="003D62D3"/>
    <w:rsid w:val="003D703C"/>
    <w:rsid w:val="003E22B2"/>
    <w:rsid w:val="003E45D9"/>
    <w:rsid w:val="003E46BE"/>
    <w:rsid w:val="003E5677"/>
    <w:rsid w:val="003E5726"/>
    <w:rsid w:val="003E5B33"/>
    <w:rsid w:val="003E5C49"/>
    <w:rsid w:val="003E65CF"/>
    <w:rsid w:val="003E6721"/>
    <w:rsid w:val="003F06AD"/>
    <w:rsid w:val="003F09CD"/>
    <w:rsid w:val="003F2435"/>
    <w:rsid w:val="003F2B7B"/>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20A76"/>
    <w:rsid w:val="0042202A"/>
    <w:rsid w:val="00423432"/>
    <w:rsid w:val="00424287"/>
    <w:rsid w:val="004257DF"/>
    <w:rsid w:val="004272B9"/>
    <w:rsid w:val="00430D27"/>
    <w:rsid w:val="00430F85"/>
    <w:rsid w:val="0043119C"/>
    <w:rsid w:val="00433132"/>
    <w:rsid w:val="00433C29"/>
    <w:rsid w:val="00433D31"/>
    <w:rsid w:val="00433F49"/>
    <w:rsid w:val="0043775A"/>
    <w:rsid w:val="004405A2"/>
    <w:rsid w:val="00442339"/>
    <w:rsid w:val="00442E09"/>
    <w:rsid w:val="004461F0"/>
    <w:rsid w:val="004477FC"/>
    <w:rsid w:val="004500BF"/>
    <w:rsid w:val="004508CD"/>
    <w:rsid w:val="00451507"/>
    <w:rsid w:val="00451A88"/>
    <w:rsid w:val="00456F8A"/>
    <w:rsid w:val="004578C0"/>
    <w:rsid w:val="00463341"/>
    <w:rsid w:val="00464EBD"/>
    <w:rsid w:val="00465746"/>
    <w:rsid w:val="00465D1D"/>
    <w:rsid w:val="00466296"/>
    <w:rsid w:val="0046703E"/>
    <w:rsid w:val="0046753B"/>
    <w:rsid w:val="00467A5D"/>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2C98"/>
    <w:rsid w:val="004C54B2"/>
    <w:rsid w:val="004C79EC"/>
    <w:rsid w:val="004C7A9B"/>
    <w:rsid w:val="004D0F5D"/>
    <w:rsid w:val="004D1A33"/>
    <w:rsid w:val="004D379C"/>
    <w:rsid w:val="004D3892"/>
    <w:rsid w:val="004D504B"/>
    <w:rsid w:val="004D5A11"/>
    <w:rsid w:val="004D7064"/>
    <w:rsid w:val="004E4C04"/>
    <w:rsid w:val="004F01B0"/>
    <w:rsid w:val="004F1C42"/>
    <w:rsid w:val="004F2D47"/>
    <w:rsid w:val="004F3316"/>
    <w:rsid w:val="004F3CF6"/>
    <w:rsid w:val="004F74CE"/>
    <w:rsid w:val="004F78AB"/>
    <w:rsid w:val="004F7C04"/>
    <w:rsid w:val="005065C0"/>
    <w:rsid w:val="0051343C"/>
    <w:rsid w:val="00515067"/>
    <w:rsid w:val="005168B2"/>
    <w:rsid w:val="00520995"/>
    <w:rsid w:val="00520F48"/>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3326"/>
    <w:rsid w:val="0057340A"/>
    <w:rsid w:val="0057457E"/>
    <w:rsid w:val="00577F6C"/>
    <w:rsid w:val="005806AB"/>
    <w:rsid w:val="00583DC3"/>
    <w:rsid w:val="00585526"/>
    <w:rsid w:val="00585A61"/>
    <w:rsid w:val="005865FA"/>
    <w:rsid w:val="00586792"/>
    <w:rsid w:val="005935A3"/>
    <w:rsid w:val="00594DD2"/>
    <w:rsid w:val="005A01D9"/>
    <w:rsid w:val="005A2122"/>
    <w:rsid w:val="005A2DD3"/>
    <w:rsid w:val="005A3444"/>
    <w:rsid w:val="005A4259"/>
    <w:rsid w:val="005A52BD"/>
    <w:rsid w:val="005A6F5C"/>
    <w:rsid w:val="005A7196"/>
    <w:rsid w:val="005B061B"/>
    <w:rsid w:val="005B0784"/>
    <w:rsid w:val="005B3AB9"/>
    <w:rsid w:val="005C3409"/>
    <w:rsid w:val="005C7355"/>
    <w:rsid w:val="005D09EC"/>
    <w:rsid w:val="005D378F"/>
    <w:rsid w:val="005D784F"/>
    <w:rsid w:val="005D7C83"/>
    <w:rsid w:val="005E0739"/>
    <w:rsid w:val="005E0B36"/>
    <w:rsid w:val="005E26B2"/>
    <w:rsid w:val="005E2987"/>
    <w:rsid w:val="005E3910"/>
    <w:rsid w:val="005E3C8A"/>
    <w:rsid w:val="005E3EED"/>
    <w:rsid w:val="005E6BBF"/>
    <w:rsid w:val="005E7097"/>
    <w:rsid w:val="005E796B"/>
    <w:rsid w:val="005F0142"/>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11D8"/>
    <w:rsid w:val="006317AB"/>
    <w:rsid w:val="00631AF2"/>
    <w:rsid w:val="00632796"/>
    <w:rsid w:val="00633F2D"/>
    <w:rsid w:val="006409F6"/>
    <w:rsid w:val="006417B5"/>
    <w:rsid w:val="00642115"/>
    <w:rsid w:val="0064235F"/>
    <w:rsid w:val="00642A4E"/>
    <w:rsid w:val="00643A7A"/>
    <w:rsid w:val="00650014"/>
    <w:rsid w:val="0065217F"/>
    <w:rsid w:val="00652B62"/>
    <w:rsid w:val="00652DBD"/>
    <w:rsid w:val="00652DFF"/>
    <w:rsid w:val="00653C58"/>
    <w:rsid w:val="006541C7"/>
    <w:rsid w:val="00654BB0"/>
    <w:rsid w:val="006554FE"/>
    <w:rsid w:val="00655558"/>
    <w:rsid w:val="006557C2"/>
    <w:rsid w:val="006602AE"/>
    <w:rsid w:val="006614DF"/>
    <w:rsid w:val="0066213B"/>
    <w:rsid w:val="006625E1"/>
    <w:rsid w:val="00662D57"/>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53"/>
    <w:rsid w:val="006C24FC"/>
    <w:rsid w:val="006C3DB9"/>
    <w:rsid w:val="006C67D3"/>
    <w:rsid w:val="006C7CFA"/>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05F42"/>
    <w:rsid w:val="007100FD"/>
    <w:rsid w:val="00710226"/>
    <w:rsid w:val="00710A95"/>
    <w:rsid w:val="007122F3"/>
    <w:rsid w:val="007134F2"/>
    <w:rsid w:val="0071484E"/>
    <w:rsid w:val="00715F6F"/>
    <w:rsid w:val="00716A49"/>
    <w:rsid w:val="0072062B"/>
    <w:rsid w:val="007206FD"/>
    <w:rsid w:val="007224C7"/>
    <w:rsid w:val="007232A4"/>
    <w:rsid w:val="007246A8"/>
    <w:rsid w:val="00731875"/>
    <w:rsid w:val="00733F8A"/>
    <w:rsid w:val="007350DA"/>
    <w:rsid w:val="00735470"/>
    <w:rsid w:val="00735701"/>
    <w:rsid w:val="00736209"/>
    <w:rsid w:val="00736933"/>
    <w:rsid w:val="00736B31"/>
    <w:rsid w:val="007405FA"/>
    <w:rsid w:val="00740F6C"/>
    <w:rsid w:val="007454CC"/>
    <w:rsid w:val="00747B0D"/>
    <w:rsid w:val="007518BA"/>
    <w:rsid w:val="007526CA"/>
    <w:rsid w:val="00753D47"/>
    <w:rsid w:val="00754C9C"/>
    <w:rsid w:val="007553E5"/>
    <w:rsid w:val="00760016"/>
    <w:rsid w:val="0076226B"/>
    <w:rsid w:val="00766A3D"/>
    <w:rsid w:val="0076736F"/>
    <w:rsid w:val="00767536"/>
    <w:rsid w:val="00772C50"/>
    <w:rsid w:val="00775A31"/>
    <w:rsid w:val="00780105"/>
    <w:rsid w:val="00780E94"/>
    <w:rsid w:val="00784688"/>
    <w:rsid w:val="007852DD"/>
    <w:rsid w:val="00785A07"/>
    <w:rsid w:val="00787808"/>
    <w:rsid w:val="00787855"/>
    <w:rsid w:val="00791A57"/>
    <w:rsid w:val="00793A7E"/>
    <w:rsid w:val="00795E2A"/>
    <w:rsid w:val="007A0A3B"/>
    <w:rsid w:val="007A30B8"/>
    <w:rsid w:val="007A5136"/>
    <w:rsid w:val="007A54B4"/>
    <w:rsid w:val="007A77A3"/>
    <w:rsid w:val="007B002F"/>
    <w:rsid w:val="007B075C"/>
    <w:rsid w:val="007B50DB"/>
    <w:rsid w:val="007C03D8"/>
    <w:rsid w:val="007C3726"/>
    <w:rsid w:val="007C3E8F"/>
    <w:rsid w:val="007C74B2"/>
    <w:rsid w:val="007D078C"/>
    <w:rsid w:val="007D143A"/>
    <w:rsid w:val="007D1BE8"/>
    <w:rsid w:val="007E0E25"/>
    <w:rsid w:val="007E2499"/>
    <w:rsid w:val="007E3532"/>
    <w:rsid w:val="007E6CDB"/>
    <w:rsid w:val="007F1A50"/>
    <w:rsid w:val="007F42A3"/>
    <w:rsid w:val="007F73B3"/>
    <w:rsid w:val="00801763"/>
    <w:rsid w:val="008026E0"/>
    <w:rsid w:val="00803DC2"/>
    <w:rsid w:val="00805197"/>
    <w:rsid w:val="008057FF"/>
    <w:rsid w:val="00806FFE"/>
    <w:rsid w:val="008115A8"/>
    <w:rsid w:val="0081437E"/>
    <w:rsid w:val="008145C7"/>
    <w:rsid w:val="00814F74"/>
    <w:rsid w:val="0081728D"/>
    <w:rsid w:val="008177D2"/>
    <w:rsid w:val="0081787B"/>
    <w:rsid w:val="00817B42"/>
    <w:rsid w:val="00821399"/>
    <w:rsid w:val="0082169C"/>
    <w:rsid w:val="008259E1"/>
    <w:rsid w:val="0082609B"/>
    <w:rsid w:val="00830BFD"/>
    <w:rsid w:val="00832304"/>
    <w:rsid w:val="00832825"/>
    <w:rsid w:val="00833B0A"/>
    <w:rsid w:val="00834014"/>
    <w:rsid w:val="00834A4C"/>
    <w:rsid w:val="00835052"/>
    <w:rsid w:val="008362D0"/>
    <w:rsid w:val="00842A97"/>
    <w:rsid w:val="0085203B"/>
    <w:rsid w:val="008520AA"/>
    <w:rsid w:val="00857088"/>
    <w:rsid w:val="00860FFC"/>
    <w:rsid w:val="00863EDA"/>
    <w:rsid w:val="00865203"/>
    <w:rsid w:val="008654EE"/>
    <w:rsid w:val="0086625B"/>
    <w:rsid w:val="00866DA9"/>
    <w:rsid w:val="00870741"/>
    <w:rsid w:val="00882609"/>
    <w:rsid w:val="00882E85"/>
    <w:rsid w:val="008832B3"/>
    <w:rsid w:val="00884870"/>
    <w:rsid w:val="00885CA5"/>
    <w:rsid w:val="00887324"/>
    <w:rsid w:val="00887907"/>
    <w:rsid w:val="00890919"/>
    <w:rsid w:val="00890CE9"/>
    <w:rsid w:val="00892E92"/>
    <w:rsid w:val="00897BC6"/>
    <w:rsid w:val="008A02FE"/>
    <w:rsid w:val="008A0F1E"/>
    <w:rsid w:val="008A1761"/>
    <w:rsid w:val="008A1AA0"/>
    <w:rsid w:val="008A2129"/>
    <w:rsid w:val="008A308A"/>
    <w:rsid w:val="008A5A0E"/>
    <w:rsid w:val="008A5A96"/>
    <w:rsid w:val="008A6CAF"/>
    <w:rsid w:val="008B1521"/>
    <w:rsid w:val="008B3708"/>
    <w:rsid w:val="008B5329"/>
    <w:rsid w:val="008C05C1"/>
    <w:rsid w:val="008C1840"/>
    <w:rsid w:val="008C19D0"/>
    <w:rsid w:val="008C2ABF"/>
    <w:rsid w:val="008C398B"/>
    <w:rsid w:val="008C5098"/>
    <w:rsid w:val="008C52F3"/>
    <w:rsid w:val="008C55D2"/>
    <w:rsid w:val="008C5892"/>
    <w:rsid w:val="008C5BB8"/>
    <w:rsid w:val="008D13D5"/>
    <w:rsid w:val="008D2736"/>
    <w:rsid w:val="008D2E20"/>
    <w:rsid w:val="008D4233"/>
    <w:rsid w:val="008D54EE"/>
    <w:rsid w:val="008E01D2"/>
    <w:rsid w:val="008E020E"/>
    <w:rsid w:val="008E2718"/>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E7C"/>
    <w:rsid w:val="00916BEC"/>
    <w:rsid w:val="00925AAD"/>
    <w:rsid w:val="00926E2A"/>
    <w:rsid w:val="0092718E"/>
    <w:rsid w:val="00930E21"/>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2E34"/>
    <w:rsid w:val="009649AA"/>
    <w:rsid w:val="00966E95"/>
    <w:rsid w:val="00967F6F"/>
    <w:rsid w:val="009714F5"/>
    <w:rsid w:val="00976658"/>
    <w:rsid w:val="00976E4F"/>
    <w:rsid w:val="00977D54"/>
    <w:rsid w:val="00980001"/>
    <w:rsid w:val="00982817"/>
    <w:rsid w:val="009828B7"/>
    <w:rsid w:val="00982EC5"/>
    <w:rsid w:val="00984406"/>
    <w:rsid w:val="00985C23"/>
    <w:rsid w:val="0098637B"/>
    <w:rsid w:val="0098778F"/>
    <w:rsid w:val="00990BEB"/>
    <w:rsid w:val="009946EF"/>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211B"/>
    <w:rsid w:val="00A02127"/>
    <w:rsid w:val="00A036D5"/>
    <w:rsid w:val="00A037DA"/>
    <w:rsid w:val="00A05A91"/>
    <w:rsid w:val="00A063B2"/>
    <w:rsid w:val="00A07ED3"/>
    <w:rsid w:val="00A12D2A"/>
    <w:rsid w:val="00A13303"/>
    <w:rsid w:val="00A13D4A"/>
    <w:rsid w:val="00A14930"/>
    <w:rsid w:val="00A149AB"/>
    <w:rsid w:val="00A22A2D"/>
    <w:rsid w:val="00A22DA1"/>
    <w:rsid w:val="00A24373"/>
    <w:rsid w:val="00A248B9"/>
    <w:rsid w:val="00A24930"/>
    <w:rsid w:val="00A25CFC"/>
    <w:rsid w:val="00A26767"/>
    <w:rsid w:val="00A30610"/>
    <w:rsid w:val="00A322E8"/>
    <w:rsid w:val="00A333E3"/>
    <w:rsid w:val="00A3467C"/>
    <w:rsid w:val="00A35EA3"/>
    <w:rsid w:val="00A414FC"/>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4F95"/>
    <w:rsid w:val="00A9323E"/>
    <w:rsid w:val="00A93C05"/>
    <w:rsid w:val="00A947A9"/>
    <w:rsid w:val="00A95F1E"/>
    <w:rsid w:val="00AA222D"/>
    <w:rsid w:val="00AA2A73"/>
    <w:rsid w:val="00AA41D0"/>
    <w:rsid w:val="00AA43F9"/>
    <w:rsid w:val="00AA50AD"/>
    <w:rsid w:val="00AA5B3C"/>
    <w:rsid w:val="00AA6ED0"/>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434D"/>
    <w:rsid w:val="00AF6318"/>
    <w:rsid w:val="00B00411"/>
    <w:rsid w:val="00B037B0"/>
    <w:rsid w:val="00B05914"/>
    <w:rsid w:val="00B06914"/>
    <w:rsid w:val="00B07781"/>
    <w:rsid w:val="00B1127B"/>
    <w:rsid w:val="00B11FE1"/>
    <w:rsid w:val="00B20582"/>
    <w:rsid w:val="00B214A8"/>
    <w:rsid w:val="00B21682"/>
    <w:rsid w:val="00B21A85"/>
    <w:rsid w:val="00B24020"/>
    <w:rsid w:val="00B26BC7"/>
    <w:rsid w:val="00B27720"/>
    <w:rsid w:val="00B27A4F"/>
    <w:rsid w:val="00B27BBA"/>
    <w:rsid w:val="00B31649"/>
    <w:rsid w:val="00B31F98"/>
    <w:rsid w:val="00B32332"/>
    <w:rsid w:val="00B37A38"/>
    <w:rsid w:val="00B40075"/>
    <w:rsid w:val="00B456B4"/>
    <w:rsid w:val="00B4623F"/>
    <w:rsid w:val="00B467D8"/>
    <w:rsid w:val="00B50ACF"/>
    <w:rsid w:val="00B53096"/>
    <w:rsid w:val="00B53A2C"/>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3EE9"/>
    <w:rsid w:val="00B952E2"/>
    <w:rsid w:val="00B95903"/>
    <w:rsid w:val="00B979F7"/>
    <w:rsid w:val="00BA1C7B"/>
    <w:rsid w:val="00BA1EAC"/>
    <w:rsid w:val="00BA237F"/>
    <w:rsid w:val="00BA34C0"/>
    <w:rsid w:val="00BA40C9"/>
    <w:rsid w:val="00BA4860"/>
    <w:rsid w:val="00BA5C7B"/>
    <w:rsid w:val="00BA60D9"/>
    <w:rsid w:val="00BA682B"/>
    <w:rsid w:val="00BA691E"/>
    <w:rsid w:val="00BA6C9C"/>
    <w:rsid w:val="00BA71A6"/>
    <w:rsid w:val="00BB12B5"/>
    <w:rsid w:val="00BB683E"/>
    <w:rsid w:val="00BC3548"/>
    <w:rsid w:val="00BC3CBC"/>
    <w:rsid w:val="00BC5AE0"/>
    <w:rsid w:val="00BC61C6"/>
    <w:rsid w:val="00BD656E"/>
    <w:rsid w:val="00BE067B"/>
    <w:rsid w:val="00BE0744"/>
    <w:rsid w:val="00BE1671"/>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3B94"/>
    <w:rsid w:val="00C07CA6"/>
    <w:rsid w:val="00C11654"/>
    <w:rsid w:val="00C11EB9"/>
    <w:rsid w:val="00C126E2"/>
    <w:rsid w:val="00C13242"/>
    <w:rsid w:val="00C13369"/>
    <w:rsid w:val="00C1427B"/>
    <w:rsid w:val="00C153CD"/>
    <w:rsid w:val="00C15E4B"/>
    <w:rsid w:val="00C17D6A"/>
    <w:rsid w:val="00C206C3"/>
    <w:rsid w:val="00C30926"/>
    <w:rsid w:val="00C3272F"/>
    <w:rsid w:val="00C33398"/>
    <w:rsid w:val="00C342C8"/>
    <w:rsid w:val="00C34A6B"/>
    <w:rsid w:val="00C35244"/>
    <w:rsid w:val="00C363DD"/>
    <w:rsid w:val="00C36864"/>
    <w:rsid w:val="00C3797C"/>
    <w:rsid w:val="00C40E91"/>
    <w:rsid w:val="00C41037"/>
    <w:rsid w:val="00C426C0"/>
    <w:rsid w:val="00C429D0"/>
    <w:rsid w:val="00C436F1"/>
    <w:rsid w:val="00C444F9"/>
    <w:rsid w:val="00C463B9"/>
    <w:rsid w:val="00C5038F"/>
    <w:rsid w:val="00C5095B"/>
    <w:rsid w:val="00C52077"/>
    <w:rsid w:val="00C53DA3"/>
    <w:rsid w:val="00C61D2E"/>
    <w:rsid w:val="00C63289"/>
    <w:rsid w:val="00C632AB"/>
    <w:rsid w:val="00C6487F"/>
    <w:rsid w:val="00C64D09"/>
    <w:rsid w:val="00C65245"/>
    <w:rsid w:val="00C656A2"/>
    <w:rsid w:val="00C67096"/>
    <w:rsid w:val="00C706F2"/>
    <w:rsid w:val="00C72704"/>
    <w:rsid w:val="00C72C6F"/>
    <w:rsid w:val="00C72F80"/>
    <w:rsid w:val="00C76584"/>
    <w:rsid w:val="00C7681C"/>
    <w:rsid w:val="00C80062"/>
    <w:rsid w:val="00C82406"/>
    <w:rsid w:val="00C82789"/>
    <w:rsid w:val="00C86D6C"/>
    <w:rsid w:val="00C86E3D"/>
    <w:rsid w:val="00C906A8"/>
    <w:rsid w:val="00C906AA"/>
    <w:rsid w:val="00C94FB8"/>
    <w:rsid w:val="00C95B84"/>
    <w:rsid w:val="00CA0FBD"/>
    <w:rsid w:val="00CA228C"/>
    <w:rsid w:val="00CB01CD"/>
    <w:rsid w:val="00CB03FF"/>
    <w:rsid w:val="00CB1748"/>
    <w:rsid w:val="00CB2272"/>
    <w:rsid w:val="00CB4D79"/>
    <w:rsid w:val="00CB65D6"/>
    <w:rsid w:val="00CC1A3E"/>
    <w:rsid w:val="00CC2624"/>
    <w:rsid w:val="00CC7E52"/>
    <w:rsid w:val="00CD11C1"/>
    <w:rsid w:val="00CD196B"/>
    <w:rsid w:val="00CD3D7A"/>
    <w:rsid w:val="00CE0699"/>
    <w:rsid w:val="00CE24D1"/>
    <w:rsid w:val="00CE2D23"/>
    <w:rsid w:val="00CE6B27"/>
    <w:rsid w:val="00CF4FF0"/>
    <w:rsid w:val="00CF7254"/>
    <w:rsid w:val="00CF7817"/>
    <w:rsid w:val="00D025A5"/>
    <w:rsid w:val="00D02BA8"/>
    <w:rsid w:val="00D032A3"/>
    <w:rsid w:val="00D04E79"/>
    <w:rsid w:val="00D05254"/>
    <w:rsid w:val="00D07EDE"/>
    <w:rsid w:val="00D10333"/>
    <w:rsid w:val="00D10581"/>
    <w:rsid w:val="00D1552F"/>
    <w:rsid w:val="00D211F3"/>
    <w:rsid w:val="00D21EB2"/>
    <w:rsid w:val="00D22123"/>
    <w:rsid w:val="00D22F4C"/>
    <w:rsid w:val="00D24F76"/>
    <w:rsid w:val="00D3028E"/>
    <w:rsid w:val="00D311D6"/>
    <w:rsid w:val="00D313D7"/>
    <w:rsid w:val="00D3497D"/>
    <w:rsid w:val="00D352E2"/>
    <w:rsid w:val="00D3546F"/>
    <w:rsid w:val="00D36D69"/>
    <w:rsid w:val="00D42375"/>
    <w:rsid w:val="00D43C1C"/>
    <w:rsid w:val="00D43DD7"/>
    <w:rsid w:val="00D4522F"/>
    <w:rsid w:val="00D45239"/>
    <w:rsid w:val="00D45AB0"/>
    <w:rsid w:val="00D47036"/>
    <w:rsid w:val="00D47ED5"/>
    <w:rsid w:val="00D506DF"/>
    <w:rsid w:val="00D50FF5"/>
    <w:rsid w:val="00D527CE"/>
    <w:rsid w:val="00D52BE0"/>
    <w:rsid w:val="00D52E54"/>
    <w:rsid w:val="00D53842"/>
    <w:rsid w:val="00D54AF1"/>
    <w:rsid w:val="00D578BF"/>
    <w:rsid w:val="00D57B5E"/>
    <w:rsid w:val="00D60210"/>
    <w:rsid w:val="00D61665"/>
    <w:rsid w:val="00D62155"/>
    <w:rsid w:val="00D634EB"/>
    <w:rsid w:val="00D63D05"/>
    <w:rsid w:val="00D64C8F"/>
    <w:rsid w:val="00D66FF4"/>
    <w:rsid w:val="00D67F4E"/>
    <w:rsid w:val="00D67FBB"/>
    <w:rsid w:val="00D72015"/>
    <w:rsid w:val="00D73C12"/>
    <w:rsid w:val="00D73E27"/>
    <w:rsid w:val="00D74934"/>
    <w:rsid w:val="00D77A98"/>
    <w:rsid w:val="00D81737"/>
    <w:rsid w:val="00D84487"/>
    <w:rsid w:val="00D85EC1"/>
    <w:rsid w:val="00D86274"/>
    <w:rsid w:val="00D863E8"/>
    <w:rsid w:val="00D92D7D"/>
    <w:rsid w:val="00D92EBB"/>
    <w:rsid w:val="00D94CDF"/>
    <w:rsid w:val="00D97854"/>
    <w:rsid w:val="00DA0A1A"/>
    <w:rsid w:val="00DA285E"/>
    <w:rsid w:val="00DA3D8D"/>
    <w:rsid w:val="00DA5B44"/>
    <w:rsid w:val="00DA6B82"/>
    <w:rsid w:val="00DB3543"/>
    <w:rsid w:val="00DC0672"/>
    <w:rsid w:val="00DC316C"/>
    <w:rsid w:val="00DC4C6A"/>
    <w:rsid w:val="00DC5D2E"/>
    <w:rsid w:val="00DC7763"/>
    <w:rsid w:val="00DD0277"/>
    <w:rsid w:val="00DD2114"/>
    <w:rsid w:val="00DD63C3"/>
    <w:rsid w:val="00DD6DD0"/>
    <w:rsid w:val="00DE3AF2"/>
    <w:rsid w:val="00DE41AF"/>
    <w:rsid w:val="00DE4CEE"/>
    <w:rsid w:val="00DE4E4C"/>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54B1"/>
    <w:rsid w:val="00E160EE"/>
    <w:rsid w:val="00E175CF"/>
    <w:rsid w:val="00E20373"/>
    <w:rsid w:val="00E20E37"/>
    <w:rsid w:val="00E236F2"/>
    <w:rsid w:val="00E24804"/>
    <w:rsid w:val="00E24FDF"/>
    <w:rsid w:val="00E25321"/>
    <w:rsid w:val="00E2696A"/>
    <w:rsid w:val="00E26B2E"/>
    <w:rsid w:val="00E271A5"/>
    <w:rsid w:val="00E27BD5"/>
    <w:rsid w:val="00E31BC0"/>
    <w:rsid w:val="00E34804"/>
    <w:rsid w:val="00E34D19"/>
    <w:rsid w:val="00E3640D"/>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7CD"/>
    <w:rsid w:val="00E65E8A"/>
    <w:rsid w:val="00E71F92"/>
    <w:rsid w:val="00E729DE"/>
    <w:rsid w:val="00E74A8C"/>
    <w:rsid w:val="00E7557D"/>
    <w:rsid w:val="00E80BA9"/>
    <w:rsid w:val="00E81653"/>
    <w:rsid w:val="00E9014E"/>
    <w:rsid w:val="00E9318F"/>
    <w:rsid w:val="00E937B3"/>
    <w:rsid w:val="00E97140"/>
    <w:rsid w:val="00E9776A"/>
    <w:rsid w:val="00E97F6A"/>
    <w:rsid w:val="00EA294F"/>
    <w:rsid w:val="00EA4ADB"/>
    <w:rsid w:val="00EA4DFC"/>
    <w:rsid w:val="00EA586E"/>
    <w:rsid w:val="00EA607C"/>
    <w:rsid w:val="00EA697D"/>
    <w:rsid w:val="00EA7F96"/>
    <w:rsid w:val="00EB0424"/>
    <w:rsid w:val="00EB4727"/>
    <w:rsid w:val="00EB4DED"/>
    <w:rsid w:val="00EB4F40"/>
    <w:rsid w:val="00EB4F70"/>
    <w:rsid w:val="00EB5FDB"/>
    <w:rsid w:val="00EB65D8"/>
    <w:rsid w:val="00EB75D4"/>
    <w:rsid w:val="00EC276E"/>
    <w:rsid w:val="00EC3326"/>
    <w:rsid w:val="00EC5D44"/>
    <w:rsid w:val="00EC7D5A"/>
    <w:rsid w:val="00ED0CF6"/>
    <w:rsid w:val="00ED1A9A"/>
    <w:rsid w:val="00ED2602"/>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71FD"/>
    <w:rsid w:val="00F00E91"/>
    <w:rsid w:val="00F01F66"/>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5C48"/>
    <w:rsid w:val="00F45F58"/>
    <w:rsid w:val="00F46514"/>
    <w:rsid w:val="00F55B81"/>
    <w:rsid w:val="00F603BD"/>
    <w:rsid w:val="00F61ABE"/>
    <w:rsid w:val="00F64E07"/>
    <w:rsid w:val="00F65357"/>
    <w:rsid w:val="00F67A87"/>
    <w:rsid w:val="00F71292"/>
    <w:rsid w:val="00F71387"/>
    <w:rsid w:val="00F7164D"/>
    <w:rsid w:val="00F72310"/>
    <w:rsid w:val="00F728C9"/>
    <w:rsid w:val="00F72EAD"/>
    <w:rsid w:val="00F75420"/>
    <w:rsid w:val="00F7577E"/>
    <w:rsid w:val="00F7651E"/>
    <w:rsid w:val="00F77A4C"/>
    <w:rsid w:val="00F77CDC"/>
    <w:rsid w:val="00F77FE1"/>
    <w:rsid w:val="00F8086A"/>
    <w:rsid w:val="00F8108A"/>
    <w:rsid w:val="00F82780"/>
    <w:rsid w:val="00F83219"/>
    <w:rsid w:val="00F83588"/>
    <w:rsid w:val="00F857C8"/>
    <w:rsid w:val="00F868D0"/>
    <w:rsid w:val="00F91DC3"/>
    <w:rsid w:val="00F925BA"/>
    <w:rsid w:val="00F93ED9"/>
    <w:rsid w:val="00F95176"/>
    <w:rsid w:val="00F96369"/>
    <w:rsid w:val="00F96CF5"/>
    <w:rsid w:val="00F9778A"/>
    <w:rsid w:val="00FA091B"/>
    <w:rsid w:val="00FA20C5"/>
    <w:rsid w:val="00FA300B"/>
    <w:rsid w:val="00FA5BAA"/>
    <w:rsid w:val="00FB19C8"/>
    <w:rsid w:val="00FB358A"/>
    <w:rsid w:val="00FB5A3E"/>
    <w:rsid w:val="00FB6278"/>
    <w:rsid w:val="00FC0F92"/>
    <w:rsid w:val="00FC1E49"/>
    <w:rsid w:val="00FC26A1"/>
    <w:rsid w:val="00FC43E8"/>
    <w:rsid w:val="00FC550B"/>
    <w:rsid w:val="00FC56FD"/>
    <w:rsid w:val="00FC5A53"/>
    <w:rsid w:val="00FD0CD3"/>
    <w:rsid w:val="00FD3C5D"/>
    <w:rsid w:val="00FD47D9"/>
    <w:rsid w:val="00FD4D75"/>
    <w:rsid w:val="00FD5DFB"/>
    <w:rsid w:val="00FD64AF"/>
    <w:rsid w:val="00FD6AAD"/>
    <w:rsid w:val="00FD7E2A"/>
    <w:rsid w:val="00FD7F3E"/>
    <w:rsid w:val="00FE11B0"/>
    <w:rsid w:val="00FE1424"/>
    <w:rsid w:val="00FE163B"/>
    <w:rsid w:val="00FE4B08"/>
    <w:rsid w:val="00FE54DB"/>
    <w:rsid w:val="00FE5B25"/>
    <w:rsid w:val="00FE7668"/>
    <w:rsid w:val="00FF609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AB59857B-4AE9-4133-8910-66109C2357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897C9A-55FD-4692-B9F2-7BC0A0D28374}">
  <ds:schemaRefs>
    <ds:schemaRef ds:uri="cadce026-d35b-4a62-a2ee-1436bb44fb55"/>
    <ds:schemaRef ds:uri="f71abe4e-f5ff-49cd-8eff-5f4949acc510"/>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97b6fe81-1556-4112-94ca-31043ca39b7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89</Pages>
  <Words>28817</Words>
  <Characters>164258</Characters>
  <Application>Microsoft Office Word</Application>
  <DocSecurity>8</DocSecurity>
  <Lines>1368</Lines>
  <Paragraphs>385</Paragraphs>
  <ScaleCrop>false</ScaleCrop>
  <LinksUpToDate>false</LinksUpToDate>
  <CharactersWithSpaces>192690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2014-04-01T15:51:00Z</cp:lastPrinted>
  <dcterms:created xsi:type="dcterms:W3CDTF">2024-11-05T12:24:00Z</dcterms:created>
  <dcterms:modified xsi:type="dcterms:W3CDTF">2024-12-20T16:18:00Z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ies>
</file>